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B2C76" w14:textId="77777777" w:rsidR="00470B5B" w:rsidRPr="003169A8"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58FB0EFA" w14:textId="77777777" w:rsidTr="00A747AE">
        <w:trPr>
          <w:trHeight w:val="217"/>
        </w:trPr>
        <w:tc>
          <w:tcPr>
            <w:tcW w:w="9639" w:type="dxa"/>
            <w:gridSpan w:val="4"/>
            <w:shd w:val="clear" w:color="auto" w:fill="F26522" w:themeFill="accent1"/>
          </w:tcPr>
          <w:p w14:paraId="2385A441"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0BAEDB25" w14:textId="77777777" w:rsidTr="00A747AE">
        <w:trPr>
          <w:trHeight w:val="5669"/>
        </w:trPr>
        <w:tc>
          <w:tcPr>
            <w:tcW w:w="5103" w:type="dxa"/>
            <w:gridSpan w:val="2"/>
            <w:shd w:val="clear" w:color="auto" w:fill="auto"/>
          </w:tcPr>
          <w:p w14:paraId="6FD2DAF8" w14:textId="4D195218" w:rsidR="00B67053" w:rsidRDefault="004B1635" w:rsidP="00B67053">
            <w:pPr>
              <w:pStyle w:val="Title"/>
              <w:rPr>
                <w:rFonts w:cs="Arial"/>
                <w:b w:val="0"/>
                <w:sz w:val="28"/>
                <w:szCs w:val="28"/>
              </w:rPr>
            </w:pPr>
            <w:r w:rsidRPr="00B67053">
              <w:rPr>
                <w:rFonts w:cs="Arial"/>
                <w:bCs/>
                <w:sz w:val="28"/>
                <w:szCs w:val="28"/>
              </w:rPr>
              <w:t>CMP315</w:t>
            </w:r>
            <w:r w:rsidR="00B67053">
              <w:rPr>
                <w:rFonts w:cs="Arial"/>
                <w:bCs/>
                <w:sz w:val="28"/>
                <w:szCs w:val="28"/>
              </w:rPr>
              <w:t>:</w:t>
            </w:r>
            <w:r w:rsidRPr="00B67053">
              <w:rPr>
                <w:rFonts w:cs="Arial"/>
                <w:b w:val="0"/>
                <w:sz w:val="28"/>
                <w:szCs w:val="28"/>
              </w:rPr>
              <w:t xml:space="preserve"> </w:t>
            </w:r>
            <w:r w:rsidR="001525BF" w:rsidRPr="00B67053">
              <w:rPr>
                <w:rFonts w:cstheme="majorHAnsi"/>
                <w:b w:val="0"/>
                <w:sz w:val="28"/>
                <w:szCs w:val="28"/>
              </w:rPr>
              <w:t xml:space="preserve"> TNUoS Review of the expansion constant and the elements of the transmission system charged for </w:t>
            </w:r>
            <w:r w:rsidRPr="00B67053">
              <w:rPr>
                <w:rFonts w:cs="Arial"/>
                <w:b w:val="0"/>
                <w:sz w:val="28"/>
                <w:szCs w:val="28"/>
              </w:rPr>
              <w:t xml:space="preserve">and </w:t>
            </w:r>
          </w:p>
          <w:p w14:paraId="073E58B6" w14:textId="77777777" w:rsidR="00B67053" w:rsidRDefault="00B67053" w:rsidP="00B67053">
            <w:pPr>
              <w:pStyle w:val="Title"/>
              <w:rPr>
                <w:rFonts w:cs="Arial"/>
                <w:b w:val="0"/>
                <w:sz w:val="28"/>
                <w:szCs w:val="28"/>
              </w:rPr>
            </w:pPr>
          </w:p>
          <w:p w14:paraId="7FAC4311" w14:textId="07273C3B" w:rsidR="00B67053" w:rsidRPr="00B67053" w:rsidRDefault="00DF28DD" w:rsidP="00B67053">
            <w:pPr>
              <w:pStyle w:val="Title"/>
              <w:rPr>
                <w:rStyle w:val="TitleChar"/>
                <w:bCs/>
                <w:sz w:val="28"/>
                <w:szCs w:val="28"/>
              </w:rPr>
            </w:pPr>
            <w:r w:rsidRPr="00B67053">
              <w:rPr>
                <w:rFonts w:cs="Arial"/>
                <w:bCs/>
                <w:sz w:val="28"/>
                <w:szCs w:val="28"/>
              </w:rPr>
              <w:t>CMP375</w:t>
            </w:r>
            <w:r w:rsidR="00B67053" w:rsidRPr="00B67053">
              <w:rPr>
                <w:rFonts w:cs="Arial"/>
                <w:b w:val="0"/>
                <w:sz w:val="28"/>
                <w:szCs w:val="28"/>
              </w:rPr>
              <w:t xml:space="preserve">: </w:t>
            </w:r>
            <w:r w:rsidR="00B67053" w:rsidRPr="00B67053">
              <w:rPr>
                <w:rStyle w:val="TitleChar"/>
                <w:b/>
                <w:sz w:val="28"/>
                <w:szCs w:val="28"/>
              </w:rPr>
              <w:t xml:space="preserve"> </w:t>
            </w:r>
            <w:sdt>
              <w:sdtPr>
                <w:rPr>
                  <w:rStyle w:val="TitleChar"/>
                  <w:bCs/>
                  <w:sz w:val="28"/>
                  <w:szCs w:val="28"/>
                </w:rPr>
                <w:id w:val="-1635167212"/>
                <w:placeholder>
                  <w:docPart w:val="FCC56B86017F40FAA31CA3526E18F3DB"/>
                </w:placeholder>
              </w:sdtPr>
              <w:sdtContent>
                <w:r w:rsidR="00B67053" w:rsidRPr="00B67053">
                  <w:rPr>
                    <w:rStyle w:val="TitleChar"/>
                    <w:bCs/>
                    <w:sz w:val="28"/>
                    <w:szCs w:val="28"/>
                  </w:rPr>
                  <w:t xml:space="preserve">Enduring Expansion Constant &amp; Expansion Factor Review </w:t>
                </w:r>
              </w:sdtContent>
            </w:sdt>
          </w:p>
          <w:p w14:paraId="72D2A394" w14:textId="77777777" w:rsidR="00DD2C82" w:rsidRDefault="00DD2C82" w:rsidP="009D3CD2"/>
          <w:p w14:paraId="7CE1DBB4" w14:textId="0182666F" w:rsidR="00DD2C82" w:rsidRDefault="002343EA" w:rsidP="002A6FE8">
            <w:pPr>
              <w:rPr>
                <w:szCs w:val="24"/>
              </w:rPr>
            </w:pPr>
            <w:r w:rsidRPr="00213381">
              <w:rPr>
                <w:szCs w:val="24"/>
              </w:rPr>
              <w:t xml:space="preserve">CMP375 </w:t>
            </w:r>
            <w:r w:rsidR="005A4FCA" w:rsidRPr="00213381">
              <w:rPr>
                <w:szCs w:val="24"/>
              </w:rPr>
              <w:t>seeks</w:t>
            </w:r>
            <w:r w:rsidRPr="00213381">
              <w:rPr>
                <w:szCs w:val="24"/>
              </w:rPr>
              <w:t xml:space="preserve"> </w:t>
            </w:r>
            <w:r w:rsidR="00DD2C82" w:rsidRPr="00213381">
              <w:rPr>
                <w:szCs w:val="24"/>
              </w:rPr>
              <w:t>to amend the calculation of the Expansion Constant &amp; Expansion Factors to better reflect the growth of and investment in the National Electricity Transmission System (NETS</w:t>
            </w:r>
            <w:r w:rsidR="00902148" w:rsidRPr="00213381">
              <w:rPr>
                <w:szCs w:val="24"/>
              </w:rPr>
              <w:t>)</w:t>
            </w:r>
            <w:r w:rsidR="00213381">
              <w:rPr>
                <w:szCs w:val="24"/>
              </w:rPr>
              <w:t>,</w:t>
            </w:r>
            <w:r w:rsidR="00902148" w:rsidRPr="00213381">
              <w:rPr>
                <w:szCs w:val="24"/>
              </w:rPr>
              <w:t xml:space="preserve"> CMP315</w:t>
            </w:r>
            <w:r w:rsidR="00F2211D" w:rsidRPr="00213381">
              <w:rPr>
                <w:szCs w:val="24"/>
              </w:rPr>
              <w:t xml:space="preserve"> is a related but separate change and </w:t>
            </w:r>
            <w:r w:rsidR="000B523A" w:rsidRPr="00213381">
              <w:rPr>
                <w:szCs w:val="24"/>
              </w:rPr>
              <w:t>seeks</w:t>
            </w:r>
            <w:r w:rsidR="00213381" w:rsidRPr="00213381">
              <w:rPr>
                <w:szCs w:val="24"/>
              </w:rPr>
              <w:t xml:space="preserve"> to </w:t>
            </w:r>
            <w:r w:rsidR="00F2211D" w:rsidRPr="00213381">
              <w:rPr>
                <w:szCs w:val="24"/>
              </w:rPr>
              <w:t xml:space="preserve">review how the </w:t>
            </w:r>
            <w:r w:rsidR="00213381" w:rsidRPr="00213381">
              <w:rPr>
                <w:szCs w:val="24"/>
              </w:rPr>
              <w:t xml:space="preserve"> Expansion Constant </w:t>
            </w:r>
            <w:r w:rsidR="00F2211D" w:rsidRPr="00213381">
              <w:rPr>
                <w:szCs w:val="24"/>
              </w:rPr>
              <w:t xml:space="preserve">is determined such that it best reflects the </w:t>
            </w:r>
            <w:r w:rsidR="008D4AEB">
              <w:rPr>
                <w:szCs w:val="24"/>
              </w:rPr>
              <w:t>actual</w:t>
            </w:r>
            <w:r w:rsidR="00B71768">
              <w:rPr>
                <w:szCs w:val="24"/>
              </w:rPr>
              <w:t xml:space="preserve"> NETS</w:t>
            </w:r>
            <w:r w:rsidR="008D4AEB">
              <w:rPr>
                <w:szCs w:val="24"/>
              </w:rPr>
              <w:t xml:space="preserve"> </w:t>
            </w:r>
            <w:r w:rsidR="00F2211D" w:rsidRPr="00213381">
              <w:rPr>
                <w:szCs w:val="24"/>
              </w:rPr>
              <w:t xml:space="preserve">costs </w:t>
            </w:r>
            <w:r w:rsidR="001C23A5">
              <w:rPr>
                <w:szCs w:val="24"/>
              </w:rPr>
              <w:t xml:space="preserve">as a result of </w:t>
            </w:r>
            <w:r w:rsidR="008D4AEB">
              <w:t>locational decisions taken by generation and/or demand</w:t>
            </w:r>
            <w:r w:rsidR="001C23A5">
              <w:t>.</w:t>
            </w:r>
          </w:p>
          <w:p w14:paraId="40D9840F" w14:textId="73AC0186" w:rsidR="00B36E83" w:rsidRDefault="00B36E83" w:rsidP="002A6FE8">
            <w:pPr>
              <w:rPr>
                <w:szCs w:val="24"/>
              </w:rPr>
            </w:pPr>
          </w:p>
          <w:p w14:paraId="059EC430" w14:textId="6E92903E" w:rsidR="0013300C" w:rsidRPr="005603D9" w:rsidRDefault="0013300C" w:rsidP="002A6FE8"/>
        </w:tc>
        <w:tc>
          <w:tcPr>
            <w:tcW w:w="4536" w:type="dxa"/>
            <w:gridSpan w:val="2"/>
            <w:shd w:val="clear" w:color="auto" w:fill="auto"/>
          </w:tcPr>
          <w:p w14:paraId="36D90EF3" w14:textId="2D73F3BD" w:rsidR="008B5413" w:rsidRDefault="00470B5B" w:rsidP="009D3CD2">
            <w:pPr>
              <w:rPr>
                <w:b/>
              </w:rPr>
            </w:pPr>
            <w:r w:rsidRPr="005603D9">
              <w:rPr>
                <w:b/>
              </w:rPr>
              <w:t xml:space="preserve">Modification process &amp; timetable     </w:t>
            </w:r>
          </w:p>
          <w:p w14:paraId="401F4BE1" w14:textId="545A6C4E" w:rsidR="00470B5B" w:rsidRPr="005603D9" w:rsidRDefault="005749AD" w:rsidP="009D3CD2">
            <w:pPr>
              <w:rPr>
                <w:b/>
              </w:rPr>
            </w:pPr>
            <w:r>
              <w:rPr>
                <w:noProof/>
              </w:rPr>
              <mc:AlternateContent>
                <mc:Choice Requires="wpg">
                  <w:drawing>
                    <wp:anchor distT="0" distB="0" distL="114300" distR="114300" simplePos="0" relativeHeight="251655168" behindDoc="0" locked="0" layoutInCell="1" allowOverlap="1" wp14:anchorId="25F5B84D" wp14:editId="7E97C5AD">
                      <wp:simplePos x="0" y="0"/>
                      <wp:positionH relativeFrom="column">
                        <wp:posOffset>2540</wp:posOffset>
                      </wp:positionH>
                      <wp:positionV relativeFrom="paragraph">
                        <wp:posOffset>57785</wp:posOffset>
                      </wp:positionV>
                      <wp:extent cx="2774950" cy="335915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59150"/>
                                <a:chOff x="0" y="-49305"/>
                                <a:chExt cx="3332480" cy="3726005"/>
                              </a:xfrm>
                            </wpg:grpSpPr>
                            <wps:wsp>
                              <wps:cNvPr id="31" name="Rectangle: Rounded Corners 31"/>
                              <wps:cNvSpPr/>
                              <wps:spPr>
                                <a:xfrm>
                                  <a:off x="482600" y="-49305"/>
                                  <a:ext cx="2843530" cy="550954"/>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181988" w14:textId="77777777" w:rsidR="00C144ED" w:rsidRPr="00644FFB" w:rsidRDefault="00C144ED" w:rsidP="008B5413">
                                    <w:pPr>
                                      <w:rPr>
                                        <w:b/>
                                        <w:color w:val="F26522" w:themeColor="accent1"/>
                                        <w:sz w:val="22"/>
                                      </w:rPr>
                                    </w:pPr>
                                    <w:r w:rsidRPr="00644FFB">
                                      <w:rPr>
                                        <w:b/>
                                        <w:color w:val="F26522" w:themeColor="accent1"/>
                                        <w:sz w:val="22"/>
                                      </w:rPr>
                                      <w:t>Proposal Form</w:t>
                                    </w:r>
                                  </w:p>
                                  <w:p w14:paraId="339848D4" w14:textId="0D73AE01" w:rsidR="00C144ED" w:rsidRPr="00644FFB" w:rsidRDefault="00C144ED" w:rsidP="008B5413">
                                    <w:pPr>
                                      <w:rPr>
                                        <w:color w:val="000000"/>
                                        <w:sz w:val="20"/>
                                      </w:rPr>
                                    </w:pPr>
                                    <w:r>
                                      <w:rPr>
                                        <w:color w:val="000000"/>
                                        <w:sz w:val="20"/>
                                      </w:rPr>
                                      <w:t>16 April 2019 (CMP315); 17 June 2021 (CMP375)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41187"/>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01E2A" w14:textId="77777777" w:rsidR="00C144ED" w:rsidRPr="00E50C1D" w:rsidRDefault="00C144ED" w:rsidP="008B5413">
                                    <w:pPr>
                                      <w:rPr>
                                        <w:b/>
                                        <w:color w:val="FFFFFF" w:themeColor="background1"/>
                                        <w:sz w:val="22"/>
                                      </w:rPr>
                                    </w:pPr>
                                    <w:r w:rsidRPr="00E50C1D">
                                      <w:rPr>
                                        <w:b/>
                                        <w:color w:val="FFFFFF" w:themeColor="background1"/>
                                        <w:sz w:val="22"/>
                                      </w:rPr>
                                      <w:t>Workgroup Consultation</w:t>
                                    </w:r>
                                  </w:p>
                                  <w:p w14:paraId="284200E9" w14:textId="0A28C96E" w:rsidR="00C144ED" w:rsidRPr="00E50C1D" w:rsidRDefault="00EB1E1A" w:rsidP="008B5413">
                                    <w:pPr>
                                      <w:rPr>
                                        <w:color w:val="FFFFFF" w:themeColor="background1"/>
                                      </w:rPr>
                                    </w:pPr>
                                    <w:sdt>
                                      <w:sdtPr>
                                        <w:rPr>
                                          <w:rStyle w:val="TimelineChar"/>
                                          <w:color w:val="FFFFFF" w:themeColor="background1"/>
                                        </w:rPr>
                                        <w:alias w:val="Code Administrator Use"/>
                                        <w:tag w:val="Code Administrator Use"/>
                                        <w:id w:val="-2121677914"/>
                                        <w:date w:fullDate="2022-04-12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2 April</w:t>
                                        </w:r>
                                        <w:r w:rsidRPr="00E50C1D">
                                          <w:rPr>
                                            <w:rStyle w:val="TimelineChar"/>
                                            <w:color w:val="FFFFFF" w:themeColor="background1"/>
                                          </w:rPr>
                                          <w:t xml:space="preserve"> 202</w:t>
                                        </w:r>
                                        <w:r>
                                          <w:rPr>
                                            <w:rStyle w:val="TimelineChar"/>
                                            <w:color w:val="FFFFFF" w:themeColor="background1"/>
                                          </w:rPr>
                                          <w:t>2</w:t>
                                        </w:r>
                                      </w:sdtContent>
                                    </w:sdt>
                                    <w:r w:rsidR="00C144ED"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2-05-13T00:00:00Z">
                                          <w:dateFormat w:val="dd MMMM yyyy"/>
                                          <w:lid w:val="en-GB"/>
                                          <w:storeMappedDataAs w:val="dateTime"/>
                                          <w:calendar w:val="gregorian"/>
                                        </w:date>
                                      </w:sdtPr>
                                      <w:sdtContent>
                                        <w:r w:rsidR="00C144ED" w:rsidRPr="00E50C1D">
                                          <w:rPr>
                                            <w:rStyle w:val="TimelineChar"/>
                                            <w:color w:val="FFFFFF" w:themeColor="background1"/>
                                          </w:rPr>
                                          <w:t>1</w:t>
                                        </w:r>
                                        <w:r w:rsidR="00C144ED">
                                          <w:rPr>
                                            <w:rStyle w:val="TimelineChar"/>
                                            <w:color w:val="FFFFFF" w:themeColor="background1"/>
                                          </w:rPr>
                                          <w:t>3</w:t>
                                        </w:r>
                                        <w:r w:rsidR="00C144ED" w:rsidRPr="00E50C1D">
                                          <w:rPr>
                                            <w:rStyle w:val="TimelineChar"/>
                                            <w:color w:val="FFFFFF" w:themeColor="background1"/>
                                          </w:rPr>
                                          <w:t xml:space="preserve"> </w:t>
                                        </w:r>
                                        <w:r w:rsidR="00C144ED">
                                          <w:rPr>
                                            <w:rStyle w:val="TimelineChar"/>
                                            <w:color w:val="FFFFFF" w:themeColor="background1"/>
                                          </w:rPr>
                                          <w:t xml:space="preserve">May </w:t>
                                        </w:r>
                                        <w:r w:rsidR="00C144ED" w:rsidRPr="00E50C1D">
                                          <w:rPr>
                                            <w:rStyle w:val="TimelineChar"/>
                                            <w:color w:val="FFFFFF" w:themeColor="background1"/>
                                          </w:rPr>
                                          <w:t>202</w:t>
                                        </w:r>
                                        <w:r w:rsidR="00C144ED">
                                          <w:rPr>
                                            <w:rStyle w:val="TimelineChar"/>
                                            <w:color w:val="FFFFFF" w:themeColor="background1"/>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3648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1F775F" w14:textId="77777777" w:rsidR="00C144ED" w:rsidRPr="00E50C1D" w:rsidRDefault="00C144ED"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2-07-21T00:00:00Z">
                                        <w:dateFormat w:val="dd MMMM yyyy"/>
                                        <w:lid w:val="en-GB"/>
                                        <w:storeMappedDataAs w:val="dateTime"/>
                                        <w:calendar w:val="gregorian"/>
                                      </w:date>
                                    </w:sdtPr>
                                    <w:sdtContent>
                                      <w:p w14:paraId="49335F83" w14:textId="04995366" w:rsidR="00C144ED" w:rsidRPr="00E50C1D" w:rsidRDefault="00C144ED" w:rsidP="004162CB">
                                        <w:pPr>
                                          <w:pStyle w:val="Timeline"/>
                                        </w:pPr>
                                        <w:r>
                                          <w:t>21</w:t>
                                        </w:r>
                                        <w:r w:rsidRPr="00E50C1D">
                                          <w:t xml:space="preserve"> </w:t>
                                        </w:r>
                                        <w:r>
                                          <w:t xml:space="preserve">July </w:t>
                                        </w:r>
                                        <w:r w:rsidRPr="00E50C1D">
                                          <w:t>202</w:t>
                                        </w:r>
                                        <w: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31093"/>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510BE0" w14:textId="77777777" w:rsidR="00C144ED" w:rsidRPr="004162CB" w:rsidRDefault="00C144ED" w:rsidP="004162CB">
                                    <w:pPr>
                                      <w:rPr>
                                        <w:b/>
                                        <w:color w:val="F26522" w:themeColor="accent1"/>
                                        <w:sz w:val="22"/>
                                      </w:rPr>
                                    </w:pPr>
                                    <w:r w:rsidRPr="004162CB">
                                      <w:rPr>
                                        <w:b/>
                                        <w:color w:val="F26522" w:themeColor="accent1"/>
                                        <w:sz w:val="22"/>
                                      </w:rPr>
                                      <w:t>Code Administrator Consultation</w:t>
                                    </w:r>
                                  </w:p>
                                  <w:p w14:paraId="104158AF" w14:textId="4A2CD69F" w:rsidR="00C144ED" w:rsidRPr="004162CB" w:rsidRDefault="00C144ED" w:rsidP="004162CB">
                                    <w:pPr>
                                      <w:pStyle w:val="Timeline"/>
                                    </w:pPr>
                                    <w:sdt>
                                      <w:sdtPr>
                                        <w:rPr>
                                          <w:rStyle w:val="TimelineChar"/>
                                        </w:rPr>
                                        <w:alias w:val="Code Administrator Use"/>
                                        <w:tag w:val="Code Administrator Use"/>
                                        <w:id w:val="-1327815135"/>
                                        <w:date w:fullDate="2022-08-02T00:00:00Z">
                                          <w:dateFormat w:val="dd MMMM yyyy"/>
                                          <w:lid w:val="en-GB"/>
                                          <w:storeMappedDataAs w:val="dateTime"/>
                                          <w:calendar w:val="gregorian"/>
                                        </w:date>
                                      </w:sdtPr>
                                      <w:sdtContent>
                                        <w:r>
                                          <w:rPr>
                                            <w:rStyle w:val="TimelineChar"/>
                                          </w:rPr>
                                          <w:t>02</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r w:rsidRPr="004162CB">
                                      <w:t xml:space="preserve"> - </w:t>
                                    </w:r>
                                    <w:sdt>
                                      <w:sdtPr>
                                        <w:rPr>
                                          <w:rStyle w:val="TimelineChar"/>
                                        </w:rPr>
                                        <w:alias w:val="Code Administrator Use"/>
                                        <w:tag w:val="Code Administrator Use"/>
                                        <w:id w:val="-5523772"/>
                                        <w:date w:fullDate="2022-08-31T00:00:00Z">
                                          <w:dateFormat w:val="dd MMMM yyyy"/>
                                          <w:lid w:val="en-GB"/>
                                          <w:storeMappedDataAs w:val="dateTime"/>
                                          <w:calendar w:val="gregorian"/>
                                        </w:date>
                                      </w:sdtPr>
                                      <w:sdtContent>
                                        <w:r>
                                          <w:rPr>
                                            <w:rStyle w:val="TimelineChar"/>
                                          </w:rPr>
                                          <w:t>31</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3343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7C2A4" w14:textId="301DF3B6" w:rsidR="00C144ED" w:rsidRPr="001948EA" w:rsidRDefault="00C144ED" w:rsidP="008B5413">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2-09-22T00:00:00Z">
                                        <w:dateFormat w:val="dd MMMM yyyy"/>
                                        <w:lid w:val="en-GB"/>
                                        <w:storeMappedDataAs w:val="dateTime"/>
                                        <w:calendar w:val="gregorian"/>
                                      </w:date>
                                    </w:sdtPr>
                                    <w:sdtContent>
                                      <w:p w14:paraId="5E02F73A" w14:textId="3D973F01" w:rsidR="00C144ED" w:rsidRPr="004F10E6" w:rsidRDefault="00C144ED" w:rsidP="008B5413">
                                        <w:pPr>
                                          <w:rPr>
                                            <w:color w:val="000000"/>
                                          </w:rPr>
                                        </w:pPr>
                                        <w:r>
                                          <w:rPr>
                                            <w:rStyle w:val="TimelineChar"/>
                                          </w:rPr>
                                          <w:t>22</w:t>
                                        </w:r>
                                        <w:r w:rsidRPr="00B2143A">
                                          <w:rPr>
                                            <w:rStyle w:val="TimelineChar"/>
                                          </w:rPr>
                                          <w:t xml:space="preserve"> </w:t>
                                        </w:r>
                                        <w:r>
                                          <w:rPr>
                                            <w:rStyle w:val="TimelineChar"/>
                                          </w:rPr>
                                          <w:t>September</w:t>
                                        </w:r>
                                        <w:r w:rsidRPr="00B2143A">
                                          <w:rPr>
                                            <w:rStyle w:val="TimelineChar"/>
                                          </w:rPr>
                                          <w:t xml:space="preserve"> 202</w:t>
                                        </w:r>
                                        <w:r>
                                          <w:rPr>
                                            <w:rStyle w:val="TimelineChar"/>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4282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485D0" w14:textId="0B96574B" w:rsidR="00C144ED" w:rsidRPr="001948EA" w:rsidRDefault="00C144ED" w:rsidP="008B5413">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2-10-11T00:00:00Z">
                                        <w:dateFormat w:val="dd MMMM yyyy"/>
                                        <w:lid w:val="en-GB"/>
                                        <w:storeMappedDataAs w:val="dateTime"/>
                                        <w:calendar w:val="gregorian"/>
                                      </w:date>
                                    </w:sdtPr>
                                    <w:sdtContent>
                                      <w:p w14:paraId="6A1E7379" w14:textId="62C9762E" w:rsidR="00C144ED" w:rsidRPr="004F10E6" w:rsidRDefault="00C144ED" w:rsidP="008B5413">
                                        <w:pPr>
                                          <w:rPr>
                                            <w:color w:val="000000"/>
                                          </w:rPr>
                                        </w:pPr>
                                        <w:r>
                                          <w:rPr>
                                            <w:rStyle w:val="TimelineChar"/>
                                          </w:rPr>
                                          <w:t>11 October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4447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04CC32" w14:textId="77777777" w:rsidR="00C144ED" w:rsidRPr="000F26AE" w:rsidRDefault="00C144ED"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3-04-01T00:00:00Z">
                                        <w:dateFormat w:val="dd MMMM yyyy"/>
                                        <w:lid w:val="en-GB"/>
                                        <w:storeMappedDataAs w:val="dateTime"/>
                                        <w:calendar w:val="gregorian"/>
                                      </w:date>
                                    </w:sdtPr>
                                    <w:sdtContent>
                                      <w:p w14:paraId="151A5C2E" w14:textId="1D5147CA" w:rsidR="00C144ED" w:rsidRPr="004F10E6" w:rsidRDefault="00C144ED" w:rsidP="008B5413">
                                        <w:pPr>
                                          <w:rPr>
                                            <w:color w:val="000000"/>
                                          </w:rPr>
                                        </w:pPr>
                                        <w:r>
                                          <w:rPr>
                                            <w:rStyle w:val="TimelineChar"/>
                                          </w:rPr>
                                          <w:t>01 April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32601" y="83350"/>
                                  <a:ext cx="697303"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85D56F" w14:textId="77777777" w:rsidR="00C144ED" w:rsidRPr="00B2143A" w:rsidRDefault="00C144ED"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4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6DE32C" w14:textId="77777777" w:rsidR="00C144ED" w:rsidRPr="00B2143A" w:rsidRDefault="00C144ED"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6A5B18" w14:textId="77777777" w:rsidR="00C144ED" w:rsidRPr="00B2143A" w:rsidRDefault="00C144ED"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29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CE6D8C" w14:textId="77777777" w:rsidR="00C144ED" w:rsidRPr="00B2143A" w:rsidRDefault="00C144ED"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CF8533" w14:textId="77777777" w:rsidR="00C144ED" w:rsidRPr="00B2143A" w:rsidRDefault="00C144ED"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1"/>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A30C56" w14:textId="77777777" w:rsidR="00C144ED" w:rsidRPr="00B2143A" w:rsidRDefault="00C144ED"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18CF25" w14:textId="77777777" w:rsidR="00C144ED" w:rsidRPr="00B2143A" w:rsidRDefault="00C144ED"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F5B84D" id="Group 30" o:spid="_x0000_s1026" style="position:absolute;margin-left:.2pt;margin-top:4.55pt;width:218.5pt;height:264.5pt;z-index:251655168;mso-width-relative:margin;mso-height-relative:margin" coordorigin=",-493" coordsize="3332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">
                      <v:roundrect id="Rectangle: Rounded Corners 31" o:spid="_x0000_s1027" style="position:absolute;left:4826;top:-493;width:28435;height:5509;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C181988" w14:textId="77777777" w:rsidR="00C144ED" w:rsidRPr="00644FFB" w:rsidRDefault="00C144ED" w:rsidP="008B5413">
                              <w:pPr>
                                <w:rPr>
                                  <w:b/>
                                  <w:color w:val="F26522" w:themeColor="accent1"/>
                                  <w:sz w:val="22"/>
                                </w:rPr>
                              </w:pPr>
                              <w:r w:rsidRPr="00644FFB">
                                <w:rPr>
                                  <w:b/>
                                  <w:color w:val="F26522" w:themeColor="accent1"/>
                                  <w:sz w:val="22"/>
                                </w:rPr>
                                <w:t>Proposal Form</w:t>
                              </w:r>
                            </w:p>
                            <w:p w14:paraId="339848D4" w14:textId="0D73AE01" w:rsidR="00C144ED" w:rsidRPr="00644FFB" w:rsidRDefault="00C144ED" w:rsidP="008B5413">
                              <w:pPr>
                                <w:rPr>
                                  <w:color w:val="000000"/>
                                  <w:sz w:val="20"/>
                                </w:rPr>
                              </w:pPr>
                              <w:r>
                                <w:rPr>
                                  <w:color w:val="000000"/>
                                  <w:sz w:val="20"/>
                                </w:rPr>
                                <w:t>16 April 2019 (CMP315); 17 June 2021 (CMP375)</w:t>
                              </w:r>
                            </w:p>
                          </w:txbxContent>
                        </v:textbox>
                      </v:roundrect>
                      <v:roundrect id="Rectangle: Rounded Corners 32" o:spid="_x0000_s1028" style="position:absolute;left:4826;top:541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0701E2A" w14:textId="77777777" w:rsidR="00C144ED" w:rsidRPr="00E50C1D" w:rsidRDefault="00C144ED" w:rsidP="008B5413">
                              <w:pPr>
                                <w:rPr>
                                  <w:b/>
                                  <w:color w:val="FFFFFF" w:themeColor="background1"/>
                                  <w:sz w:val="22"/>
                                </w:rPr>
                              </w:pPr>
                              <w:r w:rsidRPr="00E50C1D">
                                <w:rPr>
                                  <w:b/>
                                  <w:color w:val="FFFFFF" w:themeColor="background1"/>
                                  <w:sz w:val="22"/>
                                </w:rPr>
                                <w:t>Workgroup Consultation</w:t>
                              </w:r>
                            </w:p>
                            <w:p w14:paraId="284200E9" w14:textId="0A28C96E" w:rsidR="00C144ED" w:rsidRPr="00E50C1D" w:rsidRDefault="00EB1E1A" w:rsidP="008B5413">
                              <w:pPr>
                                <w:rPr>
                                  <w:color w:val="FFFFFF" w:themeColor="background1"/>
                                </w:rPr>
                              </w:pPr>
                              <w:sdt>
                                <w:sdtPr>
                                  <w:rPr>
                                    <w:rStyle w:val="TimelineChar"/>
                                    <w:color w:val="FFFFFF" w:themeColor="background1"/>
                                  </w:rPr>
                                  <w:alias w:val="Code Administrator Use"/>
                                  <w:tag w:val="Code Administrator Use"/>
                                  <w:id w:val="-2121677914"/>
                                  <w:date w:fullDate="2022-04-12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2 April</w:t>
                                  </w:r>
                                  <w:r w:rsidRPr="00E50C1D">
                                    <w:rPr>
                                      <w:rStyle w:val="TimelineChar"/>
                                      <w:color w:val="FFFFFF" w:themeColor="background1"/>
                                    </w:rPr>
                                    <w:t xml:space="preserve"> 202</w:t>
                                  </w:r>
                                  <w:r>
                                    <w:rPr>
                                      <w:rStyle w:val="TimelineChar"/>
                                      <w:color w:val="FFFFFF" w:themeColor="background1"/>
                                    </w:rPr>
                                    <w:t>2</w:t>
                                  </w:r>
                                </w:sdtContent>
                              </w:sdt>
                              <w:r w:rsidR="00C144ED"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2-05-13T00:00:00Z">
                                    <w:dateFormat w:val="dd MMMM yyyy"/>
                                    <w:lid w:val="en-GB"/>
                                    <w:storeMappedDataAs w:val="dateTime"/>
                                    <w:calendar w:val="gregorian"/>
                                  </w:date>
                                </w:sdtPr>
                                <w:sdtContent>
                                  <w:r w:rsidR="00C144ED" w:rsidRPr="00E50C1D">
                                    <w:rPr>
                                      <w:rStyle w:val="TimelineChar"/>
                                      <w:color w:val="FFFFFF" w:themeColor="background1"/>
                                    </w:rPr>
                                    <w:t>1</w:t>
                                  </w:r>
                                  <w:r w:rsidR="00C144ED">
                                    <w:rPr>
                                      <w:rStyle w:val="TimelineChar"/>
                                      <w:color w:val="FFFFFF" w:themeColor="background1"/>
                                    </w:rPr>
                                    <w:t>3</w:t>
                                  </w:r>
                                  <w:r w:rsidR="00C144ED" w:rsidRPr="00E50C1D">
                                    <w:rPr>
                                      <w:rStyle w:val="TimelineChar"/>
                                      <w:color w:val="FFFFFF" w:themeColor="background1"/>
                                    </w:rPr>
                                    <w:t xml:space="preserve"> </w:t>
                                  </w:r>
                                  <w:r w:rsidR="00C144ED">
                                    <w:rPr>
                                      <w:rStyle w:val="TimelineChar"/>
                                      <w:color w:val="FFFFFF" w:themeColor="background1"/>
                                    </w:rPr>
                                    <w:t xml:space="preserve">May </w:t>
                                  </w:r>
                                  <w:r w:rsidR="00C144ED" w:rsidRPr="00E50C1D">
                                    <w:rPr>
                                      <w:rStyle w:val="TimelineChar"/>
                                      <w:color w:val="FFFFFF" w:themeColor="background1"/>
                                    </w:rPr>
                                    <w:t>202</w:t>
                                  </w:r>
                                  <w:r w:rsidR="00C144ED">
                                    <w:rPr>
                                      <w:rStyle w:val="TimelineChar"/>
                                      <w:color w:val="FFFFFF" w:themeColor="background1"/>
                                    </w:rPr>
                                    <w:t>2</w:t>
                                  </w:r>
                                </w:sdtContent>
                              </w:sdt>
                            </w:p>
                          </w:txbxContent>
                        </v:textbox>
                      </v:roundrect>
                      <v:roundrect id="Rectangle: Rounded Corners 33" o:spid="_x0000_s1029" style="position:absolute;left:4826;top:1036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631F775F" w14:textId="77777777" w:rsidR="00C144ED" w:rsidRPr="00E50C1D" w:rsidRDefault="00C144ED"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2-07-21T00:00:00Z">
                                  <w:dateFormat w:val="dd MMMM yyyy"/>
                                  <w:lid w:val="en-GB"/>
                                  <w:storeMappedDataAs w:val="dateTime"/>
                                  <w:calendar w:val="gregorian"/>
                                </w:date>
                              </w:sdtPr>
                              <w:sdtContent>
                                <w:p w14:paraId="49335F83" w14:textId="04995366" w:rsidR="00C144ED" w:rsidRPr="00E50C1D" w:rsidRDefault="00C144ED" w:rsidP="004162CB">
                                  <w:pPr>
                                    <w:pStyle w:val="Timeline"/>
                                  </w:pPr>
                                  <w:r>
                                    <w:t>21</w:t>
                                  </w:r>
                                  <w:r w:rsidRPr="00E50C1D">
                                    <w:t xml:space="preserve"> </w:t>
                                  </w:r>
                                  <w:r>
                                    <w:t xml:space="preserve">July </w:t>
                                  </w:r>
                                  <w:r w:rsidRPr="00E50C1D">
                                    <w:t>202</w:t>
                                  </w:r>
                                  <w:r>
                                    <w:t>2</w:t>
                                  </w:r>
                                </w:p>
                              </w:sdtContent>
                            </w:sdt>
                          </w:txbxContent>
                        </v:textbox>
                      </v:roundrect>
                      <v:roundrect id="Rectangle: Rounded Corners 34" o:spid="_x0000_s1030" style="position:absolute;left:4826;top:1531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0510BE0" w14:textId="77777777" w:rsidR="00C144ED" w:rsidRPr="004162CB" w:rsidRDefault="00C144ED" w:rsidP="004162CB">
                              <w:pPr>
                                <w:rPr>
                                  <w:b/>
                                  <w:color w:val="F26522" w:themeColor="accent1"/>
                                  <w:sz w:val="22"/>
                                </w:rPr>
                              </w:pPr>
                              <w:r w:rsidRPr="004162CB">
                                <w:rPr>
                                  <w:b/>
                                  <w:color w:val="F26522" w:themeColor="accent1"/>
                                  <w:sz w:val="22"/>
                                </w:rPr>
                                <w:t>Code Administrator Consultation</w:t>
                              </w:r>
                            </w:p>
                            <w:p w14:paraId="104158AF" w14:textId="4A2CD69F" w:rsidR="00C144ED" w:rsidRPr="004162CB" w:rsidRDefault="00C144ED" w:rsidP="004162CB">
                              <w:pPr>
                                <w:pStyle w:val="Timeline"/>
                              </w:pPr>
                              <w:sdt>
                                <w:sdtPr>
                                  <w:rPr>
                                    <w:rStyle w:val="TimelineChar"/>
                                  </w:rPr>
                                  <w:alias w:val="Code Administrator Use"/>
                                  <w:tag w:val="Code Administrator Use"/>
                                  <w:id w:val="-1327815135"/>
                                  <w:date w:fullDate="2022-08-02T00:00:00Z">
                                    <w:dateFormat w:val="dd MMMM yyyy"/>
                                    <w:lid w:val="en-GB"/>
                                    <w:storeMappedDataAs w:val="dateTime"/>
                                    <w:calendar w:val="gregorian"/>
                                  </w:date>
                                </w:sdtPr>
                                <w:sdtContent>
                                  <w:r>
                                    <w:rPr>
                                      <w:rStyle w:val="TimelineChar"/>
                                    </w:rPr>
                                    <w:t>02</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r w:rsidRPr="004162CB">
                                <w:t xml:space="preserve"> - </w:t>
                              </w:r>
                              <w:sdt>
                                <w:sdtPr>
                                  <w:rPr>
                                    <w:rStyle w:val="TimelineChar"/>
                                  </w:rPr>
                                  <w:alias w:val="Code Administrator Use"/>
                                  <w:tag w:val="Code Administrator Use"/>
                                  <w:id w:val="-5523772"/>
                                  <w:date w:fullDate="2022-08-31T00:00:00Z">
                                    <w:dateFormat w:val="dd MMMM yyyy"/>
                                    <w:lid w:val="en-GB"/>
                                    <w:storeMappedDataAs w:val="dateTime"/>
                                    <w:calendar w:val="gregorian"/>
                                  </w:date>
                                </w:sdtPr>
                                <w:sdtContent>
                                  <w:r>
                                    <w:rPr>
                                      <w:rStyle w:val="TimelineChar"/>
                                    </w:rPr>
                                    <w:t>31</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p>
                          </w:txbxContent>
                        </v:textbox>
                      </v:roundrect>
                      <v:roundrect id="Rectangle: Rounded Corners 35" o:spid="_x0000_s1031" style="position:absolute;left:4826;top:2033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A47C2A4" w14:textId="301DF3B6" w:rsidR="00C144ED" w:rsidRPr="001948EA" w:rsidRDefault="00C144ED" w:rsidP="008B5413">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2-09-22T00:00:00Z">
                                  <w:dateFormat w:val="dd MMMM yyyy"/>
                                  <w:lid w:val="en-GB"/>
                                  <w:storeMappedDataAs w:val="dateTime"/>
                                  <w:calendar w:val="gregorian"/>
                                </w:date>
                              </w:sdtPr>
                              <w:sdtContent>
                                <w:p w14:paraId="5E02F73A" w14:textId="3D973F01" w:rsidR="00C144ED" w:rsidRPr="004F10E6" w:rsidRDefault="00C144ED" w:rsidP="008B5413">
                                  <w:pPr>
                                    <w:rPr>
                                      <w:color w:val="000000"/>
                                    </w:rPr>
                                  </w:pPr>
                                  <w:r>
                                    <w:rPr>
                                      <w:rStyle w:val="TimelineChar"/>
                                    </w:rPr>
                                    <w:t>22</w:t>
                                  </w:r>
                                  <w:r w:rsidRPr="00B2143A">
                                    <w:rPr>
                                      <w:rStyle w:val="TimelineChar"/>
                                    </w:rPr>
                                    <w:t xml:space="preserve"> </w:t>
                                  </w:r>
                                  <w:r>
                                    <w:rPr>
                                      <w:rStyle w:val="TimelineChar"/>
                                    </w:rPr>
                                    <w:t>September</w:t>
                                  </w:r>
                                  <w:r w:rsidRPr="00B2143A">
                                    <w:rPr>
                                      <w:rStyle w:val="TimelineChar"/>
                                    </w:rPr>
                                    <w:t xml:space="preserve"> 202</w:t>
                                  </w:r>
                                  <w:r>
                                    <w:rPr>
                                      <w:rStyle w:val="TimelineChar"/>
                                    </w:rPr>
                                    <w:t>2</w:t>
                                  </w:r>
                                </w:p>
                              </w:sdtContent>
                            </w:sdt>
                          </w:txbxContent>
                        </v:textbox>
                      </v:roundrect>
                      <v:roundrect id="Rectangle: Rounded Corners 36" o:spid="_x0000_s1032" style="position:absolute;left:4826;top:2542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ED485D0" w14:textId="0B96574B" w:rsidR="00C144ED" w:rsidRPr="001948EA" w:rsidRDefault="00C144ED" w:rsidP="008B5413">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2-10-11T00:00:00Z">
                                  <w:dateFormat w:val="dd MMMM yyyy"/>
                                  <w:lid w:val="en-GB"/>
                                  <w:storeMappedDataAs w:val="dateTime"/>
                                  <w:calendar w:val="gregorian"/>
                                </w:date>
                              </w:sdtPr>
                              <w:sdtContent>
                                <w:p w14:paraId="6A1E7379" w14:textId="62C9762E" w:rsidR="00C144ED" w:rsidRPr="004F10E6" w:rsidRDefault="00C144ED" w:rsidP="008B5413">
                                  <w:pPr>
                                    <w:rPr>
                                      <w:color w:val="000000"/>
                                    </w:rPr>
                                  </w:pPr>
                                  <w:r>
                                    <w:rPr>
                                      <w:rStyle w:val="TimelineChar"/>
                                    </w:rPr>
                                    <w:t>11 October 2022</w:t>
                                  </w:r>
                                </w:p>
                              </w:sdtContent>
                            </w:sdt>
                          </w:txbxContent>
                        </v:textbox>
                      </v:roundrect>
                      <v:roundrect id="Rectangle: Rounded Corners 37" o:spid="_x0000_s1033" style="position:absolute;left:4889;top:3044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A04CC32" w14:textId="77777777" w:rsidR="00C144ED" w:rsidRPr="000F26AE" w:rsidRDefault="00C144ED"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3-04-01T00:00:00Z">
                                  <w:dateFormat w:val="dd MMMM yyyy"/>
                                  <w:lid w:val="en-GB"/>
                                  <w:storeMappedDataAs w:val="dateTime"/>
                                  <w:calendar w:val="gregorian"/>
                                </w:date>
                              </w:sdtPr>
                              <w:sdtContent>
                                <w:p w14:paraId="151A5C2E" w14:textId="1D5147CA" w:rsidR="00C144ED" w:rsidRPr="004F10E6" w:rsidRDefault="00C144ED" w:rsidP="008B5413">
                                  <w:pPr>
                                    <w:rPr>
                                      <w:color w:val="000000"/>
                                    </w:rPr>
                                  </w:pPr>
                                  <w:r>
                                    <w:rPr>
                                      <w:rStyle w:val="TimelineChar"/>
                                    </w:rPr>
                                    <w:t>01 April 2023</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327;top:834;width:6973;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" adj="14909" fillcolor="#f26522 [3204]" stroked="f" strokeweight="2pt">
                        <v:textbox style="layout-flow:vertical;mso-layout-flow-alt:bottom-to-top" inset="0,0,0,0">
                          <w:txbxContent>
                            <w:p w14:paraId="0585D56F" w14:textId="77777777" w:rsidR="00C144ED" w:rsidRPr="00B2143A" w:rsidRDefault="00C144ED"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C6DE32C" w14:textId="77777777" w:rsidR="00C144ED" w:rsidRPr="00B2143A" w:rsidRDefault="00C144ED"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666A5B18" w14:textId="77777777" w:rsidR="00C144ED" w:rsidRPr="00B2143A" w:rsidRDefault="00C144ED" w:rsidP="008B5413">
                              <w:pPr>
                                <w:jc w:val="center"/>
                                <w:rPr>
                                  <w:b/>
                                  <w:sz w:val="22"/>
                                </w:rPr>
                              </w:pPr>
                              <w:r w:rsidRPr="00B2143A">
                                <w:rPr>
                                  <w:b/>
                                  <w:sz w:val="22"/>
                                </w:rPr>
                                <w:t>3</w:t>
                              </w:r>
                            </w:p>
                          </w:txbxContent>
                        </v:textbox>
                      </v:shape>
                      <v:shape id="Arrow: Chevron 41" o:spid="_x0000_s1037" type="#_x0000_t55" style="position:absolute;left:-1080;top:1619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38CE6D8C" w14:textId="77777777" w:rsidR="00C144ED" w:rsidRPr="00B2143A" w:rsidRDefault="00C144ED"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4ECF8533" w14:textId="77777777" w:rsidR="00C144ED" w:rsidRPr="00B2143A" w:rsidRDefault="00C144ED"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EA30C56" w14:textId="77777777" w:rsidR="00C144ED" w:rsidRPr="00B2143A" w:rsidRDefault="00C144ED"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718CF25" w14:textId="77777777" w:rsidR="00C144ED" w:rsidRPr="00B2143A" w:rsidRDefault="00C144ED"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630EC28D" w14:textId="77777777" w:rsidTr="00A747AE">
        <w:trPr>
          <w:trHeight w:val="792"/>
        </w:trPr>
        <w:tc>
          <w:tcPr>
            <w:tcW w:w="9639" w:type="dxa"/>
            <w:gridSpan w:val="4"/>
            <w:shd w:val="clear" w:color="auto" w:fill="auto"/>
          </w:tcPr>
          <w:p w14:paraId="4E19DD34"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147E7A9" w14:textId="77777777" w:rsidR="00A132B4" w:rsidRPr="005E6020"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5E6020">
                <w:rPr>
                  <w:rStyle w:val="Hyperlink"/>
                  <w:rFonts w:eastAsiaTheme="majorEastAsia"/>
                  <w:sz w:val="24"/>
                </w:rPr>
                <w:t xml:space="preserve">Workgroup </w:t>
              </w:r>
              <w:r w:rsidR="005705A0" w:rsidRPr="005E6020">
                <w:rPr>
                  <w:rStyle w:val="Hyperlink"/>
                  <w:rFonts w:eastAsiaTheme="majorEastAsia"/>
                  <w:sz w:val="24"/>
                </w:rPr>
                <w:t>Consultation</w:t>
              </w:r>
            </w:hyperlink>
          </w:p>
          <w:p w14:paraId="4E8F1B15" w14:textId="77777777" w:rsidR="00E52308" w:rsidRPr="005603D9" w:rsidRDefault="00A132B4" w:rsidP="009D3CD2">
            <w:pPr>
              <w:pStyle w:val="BodyText2"/>
              <w:spacing w:before="0" w:after="0"/>
              <w:rPr>
                <w:b/>
              </w:rPr>
            </w:pPr>
            <w:r w:rsidRPr="005E6020">
              <w:rPr>
                <w:rFonts w:cs="Arial"/>
                <w:b/>
                <w:bCs/>
                <w:sz w:val="24"/>
              </w:rPr>
              <w:t>Have 30 minutes?</w:t>
            </w:r>
            <w:r w:rsidRPr="005E6020">
              <w:rPr>
                <w:rFonts w:cs="Arial"/>
                <w:bCs/>
                <w:sz w:val="24"/>
              </w:rPr>
              <w:t xml:space="preserve"> Read the full </w:t>
            </w:r>
            <w:r w:rsidR="0039436B" w:rsidRPr="005E6020">
              <w:rPr>
                <w:rFonts w:cs="Arial"/>
                <w:bCs/>
                <w:sz w:val="24"/>
              </w:rPr>
              <w:t xml:space="preserve">Workgroup </w:t>
            </w:r>
            <w:r w:rsidR="005705A0" w:rsidRPr="005E6020">
              <w:rPr>
                <w:rFonts w:cs="Arial"/>
                <w:bCs/>
                <w:sz w:val="24"/>
              </w:rPr>
              <w:t xml:space="preserve">Consultation </w:t>
            </w:r>
            <w:r w:rsidRPr="005E6020">
              <w:rPr>
                <w:rFonts w:cs="Arial"/>
                <w:bCs/>
                <w:sz w:val="24"/>
              </w:rPr>
              <w:t>and</w:t>
            </w:r>
            <w:r w:rsidRPr="002025C5">
              <w:rPr>
                <w:rFonts w:cs="Arial"/>
                <w:bCs/>
                <w:sz w:val="24"/>
              </w:rPr>
              <w:t xml:space="preserve"> </w:t>
            </w:r>
            <w:r w:rsidR="00771DE2">
              <w:rPr>
                <w:rFonts w:cs="Arial"/>
                <w:bCs/>
                <w:sz w:val="24"/>
              </w:rPr>
              <w:t>A</w:t>
            </w:r>
            <w:r w:rsidRPr="002025C5">
              <w:rPr>
                <w:rFonts w:cs="Arial"/>
                <w:bCs/>
                <w:sz w:val="24"/>
              </w:rPr>
              <w:t>nnexes.</w:t>
            </w:r>
          </w:p>
        </w:tc>
      </w:tr>
      <w:tr w:rsidR="00470B5B" w:rsidRPr="005603D9" w14:paraId="70AF7C79" w14:textId="77777777" w:rsidTr="00A747AE">
        <w:trPr>
          <w:trHeight w:val="585"/>
        </w:trPr>
        <w:tc>
          <w:tcPr>
            <w:tcW w:w="9639" w:type="dxa"/>
            <w:gridSpan w:val="4"/>
            <w:shd w:val="clear" w:color="auto" w:fill="auto"/>
          </w:tcPr>
          <w:p w14:paraId="484A97D4"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21976313" w14:textId="77777777" w:rsidTr="00A747AE">
        <w:trPr>
          <w:trHeight w:val="395"/>
        </w:trPr>
        <w:tc>
          <w:tcPr>
            <w:tcW w:w="9639" w:type="dxa"/>
            <w:gridSpan w:val="4"/>
            <w:shd w:val="clear" w:color="auto" w:fill="FFFFFF" w:themeFill="background1"/>
          </w:tcPr>
          <w:p w14:paraId="174733B5" w14:textId="082210CE" w:rsidR="00E22836" w:rsidRPr="000F7116" w:rsidRDefault="000F7116" w:rsidP="009D3CD2">
            <w:pPr>
              <w:spacing w:line="240" w:lineRule="auto"/>
              <w:rPr>
                <w:rFonts w:cs="Arial"/>
                <w:b/>
                <w:color w:val="00B050"/>
              </w:rPr>
            </w:pPr>
            <w:r w:rsidRPr="00B00090">
              <w:rPr>
                <w:rFonts w:cs="Arial"/>
                <w:b/>
              </w:rPr>
              <w:t>Th</w:t>
            </w:r>
            <w:r w:rsidR="000D3772">
              <w:rPr>
                <w:rFonts w:cs="Arial"/>
                <w:b/>
              </w:rPr>
              <w:t>ese</w:t>
            </w:r>
            <w:r w:rsidRPr="00B00090">
              <w:rPr>
                <w:rFonts w:cs="Arial"/>
                <w:b/>
              </w:rPr>
              <w:t xml:space="preserve"> modification</w:t>
            </w:r>
            <w:r w:rsidR="000D3772">
              <w:rPr>
                <w:rFonts w:cs="Arial"/>
                <w:b/>
              </w:rPr>
              <w:t>s are</w:t>
            </w:r>
            <w:r w:rsidRPr="00B00090">
              <w:rPr>
                <w:rFonts w:cs="Arial"/>
                <w:b/>
              </w:rPr>
              <w:t xml:space="preserve"> expected to </w:t>
            </w:r>
            <w:r>
              <w:rPr>
                <w:rFonts w:cs="Arial"/>
                <w:b/>
              </w:rPr>
              <w:t xml:space="preserve">have a: </w:t>
            </w:r>
            <w:r w:rsidR="008652B4" w:rsidRPr="008652B4">
              <w:rPr>
                <w:rFonts w:cs="Arial"/>
                <w:b/>
                <w:color w:val="FF0000"/>
              </w:rPr>
              <w:t>H</w:t>
            </w:r>
            <w:r w:rsidRPr="00E364C6">
              <w:rPr>
                <w:rFonts w:cs="Arial"/>
                <w:b/>
                <w:color w:val="FF0000"/>
              </w:rPr>
              <w:t>igh impact</w:t>
            </w:r>
            <w:r w:rsidR="00D940E3">
              <w:rPr>
                <w:rFonts w:cs="Arial"/>
                <w:b/>
                <w:color w:val="F26522" w:themeColor="accent1"/>
              </w:rPr>
              <w:t xml:space="preserve"> </w:t>
            </w:r>
            <w:r w:rsidR="00D940E3" w:rsidRPr="004704B3">
              <w:rPr>
                <w:rFonts w:cs="Arial"/>
                <w:bCs/>
              </w:rPr>
              <w:t xml:space="preserve">on all Users who pay TNUoS </w:t>
            </w:r>
            <w:r w:rsidR="004704B3" w:rsidRPr="004704B3">
              <w:rPr>
                <w:rFonts w:cs="Arial"/>
                <w:bCs/>
              </w:rPr>
              <w:t>charges</w:t>
            </w:r>
            <w:r w:rsidR="00F37EFD">
              <w:rPr>
                <w:rFonts w:cs="Arial"/>
                <w:bCs/>
              </w:rPr>
              <w:t>, ESO, Onshore and Offshore Transmission Owners</w:t>
            </w:r>
          </w:p>
        </w:tc>
      </w:tr>
      <w:tr w:rsidR="0056792D" w:rsidRPr="005603D9" w14:paraId="4AFAA896" w14:textId="77777777" w:rsidTr="009D3CD2">
        <w:trPr>
          <w:trHeight w:val="388"/>
        </w:trPr>
        <w:tc>
          <w:tcPr>
            <w:tcW w:w="2268" w:type="dxa"/>
            <w:shd w:val="clear" w:color="auto" w:fill="FFFFFF" w:themeFill="background1"/>
          </w:tcPr>
          <w:p w14:paraId="646E0EAD"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6D35FB68" w14:textId="23C60EAE" w:rsidR="0056792D" w:rsidRPr="003A66AC" w:rsidRDefault="003A66AC" w:rsidP="009D3CD2">
            <w:pPr>
              <w:spacing w:line="240" w:lineRule="auto"/>
              <w:rPr>
                <w:rFonts w:ascii="Times New Roman" w:hAnsi="Times New Roman"/>
                <w:iCs/>
              </w:rPr>
            </w:pPr>
            <w:r w:rsidRPr="003A66AC">
              <w:rPr>
                <w:rFonts w:cs="Arial"/>
                <w:iCs/>
              </w:rPr>
              <w:t xml:space="preserve">Standard Governance </w:t>
            </w:r>
            <w:r w:rsidR="007253DB">
              <w:rPr>
                <w:rFonts w:cs="Arial"/>
                <w:iCs/>
              </w:rPr>
              <w:t xml:space="preserve">modification with assessment by a </w:t>
            </w:r>
            <w:r w:rsidR="00000B92">
              <w:rPr>
                <w:rFonts w:cs="Arial"/>
                <w:iCs/>
              </w:rPr>
              <w:t>Workgroup</w:t>
            </w:r>
          </w:p>
        </w:tc>
      </w:tr>
      <w:tr w:rsidR="00A03471" w:rsidRPr="005603D9" w14:paraId="6B9AC592" w14:textId="77777777" w:rsidTr="009D3CD2">
        <w:trPr>
          <w:trHeight w:val="1302"/>
        </w:trPr>
        <w:tc>
          <w:tcPr>
            <w:tcW w:w="2268" w:type="dxa"/>
            <w:shd w:val="clear" w:color="auto" w:fill="FFFFFF" w:themeFill="background1"/>
          </w:tcPr>
          <w:p w14:paraId="0D225A3D" w14:textId="5CA4F971" w:rsidR="00A03471" w:rsidRPr="005603D9" w:rsidRDefault="00A03471" w:rsidP="00A03471">
            <w:pPr>
              <w:rPr>
                <w:b/>
              </w:rPr>
            </w:pPr>
            <w:r w:rsidRPr="005603D9">
              <w:rPr>
                <w:b/>
              </w:rPr>
              <w:t>Who can I talk to about the change?</w:t>
            </w:r>
          </w:p>
          <w:p w14:paraId="79EC7E2B" w14:textId="77777777" w:rsidR="00A03471" w:rsidRPr="005603D9" w:rsidRDefault="00A03471" w:rsidP="00A03471"/>
        </w:tc>
        <w:tc>
          <w:tcPr>
            <w:tcW w:w="3832" w:type="dxa"/>
            <w:gridSpan w:val="2"/>
            <w:shd w:val="clear" w:color="auto" w:fill="FFFFFF" w:themeFill="background1"/>
          </w:tcPr>
          <w:p w14:paraId="053A2CA2" w14:textId="7F0BAA98" w:rsidR="00654E6D" w:rsidRPr="00337154" w:rsidRDefault="00A03471" w:rsidP="00A03471">
            <w:pPr>
              <w:tabs>
                <w:tab w:val="left" w:pos="1650"/>
              </w:tabs>
              <w:rPr>
                <w:b/>
                <w:lang w:val="fr-FR"/>
              </w:rPr>
            </w:pPr>
            <w:r w:rsidRPr="00BE0D34">
              <w:rPr>
                <w:b/>
                <w:lang w:val="fr-FR"/>
              </w:rPr>
              <w:t>Proposer</w:t>
            </w:r>
            <w:r w:rsidR="00C86EF3" w:rsidRPr="00337154">
              <w:rPr>
                <w:b/>
                <w:lang w:val="fr-FR"/>
              </w:rPr>
              <w:t>s</w:t>
            </w:r>
            <w:r w:rsidRPr="00337154">
              <w:rPr>
                <w:b/>
                <w:lang w:val="fr-FR"/>
              </w:rPr>
              <w:t xml:space="preserve">: </w:t>
            </w:r>
          </w:p>
          <w:p w14:paraId="206DA7F6" w14:textId="16D3837F" w:rsidR="00BB2440" w:rsidRPr="00337154" w:rsidRDefault="00BB2440" w:rsidP="00BB2440">
            <w:pPr>
              <w:rPr>
                <w:lang w:val="de-DE"/>
              </w:rPr>
            </w:pPr>
            <w:r>
              <w:rPr>
                <w:rFonts w:cs="Arial"/>
                <w:bCs/>
                <w:szCs w:val="20"/>
                <w:lang w:val="de-DE"/>
              </w:rPr>
              <w:t xml:space="preserve">CMP315: </w:t>
            </w:r>
            <w:r w:rsidRPr="00337154">
              <w:rPr>
                <w:lang w:val="de-DE"/>
              </w:rPr>
              <w:t>Nick Sillito</w:t>
            </w:r>
          </w:p>
          <w:p w14:paraId="29D14822" w14:textId="77777777" w:rsidR="00BB2440" w:rsidRPr="00337154" w:rsidRDefault="00C144ED" w:rsidP="00BB2440">
            <w:pPr>
              <w:rPr>
                <w:sz w:val="20"/>
                <w:lang w:val="de-DE"/>
              </w:rPr>
            </w:pPr>
            <w:hyperlink r:id="rId14" w:history="1">
              <w:r w:rsidR="00BB2440" w:rsidRPr="00337154">
                <w:rPr>
                  <w:rStyle w:val="Hyperlink"/>
                  <w:color w:val="auto"/>
                  <w:sz w:val="20"/>
                  <w:lang w:val="de-DE"/>
                </w:rPr>
                <w:t>nsillito@peakgen.com</w:t>
              </w:r>
            </w:hyperlink>
          </w:p>
          <w:p w14:paraId="7CA75CEC" w14:textId="77777777" w:rsidR="00C1231F" w:rsidRPr="00C1231F" w:rsidRDefault="00C1231F" w:rsidP="00BB2440">
            <w:pPr>
              <w:tabs>
                <w:tab w:val="left" w:pos="1650"/>
              </w:tabs>
              <w:rPr>
                <w:rFonts w:cs="Arial"/>
                <w:bCs/>
                <w:szCs w:val="24"/>
                <w:lang w:val="de-DE"/>
              </w:rPr>
            </w:pPr>
          </w:p>
          <w:p w14:paraId="7683269F" w14:textId="750607CC" w:rsidR="00BB2440" w:rsidRPr="00337154" w:rsidRDefault="00BB2440" w:rsidP="00A03471">
            <w:pPr>
              <w:tabs>
                <w:tab w:val="left" w:pos="1650"/>
              </w:tabs>
              <w:rPr>
                <w:lang w:val="de-DE"/>
              </w:rPr>
            </w:pPr>
            <w:r w:rsidRPr="00337154">
              <w:rPr>
                <w:lang w:val="de-DE"/>
              </w:rPr>
              <w:t xml:space="preserve">Phone: </w:t>
            </w:r>
            <w:r w:rsidRPr="00337154">
              <w:rPr>
                <w:rFonts w:ascii="Arial" w:hAnsi="Arial"/>
                <w:b/>
                <w:lang w:val="de-DE"/>
              </w:rPr>
              <w:t xml:space="preserve"> </w:t>
            </w:r>
            <w:r w:rsidR="00C1231F" w:rsidRPr="00C1231F">
              <w:rPr>
                <w:rFonts w:ascii="Arial" w:hAnsi="Arial" w:cs="Arial"/>
                <w:b/>
                <w:bCs/>
                <w:szCs w:val="24"/>
                <w:lang w:val="de-DE"/>
              </w:rPr>
              <w:t>07491434518</w:t>
            </w:r>
          </w:p>
          <w:p w14:paraId="3C29C510" w14:textId="20BED734" w:rsidR="00000B92" w:rsidRPr="00337154" w:rsidRDefault="00BB2440" w:rsidP="00A03471">
            <w:pPr>
              <w:tabs>
                <w:tab w:val="left" w:pos="1650"/>
              </w:tabs>
              <w:rPr>
                <w:lang w:val="fr-FR"/>
              </w:rPr>
            </w:pPr>
            <w:r w:rsidRPr="00BE0D34">
              <w:rPr>
                <w:lang w:val="fr-FR"/>
              </w:rPr>
              <w:t xml:space="preserve">CMP375 : </w:t>
            </w:r>
            <w:r w:rsidR="00654E6D" w:rsidRPr="00337154">
              <w:rPr>
                <w:lang w:val="fr-FR"/>
              </w:rPr>
              <w:t>Grahame Neale</w:t>
            </w:r>
          </w:p>
          <w:sdt>
            <w:sdtPr>
              <w:alias w:val="Insert text"/>
              <w:tag w:val="Insert text"/>
              <w:id w:val="-1488937454"/>
              <w:placeholder>
                <w:docPart w:val="98D748CE78CD466B8995EED3B36E33F5"/>
              </w:placeholder>
            </w:sdtPr>
            <w:sdtContent>
              <w:p w14:paraId="507A3D92" w14:textId="77777777" w:rsidR="00DA24C2" w:rsidRPr="00337154" w:rsidRDefault="00C144ED" w:rsidP="00DA24C2">
                <w:pPr>
                  <w:rPr>
                    <w:lang w:val="fr-FR"/>
                  </w:rPr>
                </w:pPr>
                <w:hyperlink r:id="rId15" w:history="1">
                  <w:r w:rsidR="00DA24C2" w:rsidRPr="00337154">
                    <w:rPr>
                      <w:rStyle w:val="Hyperlink"/>
                      <w:sz w:val="20"/>
                      <w:lang w:val="fr-FR"/>
                    </w:rPr>
                    <w:t>grahame.neale@nationalgrideso.com</w:t>
                  </w:r>
                </w:hyperlink>
                <w:r w:rsidR="00DA24C2" w:rsidRPr="00337154">
                  <w:rPr>
                    <w:lang w:val="fr-FR"/>
                  </w:rPr>
                  <w:t xml:space="preserve"> </w:t>
                </w:r>
              </w:p>
            </w:sdtContent>
          </w:sdt>
          <w:p w14:paraId="1A6E5B42" w14:textId="77777777" w:rsidR="00572D44" w:rsidRPr="00337154" w:rsidRDefault="00572D44" w:rsidP="00A03471">
            <w:pPr>
              <w:rPr>
                <w:lang w:val="fr-FR"/>
              </w:rPr>
            </w:pPr>
          </w:p>
          <w:p w14:paraId="7D428367" w14:textId="6427D3B6" w:rsidR="00DA24C2" w:rsidRDefault="00774A51" w:rsidP="00A03471">
            <w:pPr>
              <w:rPr>
                <w:rFonts w:cs="Arial"/>
                <w:szCs w:val="20"/>
              </w:rPr>
            </w:pPr>
            <w:r>
              <w:rPr>
                <w:rFonts w:cs="Arial"/>
                <w:szCs w:val="20"/>
              </w:rPr>
              <w:t>Phone:07787261242</w:t>
            </w:r>
            <w:r w:rsidR="00171184">
              <w:rPr>
                <w:rFonts w:cs="Arial"/>
                <w:szCs w:val="20"/>
              </w:rPr>
              <w:t xml:space="preserve"> </w:t>
            </w:r>
          </w:p>
          <w:p w14:paraId="5D8D9497" w14:textId="77777777" w:rsidR="00171184" w:rsidRDefault="00171184" w:rsidP="00A03471">
            <w:pPr>
              <w:rPr>
                <w:rFonts w:cs="Arial"/>
                <w:bCs/>
                <w:szCs w:val="20"/>
              </w:rPr>
            </w:pPr>
          </w:p>
          <w:p w14:paraId="201334A2" w14:textId="5C3873FF" w:rsidR="00171184" w:rsidRPr="00FA4739" w:rsidRDefault="00171184" w:rsidP="00A03471">
            <w:pPr>
              <w:rPr>
                <w:rFonts w:cs="Arial"/>
                <w:bCs/>
                <w:szCs w:val="20"/>
              </w:rPr>
            </w:pPr>
          </w:p>
        </w:tc>
        <w:tc>
          <w:tcPr>
            <w:tcW w:w="3539" w:type="dxa"/>
            <w:shd w:val="clear" w:color="auto" w:fill="FFFFFF" w:themeFill="background1"/>
          </w:tcPr>
          <w:p w14:paraId="1BD6FFB6" w14:textId="13B4E215"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212712B0" w14:textId="6DE98096" w:rsidR="003928D2" w:rsidRDefault="003928D2" w:rsidP="00A03471">
            <w:pPr>
              <w:tabs>
                <w:tab w:val="left" w:pos="1650"/>
              </w:tabs>
              <w:rPr>
                <w:rFonts w:cs="Arial"/>
                <w:szCs w:val="20"/>
              </w:rPr>
            </w:pPr>
            <w:r>
              <w:rPr>
                <w:rFonts w:cs="Arial"/>
                <w:szCs w:val="20"/>
              </w:rPr>
              <w:t>Paul J Mullen</w:t>
            </w:r>
          </w:p>
          <w:p w14:paraId="221CA493" w14:textId="4303D737" w:rsidR="00A03471" w:rsidRPr="00C42A4A" w:rsidRDefault="003928D2" w:rsidP="00A03471">
            <w:pPr>
              <w:tabs>
                <w:tab w:val="left" w:pos="1650"/>
              </w:tabs>
              <w:spacing w:after="240"/>
              <w:rPr>
                <w:rStyle w:val="Hyperlink"/>
                <w:sz w:val="20"/>
                <w:szCs w:val="20"/>
              </w:rPr>
            </w:pPr>
            <w:r w:rsidRPr="00C42A4A">
              <w:rPr>
                <w:rStyle w:val="Hyperlink"/>
                <w:rFonts w:cs="Arial"/>
                <w:sz w:val="20"/>
                <w:szCs w:val="20"/>
              </w:rPr>
              <w:t>Paul</w:t>
            </w:r>
            <w:r w:rsidR="001E573E" w:rsidRPr="00C42A4A">
              <w:rPr>
                <w:rStyle w:val="Hyperlink"/>
                <w:rFonts w:cs="Arial"/>
                <w:sz w:val="20"/>
                <w:szCs w:val="20"/>
              </w:rPr>
              <w:t>.</w:t>
            </w:r>
            <w:r w:rsidR="0001178B">
              <w:rPr>
                <w:rStyle w:val="Hyperlink"/>
                <w:rFonts w:cs="Arial"/>
                <w:sz w:val="20"/>
                <w:szCs w:val="20"/>
              </w:rPr>
              <w:t>j.</w:t>
            </w:r>
            <w:r w:rsidR="001E573E" w:rsidRPr="00C42A4A">
              <w:rPr>
                <w:rStyle w:val="Hyperlink"/>
                <w:rFonts w:cs="Arial"/>
                <w:sz w:val="20"/>
                <w:szCs w:val="20"/>
              </w:rPr>
              <w:t>mullen</w:t>
            </w:r>
            <w:r w:rsidR="00A03471" w:rsidRPr="00C42A4A">
              <w:rPr>
                <w:rStyle w:val="Hyperlink"/>
                <w:rFonts w:cs="Arial"/>
                <w:sz w:val="20"/>
                <w:szCs w:val="20"/>
              </w:rPr>
              <w:t>@nationalgrideso.com</w:t>
            </w:r>
          </w:p>
          <w:p w14:paraId="3FE2671E" w14:textId="1B8A4B49" w:rsidR="00A03471" w:rsidRPr="005603D9" w:rsidRDefault="00A03471" w:rsidP="00A03471">
            <w:r>
              <w:rPr>
                <w:rFonts w:cs="Arial"/>
                <w:szCs w:val="20"/>
              </w:rPr>
              <w:t xml:space="preserve">Phone: </w:t>
            </w:r>
            <w:r w:rsidR="00C42A4A">
              <w:rPr>
                <w:rFonts w:ascii="Arial" w:eastAsiaTheme="minorEastAsia" w:hAnsi="Arial" w:cs="Arial"/>
                <w:noProof/>
                <w:lang w:eastAsia="en-GB"/>
              </w:rPr>
              <w:t xml:space="preserve"> 07794537028</w:t>
            </w:r>
          </w:p>
        </w:tc>
      </w:tr>
      <w:tr w:rsidR="00A03471" w:rsidRPr="005603D9" w14:paraId="63902E50" w14:textId="77777777" w:rsidTr="00A03471">
        <w:trPr>
          <w:trHeight w:val="938"/>
        </w:trPr>
        <w:tc>
          <w:tcPr>
            <w:tcW w:w="2268" w:type="dxa"/>
            <w:shd w:val="clear" w:color="auto" w:fill="FFFFFF" w:themeFill="background1"/>
          </w:tcPr>
          <w:p w14:paraId="2B9A6821"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5D9977A7" w14:textId="1FF994A2" w:rsidR="00A03471" w:rsidRPr="00B36E83" w:rsidRDefault="00A03471" w:rsidP="00A03471">
            <w:pPr>
              <w:tabs>
                <w:tab w:val="left" w:pos="1650"/>
              </w:tabs>
              <w:rPr>
                <w:rFonts w:cs="Arial"/>
                <w:b/>
                <w:szCs w:val="20"/>
              </w:rPr>
            </w:pPr>
            <w:r w:rsidRPr="00B36E83">
              <w:rPr>
                <w:rFonts w:cs="Arial"/>
              </w:rPr>
              <w:t>Send your response proforma to</w:t>
            </w:r>
            <w:r w:rsidRPr="00B36E83">
              <w:rPr>
                <w:rFonts w:cs="Arial"/>
                <w:b/>
              </w:rPr>
              <w:t xml:space="preserve"> </w:t>
            </w:r>
            <w:hyperlink r:id="rId16" w:history="1">
              <w:r w:rsidRPr="00B36E83">
                <w:rPr>
                  <w:rStyle w:val="Hyperlink"/>
                  <w:rFonts w:cs="Arial"/>
                </w:rPr>
                <w:t>cusc.team@nationalgrideso.com</w:t>
              </w:r>
            </w:hyperlink>
            <w:r w:rsidRPr="00B36E83">
              <w:rPr>
                <w:rStyle w:val="Hyperlink"/>
                <w:rFonts w:cs="Arial"/>
              </w:rPr>
              <w:t xml:space="preserve"> </w:t>
            </w:r>
            <w:r w:rsidRPr="00B36E83">
              <w:rPr>
                <w:rFonts w:cs="Arial"/>
                <w:b/>
              </w:rPr>
              <w:t xml:space="preserve">by 5pm on </w:t>
            </w:r>
            <w:r w:rsidR="00B36E83" w:rsidRPr="00B36E83">
              <w:rPr>
                <w:rFonts w:cs="Arial"/>
                <w:b/>
              </w:rPr>
              <w:t>1</w:t>
            </w:r>
            <w:ins w:id="0" w:author="Mullen (ESO), Paul J" w:date="2022-04-07T15:17:00Z">
              <w:r w:rsidR="00EB1E1A">
                <w:rPr>
                  <w:rFonts w:cs="Arial"/>
                  <w:b/>
                </w:rPr>
                <w:t>5</w:t>
              </w:r>
            </w:ins>
            <w:del w:id="1" w:author="Mullen (ESO), Paul J" w:date="2022-04-07T15:17:00Z">
              <w:r w:rsidR="00B36E83" w:rsidRPr="00B36E83" w:rsidDel="00EB1E1A">
                <w:rPr>
                  <w:rFonts w:cs="Arial"/>
                  <w:b/>
                </w:rPr>
                <w:delText>3</w:delText>
              </w:r>
            </w:del>
            <w:r w:rsidR="00B36E83" w:rsidRPr="00B36E83">
              <w:rPr>
                <w:rFonts w:cs="Arial"/>
                <w:b/>
              </w:rPr>
              <w:t xml:space="preserve"> May 2022</w:t>
            </w:r>
          </w:p>
        </w:tc>
      </w:tr>
    </w:tbl>
    <w:p w14:paraId="2D4D9B70" w14:textId="77777777" w:rsidR="00470B5B" w:rsidRDefault="00470B5B" w:rsidP="005603D9">
      <w:bookmarkStart w:id="2" w:name="_Executive_Summary"/>
      <w:bookmarkStart w:id="3" w:name="_Workgroup_Consultation_Introduction"/>
      <w:bookmarkEnd w:id="2"/>
      <w:bookmarkEnd w:id="3"/>
    </w:p>
    <w:p w14:paraId="5D73F808" w14:textId="77777777" w:rsidR="009A206C" w:rsidRDefault="009A206C" w:rsidP="009A206C">
      <w:pPr>
        <w:pStyle w:val="Heading1"/>
      </w:pPr>
      <w:bookmarkStart w:id="4" w:name="_Toc100002370"/>
      <w:r>
        <w:lastRenderedPageBreak/>
        <w:t>Contents</w:t>
      </w:r>
      <w:bookmarkEnd w:id="4"/>
    </w:p>
    <w:p w14:paraId="44FF3B73" w14:textId="77777777" w:rsidR="009A206C" w:rsidRPr="009A206C" w:rsidRDefault="009A206C" w:rsidP="009A206C"/>
    <w:p w14:paraId="5AB2035C" w14:textId="330ABCAF" w:rsidR="005B29F9"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00002370" w:history="1">
        <w:r w:rsidR="005B29F9" w:rsidRPr="000272B5">
          <w:rPr>
            <w:rStyle w:val="Hyperlink"/>
            <w:noProof/>
          </w:rPr>
          <w:t>Contents</w:t>
        </w:r>
        <w:r w:rsidR="005B29F9">
          <w:rPr>
            <w:noProof/>
            <w:webHidden/>
          </w:rPr>
          <w:tab/>
        </w:r>
        <w:r w:rsidR="005B29F9">
          <w:rPr>
            <w:noProof/>
            <w:webHidden/>
          </w:rPr>
          <w:fldChar w:fldCharType="begin"/>
        </w:r>
        <w:r w:rsidR="005B29F9">
          <w:rPr>
            <w:noProof/>
            <w:webHidden/>
          </w:rPr>
          <w:instrText xml:space="preserve"> PAGEREF _Toc100002370 \h </w:instrText>
        </w:r>
        <w:r w:rsidR="005B29F9">
          <w:rPr>
            <w:noProof/>
            <w:webHidden/>
          </w:rPr>
        </w:r>
        <w:r w:rsidR="005B29F9">
          <w:rPr>
            <w:noProof/>
            <w:webHidden/>
          </w:rPr>
          <w:fldChar w:fldCharType="separate"/>
        </w:r>
        <w:r w:rsidR="00AB3BCC">
          <w:rPr>
            <w:noProof/>
            <w:webHidden/>
          </w:rPr>
          <w:t>2</w:t>
        </w:r>
        <w:r w:rsidR="005B29F9">
          <w:rPr>
            <w:noProof/>
            <w:webHidden/>
          </w:rPr>
          <w:fldChar w:fldCharType="end"/>
        </w:r>
      </w:hyperlink>
    </w:p>
    <w:p w14:paraId="7A37D335" w14:textId="2C3F7789" w:rsidR="005B29F9" w:rsidRDefault="00C144ED">
      <w:pPr>
        <w:pStyle w:val="TOC1"/>
        <w:rPr>
          <w:rFonts w:eastAsiaTheme="minorEastAsia"/>
          <w:b w:val="0"/>
          <w:noProof/>
          <w:sz w:val="22"/>
          <w:lang w:eastAsia="en-GB"/>
        </w:rPr>
      </w:pPr>
      <w:hyperlink w:anchor="_Toc100002371" w:history="1">
        <w:r w:rsidR="005B29F9" w:rsidRPr="000272B5">
          <w:rPr>
            <w:rStyle w:val="Hyperlink"/>
            <w:noProof/>
          </w:rPr>
          <w:t>Executive summary</w:t>
        </w:r>
        <w:r w:rsidR="005B29F9">
          <w:rPr>
            <w:noProof/>
            <w:webHidden/>
          </w:rPr>
          <w:tab/>
        </w:r>
        <w:r w:rsidR="005B29F9">
          <w:rPr>
            <w:noProof/>
            <w:webHidden/>
          </w:rPr>
          <w:fldChar w:fldCharType="begin"/>
        </w:r>
        <w:r w:rsidR="005B29F9">
          <w:rPr>
            <w:noProof/>
            <w:webHidden/>
          </w:rPr>
          <w:instrText xml:space="preserve"> PAGEREF _Toc100002371 \h </w:instrText>
        </w:r>
        <w:r w:rsidR="005B29F9">
          <w:rPr>
            <w:noProof/>
            <w:webHidden/>
          </w:rPr>
        </w:r>
        <w:r w:rsidR="005B29F9">
          <w:rPr>
            <w:noProof/>
            <w:webHidden/>
          </w:rPr>
          <w:fldChar w:fldCharType="separate"/>
        </w:r>
        <w:r w:rsidR="00AB3BCC">
          <w:rPr>
            <w:noProof/>
            <w:webHidden/>
          </w:rPr>
          <w:t>3</w:t>
        </w:r>
        <w:r w:rsidR="005B29F9">
          <w:rPr>
            <w:noProof/>
            <w:webHidden/>
          </w:rPr>
          <w:fldChar w:fldCharType="end"/>
        </w:r>
      </w:hyperlink>
    </w:p>
    <w:p w14:paraId="4AAEA2F2" w14:textId="47B3D3E2" w:rsidR="005B29F9" w:rsidRDefault="00C144ED">
      <w:pPr>
        <w:pStyle w:val="TOC1"/>
        <w:rPr>
          <w:rFonts w:eastAsiaTheme="minorEastAsia"/>
          <w:b w:val="0"/>
          <w:noProof/>
          <w:sz w:val="22"/>
          <w:lang w:eastAsia="en-GB"/>
        </w:rPr>
      </w:pPr>
      <w:hyperlink w:anchor="_Toc100002372" w:history="1">
        <w:r w:rsidR="005B29F9" w:rsidRPr="000272B5">
          <w:rPr>
            <w:rStyle w:val="Hyperlink"/>
            <w:noProof/>
          </w:rPr>
          <w:t>What is the issue?</w:t>
        </w:r>
        <w:r w:rsidR="005B29F9">
          <w:rPr>
            <w:noProof/>
            <w:webHidden/>
          </w:rPr>
          <w:tab/>
        </w:r>
        <w:r w:rsidR="005B29F9">
          <w:rPr>
            <w:noProof/>
            <w:webHidden/>
          </w:rPr>
          <w:fldChar w:fldCharType="begin"/>
        </w:r>
        <w:r w:rsidR="005B29F9">
          <w:rPr>
            <w:noProof/>
            <w:webHidden/>
          </w:rPr>
          <w:instrText xml:space="preserve"> PAGEREF _Toc100002372 \h </w:instrText>
        </w:r>
        <w:r w:rsidR="005B29F9">
          <w:rPr>
            <w:noProof/>
            <w:webHidden/>
          </w:rPr>
        </w:r>
        <w:r w:rsidR="005B29F9">
          <w:rPr>
            <w:noProof/>
            <w:webHidden/>
          </w:rPr>
          <w:fldChar w:fldCharType="separate"/>
        </w:r>
        <w:r w:rsidR="00AB3BCC">
          <w:rPr>
            <w:noProof/>
            <w:webHidden/>
          </w:rPr>
          <w:t>5</w:t>
        </w:r>
        <w:r w:rsidR="005B29F9">
          <w:rPr>
            <w:noProof/>
            <w:webHidden/>
          </w:rPr>
          <w:fldChar w:fldCharType="end"/>
        </w:r>
      </w:hyperlink>
    </w:p>
    <w:p w14:paraId="28AE0026" w14:textId="68F176B3" w:rsidR="005B29F9" w:rsidRDefault="00C144ED">
      <w:pPr>
        <w:pStyle w:val="TOC2"/>
        <w:tabs>
          <w:tab w:val="right" w:leader="dot" w:pos="9486"/>
        </w:tabs>
        <w:rPr>
          <w:rFonts w:eastAsiaTheme="minorEastAsia"/>
          <w:noProof/>
          <w:sz w:val="22"/>
          <w:lang w:eastAsia="en-GB"/>
        </w:rPr>
      </w:pPr>
      <w:hyperlink w:anchor="_Toc100002373" w:history="1">
        <w:r w:rsidR="005B29F9" w:rsidRPr="000272B5">
          <w:rPr>
            <w:rStyle w:val="Hyperlink"/>
            <w:noProof/>
          </w:rPr>
          <w:t>Why change?</w:t>
        </w:r>
        <w:r w:rsidR="005B29F9">
          <w:rPr>
            <w:noProof/>
            <w:webHidden/>
          </w:rPr>
          <w:tab/>
        </w:r>
        <w:r w:rsidR="005B29F9">
          <w:rPr>
            <w:noProof/>
            <w:webHidden/>
          </w:rPr>
          <w:fldChar w:fldCharType="begin"/>
        </w:r>
        <w:r w:rsidR="005B29F9">
          <w:rPr>
            <w:noProof/>
            <w:webHidden/>
          </w:rPr>
          <w:instrText xml:space="preserve"> PAGEREF _Toc100002373 \h </w:instrText>
        </w:r>
        <w:r w:rsidR="005B29F9">
          <w:rPr>
            <w:noProof/>
            <w:webHidden/>
          </w:rPr>
        </w:r>
        <w:r w:rsidR="005B29F9">
          <w:rPr>
            <w:noProof/>
            <w:webHidden/>
          </w:rPr>
          <w:fldChar w:fldCharType="separate"/>
        </w:r>
        <w:r w:rsidR="00AB3BCC">
          <w:rPr>
            <w:noProof/>
            <w:webHidden/>
          </w:rPr>
          <w:t>5</w:t>
        </w:r>
        <w:r w:rsidR="005B29F9">
          <w:rPr>
            <w:noProof/>
            <w:webHidden/>
          </w:rPr>
          <w:fldChar w:fldCharType="end"/>
        </w:r>
      </w:hyperlink>
    </w:p>
    <w:p w14:paraId="36486A4D" w14:textId="137C4E2A" w:rsidR="005B29F9" w:rsidRDefault="00C144ED">
      <w:pPr>
        <w:pStyle w:val="TOC1"/>
        <w:rPr>
          <w:rFonts w:eastAsiaTheme="minorEastAsia"/>
          <w:b w:val="0"/>
          <w:noProof/>
          <w:sz w:val="22"/>
          <w:lang w:eastAsia="en-GB"/>
        </w:rPr>
      </w:pPr>
      <w:hyperlink w:anchor="_Toc100002374" w:history="1">
        <w:r w:rsidR="005B29F9" w:rsidRPr="000272B5">
          <w:rPr>
            <w:rStyle w:val="Hyperlink"/>
            <w:noProof/>
          </w:rPr>
          <w:t>What is the solution?</w:t>
        </w:r>
        <w:r w:rsidR="005B29F9">
          <w:rPr>
            <w:noProof/>
            <w:webHidden/>
          </w:rPr>
          <w:tab/>
        </w:r>
        <w:r w:rsidR="005B29F9">
          <w:rPr>
            <w:noProof/>
            <w:webHidden/>
          </w:rPr>
          <w:fldChar w:fldCharType="begin"/>
        </w:r>
        <w:r w:rsidR="005B29F9">
          <w:rPr>
            <w:noProof/>
            <w:webHidden/>
          </w:rPr>
          <w:instrText xml:space="preserve"> PAGEREF _Toc100002374 \h </w:instrText>
        </w:r>
        <w:r w:rsidR="005B29F9">
          <w:rPr>
            <w:noProof/>
            <w:webHidden/>
          </w:rPr>
        </w:r>
        <w:r w:rsidR="005B29F9">
          <w:rPr>
            <w:noProof/>
            <w:webHidden/>
          </w:rPr>
          <w:fldChar w:fldCharType="separate"/>
        </w:r>
        <w:r w:rsidR="00AB3BCC">
          <w:rPr>
            <w:noProof/>
            <w:webHidden/>
          </w:rPr>
          <w:t>6</w:t>
        </w:r>
        <w:r w:rsidR="005B29F9">
          <w:rPr>
            <w:noProof/>
            <w:webHidden/>
          </w:rPr>
          <w:fldChar w:fldCharType="end"/>
        </w:r>
      </w:hyperlink>
    </w:p>
    <w:p w14:paraId="1322E42B" w14:textId="06C4840B" w:rsidR="005B29F9" w:rsidRDefault="00C144ED">
      <w:pPr>
        <w:pStyle w:val="TOC2"/>
        <w:tabs>
          <w:tab w:val="right" w:leader="dot" w:pos="9486"/>
        </w:tabs>
        <w:rPr>
          <w:rFonts w:eastAsiaTheme="minorEastAsia"/>
          <w:noProof/>
          <w:sz w:val="22"/>
          <w:lang w:eastAsia="en-GB"/>
        </w:rPr>
      </w:pPr>
      <w:hyperlink w:anchor="_Toc100002375" w:history="1">
        <w:r w:rsidR="005B29F9" w:rsidRPr="000272B5">
          <w:rPr>
            <w:rStyle w:val="Hyperlink"/>
            <w:noProof/>
          </w:rPr>
          <w:t>Proposer’s solution for CMP315 and CMP375</w:t>
        </w:r>
        <w:r w:rsidR="005B29F9">
          <w:rPr>
            <w:noProof/>
            <w:webHidden/>
          </w:rPr>
          <w:tab/>
        </w:r>
        <w:r w:rsidR="005B29F9">
          <w:rPr>
            <w:noProof/>
            <w:webHidden/>
          </w:rPr>
          <w:fldChar w:fldCharType="begin"/>
        </w:r>
        <w:r w:rsidR="005B29F9">
          <w:rPr>
            <w:noProof/>
            <w:webHidden/>
          </w:rPr>
          <w:instrText xml:space="preserve"> PAGEREF _Toc100002375 \h </w:instrText>
        </w:r>
        <w:r w:rsidR="005B29F9">
          <w:rPr>
            <w:noProof/>
            <w:webHidden/>
          </w:rPr>
        </w:r>
        <w:r w:rsidR="005B29F9">
          <w:rPr>
            <w:noProof/>
            <w:webHidden/>
          </w:rPr>
          <w:fldChar w:fldCharType="separate"/>
        </w:r>
        <w:r w:rsidR="00AB3BCC">
          <w:rPr>
            <w:noProof/>
            <w:webHidden/>
          </w:rPr>
          <w:t>6</w:t>
        </w:r>
        <w:r w:rsidR="005B29F9">
          <w:rPr>
            <w:noProof/>
            <w:webHidden/>
          </w:rPr>
          <w:fldChar w:fldCharType="end"/>
        </w:r>
      </w:hyperlink>
    </w:p>
    <w:p w14:paraId="3C97F114" w14:textId="709BC006" w:rsidR="005B29F9" w:rsidRDefault="00C144ED">
      <w:pPr>
        <w:pStyle w:val="TOC1"/>
        <w:rPr>
          <w:rFonts w:eastAsiaTheme="minorEastAsia"/>
          <w:b w:val="0"/>
          <w:noProof/>
          <w:sz w:val="22"/>
          <w:lang w:eastAsia="en-GB"/>
        </w:rPr>
      </w:pPr>
      <w:hyperlink w:anchor="_Toc100002376" w:history="1">
        <w:r w:rsidR="005B29F9" w:rsidRPr="000272B5">
          <w:rPr>
            <w:rStyle w:val="Hyperlink"/>
            <w:noProof/>
          </w:rPr>
          <w:t>Workgroup considerations</w:t>
        </w:r>
        <w:r w:rsidR="005B29F9">
          <w:rPr>
            <w:noProof/>
            <w:webHidden/>
          </w:rPr>
          <w:tab/>
        </w:r>
        <w:r w:rsidR="005B29F9">
          <w:rPr>
            <w:noProof/>
            <w:webHidden/>
          </w:rPr>
          <w:fldChar w:fldCharType="begin"/>
        </w:r>
        <w:r w:rsidR="005B29F9">
          <w:rPr>
            <w:noProof/>
            <w:webHidden/>
          </w:rPr>
          <w:instrText xml:space="preserve"> PAGEREF _Toc100002376 \h </w:instrText>
        </w:r>
        <w:r w:rsidR="005B29F9">
          <w:rPr>
            <w:noProof/>
            <w:webHidden/>
          </w:rPr>
        </w:r>
        <w:r w:rsidR="005B29F9">
          <w:rPr>
            <w:noProof/>
            <w:webHidden/>
          </w:rPr>
          <w:fldChar w:fldCharType="separate"/>
        </w:r>
        <w:r w:rsidR="00AB3BCC">
          <w:rPr>
            <w:noProof/>
            <w:webHidden/>
          </w:rPr>
          <w:t>7</w:t>
        </w:r>
        <w:r w:rsidR="005B29F9">
          <w:rPr>
            <w:noProof/>
            <w:webHidden/>
          </w:rPr>
          <w:fldChar w:fldCharType="end"/>
        </w:r>
      </w:hyperlink>
    </w:p>
    <w:p w14:paraId="2C087398" w14:textId="2222AA48" w:rsidR="005B29F9" w:rsidRDefault="00C144ED">
      <w:pPr>
        <w:pStyle w:val="TOC2"/>
        <w:tabs>
          <w:tab w:val="right" w:leader="dot" w:pos="9486"/>
        </w:tabs>
        <w:rPr>
          <w:rFonts w:eastAsiaTheme="minorEastAsia"/>
          <w:noProof/>
          <w:sz w:val="22"/>
          <w:lang w:eastAsia="en-GB"/>
        </w:rPr>
      </w:pPr>
      <w:r>
        <w:fldChar w:fldCharType="begin"/>
      </w:r>
      <w:r>
        <w:instrText xml:space="preserve"> HYPERLINK \l "_Toc100002377" </w:instrText>
      </w:r>
      <w:r>
        <w:fldChar w:fldCharType="separate"/>
      </w:r>
      <w:r w:rsidR="005B29F9" w:rsidRPr="000272B5">
        <w:rPr>
          <w:rStyle w:val="Hyperlink"/>
          <w:noProof/>
        </w:rPr>
        <w:t>Draft legal text</w:t>
      </w:r>
      <w:r w:rsidR="005B29F9">
        <w:rPr>
          <w:noProof/>
          <w:webHidden/>
        </w:rPr>
        <w:tab/>
      </w:r>
      <w:r w:rsidR="005B29F9">
        <w:rPr>
          <w:noProof/>
          <w:webHidden/>
        </w:rPr>
        <w:fldChar w:fldCharType="begin"/>
      </w:r>
      <w:r w:rsidR="005B29F9">
        <w:rPr>
          <w:noProof/>
          <w:webHidden/>
        </w:rPr>
        <w:instrText xml:space="preserve"> PAGEREF _Toc100002377 \h </w:instrText>
      </w:r>
      <w:r w:rsidR="005B29F9">
        <w:rPr>
          <w:noProof/>
          <w:webHidden/>
        </w:rPr>
      </w:r>
      <w:r w:rsidR="005B29F9">
        <w:rPr>
          <w:noProof/>
          <w:webHidden/>
        </w:rPr>
        <w:fldChar w:fldCharType="separate"/>
      </w:r>
      <w:ins w:id="5" w:author="Mullen (ESO), Paul J" w:date="2022-04-07T15:07:00Z">
        <w:r w:rsidR="00AB3BCC">
          <w:rPr>
            <w:noProof/>
            <w:webHidden/>
          </w:rPr>
          <w:t>17</w:t>
        </w:r>
      </w:ins>
      <w:del w:id="6" w:author="Mullen (ESO), Paul J" w:date="2022-04-07T15:07:00Z">
        <w:r w:rsidR="005B29F9" w:rsidDel="00AB3BCC">
          <w:rPr>
            <w:noProof/>
            <w:webHidden/>
          </w:rPr>
          <w:delText>14</w:delText>
        </w:r>
      </w:del>
      <w:r w:rsidR="005B29F9">
        <w:rPr>
          <w:noProof/>
          <w:webHidden/>
        </w:rPr>
        <w:fldChar w:fldCharType="end"/>
      </w:r>
      <w:r>
        <w:rPr>
          <w:noProof/>
        </w:rPr>
        <w:fldChar w:fldCharType="end"/>
      </w:r>
    </w:p>
    <w:p w14:paraId="5B475433" w14:textId="26EB48A0" w:rsidR="005B29F9" w:rsidRDefault="00C144ED">
      <w:pPr>
        <w:pStyle w:val="TOC1"/>
        <w:rPr>
          <w:rFonts w:eastAsiaTheme="minorEastAsia"/>
          <w:b w:val="0"/>
          <w:noProof/>
          <w:sz w:val="22"/>
          <w:lang w:eastAsia="en-GB"/>
        </w:rPr>
      </w:pPr>
      <w:r>
        <w:fldChar w:fldCharType="begin"/>
      </w:r>
      <w:r>
        <w:instrText xml:space="preserve"> HYPERLINK \l "_Toc100002378" </w:instrText>
      </w:r>
      <w:r>
        <w:fldChar w:fldCharType="separate"/>
      </w:r>
      <w:r w:rsidR="005B29F9" w:rsidRPr="000272B5">
        <w:rPr>
          <w:rStyle w:val="Hyperlink"/>
          <w:noProof/>
        </w:rPr>
        <w:t>What is the impact of this change?</w:t>
      </w:r>
      <w:r w:rsidR="005B29F9">
        <w:rPr>
          <w:noProof/>
          <w:webHidden/>
        </w:rPr>
        <w:tab/>
      </w:r>
      <w:r w:rsidR="005B29F9">
        <w:rPr>
          <w:noProof/>
          <w:webHidden/>
        </w:rPr>
        <w:fldChar w:fldCharType="begin"/>
      </w:r>
      <w:r w:rsidR="005B29F9">
        <w:rPr>
          <w:noProof/>
          <w:webHidden/>
        </w:rPr>
        <w:instrText xml:space="preserve"> PAGEREF _Toc100002378 \h </w:instrText>
      </w:r>
      <w:r w:rsidR="005B29F9">
        <w:rPr>
          <w:noProof/>
          <w:webHidden/>
        </w:rPr>
      </w:r>
      <w:r w:rsidR="005B29F9">
        <w:rPr>
          <w:noProof/>
          <w:webHidden/>
        </w:rPr>
        <w:fldChar w:fldCharType="separate"/>
      </w:r>
      <w:ins w:id="7" w:author="Mullen (ESO), Paul J" w:date="2022-04-07T15:07:00Z">
        <w:r w:rsidR="00AB3BCC">
          <w:rPr>
            <w:noProof/>
            <w:webHidden/>
          </w:rPr>
          <w:t>17</w:t>
        </w:r>
      </w:ins>
      <w:del w:id="8" w:author="Mullen (ESO), Paul J" w:date="2022-04-07T15:07:00Z">
        <w:r w:rsidR="005B29F9" w:rsidDel="00AB3BCC">
          <w:rPr>
            <w:noProof/>
            <w:webHidden/>
          </w:rPr>
          <w:delText>15</w:delText>
        </w:r>
      </w:del>
      <w:r w:rsidR="005B29F9">
        <w:rPr>
          <w:noProof/>
          <w:webHidden/>
        </w:rPr>
        <w:fldChar w:fldCharType="end"/>
      </w:r>
      <w:r>
        <w:rPr>
          <w:noProof/>
        </w:rPr>
        <w:fldChar w:fldCharType="end"/>
      </w:r>
    </w:p>
    <w:p w14:paraId="5A761B64" w14:textId="2B4DEC02" w:rsidR="005B29F9" w:rsidRDefault="00C144ED">
      <w:pPr>
        <w:pStyle w:val="TOC2"/>
        <w:tabs>
          <w:tab w:val="right" w:leader="dot" w:pos="9486"/>
        </w:tabs>
        <w:rPr>
          <w:rFonts w:eastAsiaTheme="minorEastAsia"/>
          <w:noProof/>
          <w:sz w:val="22"/>
          <w:lang w:eastAsia="en-GB"/>
        </w:rPr>
      </w:pPr>
      <w:r>
        <w:fldChar w:fldCharType="begin"/>
      </w:r>
      <w:r>
        <w:instrText xml:space="preserve"> HYPERLINK \l "_Toc100002379" </w:instrText>
      </w:r>
      <w:r>
        <w:fldChar w:fldCharType="separate"/>
      </w:r>
      <w:r w:rsidR="005B29F9" w:rsidRPr="000272B5">
        <w:rPr>
          <w:rStyle w:val="Hyperlink"/>
          <w:noProof/>
        </w:rPr>
        <w:t>Proposer’s assessment against Code Objectives</w:t>
      </w:r>
      <w:r w:rsidR="005B29F9">
        <w:rPr>
          <w:noProof/>
          <w:webHidden/>
        </w:rPr>
        <w:tab/>
      </w:r>
      <w:r w:rsidR="005B29F9">
        <w:rPr>
          <w:noProof/>
          <w:webHidden/>
        </w:rPr>
        <w:fldChar w:fldCharType="begin"/>
      </w:r>
      <w:r w:rsidR="005B29F9">
        <w:rPr>
          <w:noProof/>
          <w:webHidden/>
        </w:rPr>
        <w:instrText xml:space="preserve"> PAGEREF _Toc100002379 \h </w:instrText>
      </w:r>
      <w:r w:rsidR="005B29F9">
        <w:rPr>
          <w:noProof/>
          <w:webHidden/>
        </w:rPr>
      </w:r>
      <w:r w:rsidR="005B29F9">
        <w:rPr>
          <w:noProof/>
          <w:webHidden/>
        </w:rPr>
        <w:fldChar w:fldCharType="separate"/>
      </w:r>
      <w:ins w:id="9" w:author="Mullen (ESO), Paul J" w:date="2022-04-07T15:07:00Z">
        <w:r w:rsidR="00AB3BCC">
          <w:rPr>
            <w:noProof/>
            <w:webHidden/>
          </w:rPr>
          <w:t>17</w:t>
        </w:r>
      </w:ins>
      <w:del w:id="10" w:author="Mullen (ESO), Paul J" w:date="2022-04-07T15:07:00Z">
        <w:r w:rsidR="005B29F9" w:rsidDel="00AB3BCC">
          <w:rPr>
            <w:noProof/>
            <w:webHidden/>
          </w:rPr>
          <w:delText>15</w:delText>
        </w:r>
      </w:del>
      <w:r w:rsidR="005B29F9">
        <w:rPr>
          <w:noProof/>
          <w:webHidden/>
        </w:rPr>
        <w:fldChar w:fldCharType="end"/>
      </w:r>
      <w:r>
        <w:rPr>
          <w:noProof/>
        </w:rPr>
        <w:fldChar w:fldCharType="end"/>
      </w:r>
    </w:p>
    <w:p w14:paraId="0005B6A1" w14:textId="6763BFF2"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"_Toc100002380" </w:instrText>
      </w:r>
      <w:r>
        <w:fldChar w:fldCharType="separate"/>
      </w:r>
      <w:r w:rsidR="005B29F9" w:rsidRPr="000272B5">
        <w:rPr>
          <w:rStyle w:val="Hyperlink"/>
          <w:noProof/>
        </w:rPr>
        <w:t>Proposer’s assessment against CUSC Charging Objectives</w:t>
      </w:r>
      <w:r w:rsidR="005B29F9">
        <w:rPr>
          <w:noProof/>
          <w:webHidden/>
        </w:rPr>
        <w:tab/>
      </w:r>
      <w:r w:rsidR="005B29F9">
        <w:rPr>
          <w:noProof/>
          <w:webHidden/>
        </w:rPr>
        <w:fldChar w:fldCharType="begin"/>
      </w:r>
      <w:r w:rsidR="005B29F9">
        <w:rPr>
          <w:noProof/>
          <w:webHidden/>
        </w:rPr>
        <w:instrText xml:space="preserve"> PAGEREF _Toc100002380 \h </w:instrText>
      </w:r>
      <w:r w:rsidR="005B29F9">
        <w:rPr>
          <w:noProof/>
          <w:webHidden/>
        </w:rPr>
      </w:r>
      <w:r w:rsidR="005B29F9">
        <w:rPr>
          <w:noProof/>
          <w:webHidden/>
        </w:rPr>
        <w:fldChar w:fldCharType="separate"/>
      </w:r>
      <w:ins w:id="11" w:author="Mullen (ESO), Paul J" w:date="2022-04-07T15:07:00Z">
        <w:r w:rsidR="00AB3BCC">
          <w:rPr>
            <w:noProof/>
            <w:webHidden/>
          </w:rPr>
          <w:t>17</w:t>
        </w:r>
      </w:ins>
      <w:del w:id="12" w:author="Mullen (ESO), Paul J" w:date="2022-04-07T15:07:00Z">
        <w:r w:rsidR="005B29F9" w:rsidDel="00AB3BCC">
          <w:rPr>
            <w:noProof/>
            <w:webHidden/>
          </w:rPr>
          <w:delText>15</w:delText>
        </w:r>
      </w:del>
      <w:r w:rsidR="005B29F9">
        <w:rPr>
          <w:noProof/>
          <w:webHidden/>
        </w:rPr>
        <w:fldChar w:fldCharType="end"/>
      </w:r>
      <w:r>
        <w:rPr>
          <w:noProof/>
        </w:rPr>
        <w:fldChar w:fldCharType="end"/>
      </w:r>
    </w:p>
    <w:p w14:paraId="763BF628" w14:textId="78C7A218"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"_Toc100002381" </w:instrText>
      </w:r>
      <w:r>
        <w:fldChar w:fldCharType="separate"/>
      </w:r>
      <w:r w:rsidR="005B29F9" w:rsidRPr="000272B5">
        <w:rPr>
          <w:rStyle w:val="Hyperlink"/>
          <w:noProof/>
        </w:rPr>
        <w:t>Proposer’s assessment against CUSC Charging Objectives</w:t>
      </w:r>
      <w:r w:rsidR="005B29F9">
        <w:rPr>
          <w:noProof/>
          <w:webHidden/>
        </w:rPr>
        <w:tab/>
      </w:r>
      <w:r w:rsidR="005B29F9">
        <w:rPr>
          <w:noProof/>
          <w:webHidden/>
        </w:rPr>
        <w:fldChar w:fldCharType="begin"/>
      </w:r>
      <w:r w:rsidR="005B29F9">
        <w:rPr>
          <w:noProof/>
          <w:webHidden/>
        </w:rPr>
        <w:instrText xml:space="preserve"> PAGEREF _Toc100002381 \h </w:instrText>
      </w:r>
      <w:r w:rsidR="005B29F9">
        <w:rPr>
          <w:noProof/>
          <w:webHidden/>
        </w:rPr>
      </w:r>
      <w:r w:rsidR="005B29F9">
        <w:rPr>
          <w:noProof/>
          <w:webHidden/>
        </w:rPr>
        <w:fldChar w:fldCharType="separate"/>
      </w:r>
      <w:ins w:id="13" w:author="Mullen (ESO), Paul J" w:date="2022-04-07T15:07:00Z">
        <w:r w:rsidR="00AB3BCC">
          <w:rPr>
            <w:noProof/>
            <w:webHidden/>
          </w:rPr>
          <w:t>18</w:t>
        </w:r>
      </w:ins>
      <w:del w:id="14" w:author="Mullen (ESO), Paul J" w:date="2022-04-07T15:07:00Z">
        <w:r w:rsidR="005B29F9" w:rsidDel="00AB3BCC">
          <w:rPr>
            <w:noProof/>
            <w:webHidden/>
          </w:rPr>
          <w:delText>16</w:delText>
        </w:r>
      </w:del>
      <w:r w:rsidR="005B29F9">
        <w:rPr>
          <w:noProof/>
          <w:webHidden/>
        </w:rPr>
        <w:fldChar w:fldCharType="end"/>
      </w:r>
      <w:r>
        <w:rPr>
          <w:noProof/>
        </w:rPr>
        <w:fldChar w:fldCharType="end"/>
      </w:r>
    </w:p>
    <w:p w14:paraId="755F5B29" w14:textId="1DA2643D" w:rsidR="005B29F9" w:rsidRDefault="00C144ED">
      <w:pPr>
        <w:pStyle w:val="TOC1"/>
        <w:rPr>
          <w:rFonts w:eastAsiaTheme="minorEastAsia"/>
          <w:b w:val="0"/>
          <w:noProof/>
          <w:sz w:val="22"/>
          <w:lang w:eastAsia="en-GB"/>
        </w:rPr>
      </w:pPr>
      <w:r>
        <w:fldChar w:fldCharType="begin"/>
      </w:r>
      <w:r>
        <w:instrText xml:space="preserve"> HYPERLINK \l "_Toc100002382" </w:instrText>
      </w:r>
      <w:r>
        <w:fldChar w:fldCharType="separate"/>
      </w:r>
      <w:r w:rsidR="005B29F9" w:rsidRPr="000272B5">
        <w:rPr>
          <w:rStyle w:val="Hyperlink"/>
          <w:noProof/>
        </w:rPr>
        <w:t>When will this change take place?</w:t>
      </w:r>
      <w:r w:rsidR="005B29F9">
        <w:rPr>
          <w:noProof/>
          <w:webHidden/>
        </w:rPr>
        <w:tab/>
      </w:r>
      <w:r w:rsidR="005B29F9">
        <w:rPr>
          <w:noProof/>
          <w:webHidden/>
        </w:rPr>
        <w:fldChar w:fldCharType="begin"/>
      </w:r>
      <w:r w:rsidR="005B29F9">
        <w:rPr>
          <w:noProof/>
          <w:webHidden/>
        </w:rPr>
        <w:instrText xml:space="preserve"> PAGEREF _Toc100002382 \h </w:instrText>
      </w:r>
      <w:r w:rsidR="005B29F9">
        <w:rPr>
          <w:noProof/>
          <w:webHidden/>
        </w:rPr>
      </w:r>
      <w:r w:rsidR="005B29F9">
        <w:rPr>
          <w:noProof/>
          <w:webHidden/>
        </w:rPr>
        <w:fldChar w:fldCharType="separate"/>
      </w:r>
      <w:ins w:id="15" w:author="Mullen (ESO), Paul J" w:date="2022-04-07T15:07:00Z">
        <w:r w:rsidR="00AB3BCC">
          <w:rPr>
            <w:noProof/>
            <w:webHidden/>
          </w:rPr>
          <w:t>20</w:t>
        </w:r>
      </w:ins>
      <w:del w:id="16" w:author="Mullen (ESO), Paul J" w:date="2022-04-07T15:07:00Z">
        <w:r w:rsidR="005B29F9" w:rsidDel="00AB3BCC">
          <w:rPr>
            <w:noProof/>
            <w:webHidden/>
          </w:rPr>
          <w:delText>17</w:delText>
        </w:r>
      </w:del>
      <w:r w:rsidR="005B29F9">
        <w:rPr>
          <w:noProof/>
          <w:webHidden/>
        </w:rPr>
        <w:fldChar w:fldCharType="end"/>
      </w:r>
      <w:r>
        <w:rPr>
          <w:noProof/>
        </w:rPr>
        <w:fldChar w:fldCharType="end"/>
      </w:r>
    </w:p>
    <w:p w14:paraId="66391A9F" w14:textId="79EC32D3"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"_Toc100002383" </w:instrText>
      </w:r>
      <w:r>
        <w:fldChar w:fldCharType="separate"/>
      </w:r>
      <w:r w:rsidR="005B29F9" w:rsidRPr="000272B5">
        <w:rPr>
          <w:rStyle w:val="Hyperlink"/>
          <w:noProof/>
        </w:rPr>
        <w:t>Implementation date</w:t>
      </w:r>
      <w:r w:rsidR="005B29F9">
        <w:rPr>
          <w:noProof/>
          <w:webHidden/>
        </w:rPr>
        <w:tab/>
      </w:r>
      <w:r w:rsidR="005B29F9">
        <w:rPr>
          <w:noProof/>
          <w:webHidden/>
        </w:rPr>
        <w:fldChar w:fldCharType="begin"/>
      </w:r>
      <w:r w:rsidR="005B29F9">
        <w:rPr>
          <w:noProof/>
          <w:webHidden/>
        </w:rPr>
        <w:instrText xml:space="preserve"> PAGEREF _Toc100002383 \h </w:instrText>
      </w:r>
      <w:r w:rsidR="005B29F9">
        <w:rPr>
          <w:noProof/>
          <w:webHidden/>
        </w:rPr>
      </w:r>
      <w:r w:rsidR="005B29F9">
        <w:rPr>
          <w:noProof/>
          <w:webHidden/>
        </w:rPr>
        <w:fldChar w:fldCharType="separate"/>
      </w:r>
      <w:ins w:id="17" w:author="Mullen (ESO), Paul J" w:date="2022-04-07T15:07:00Z">
        <w:r w:rsidR="00AB3BCC">
          <w:rPr>
            <w:noProof/>
            <w:webHidden/>
          </w:rPr>
          <w:t>20</w:t>
        </w:r>
      </w:ins>
      <w:del w:id="18" w:author="Mullen (ESO), Paul J" w:date="2022-04-07T15:07:00Z">
        <w:r w:rsidR="005B29F9" w:rsidDel="00AB3BCC">
          <w:rPr>
            <w:noProof/>
            <w:webHidden/>
          </w:rPr>
          <w:delText>17</w:delText>
        </w:r>
      </w:del>
      <w:r w:rsidR="005B29F9">
        <w:rPr>
          <w:noProof/>
          <w:webHidden/>
        </w:rPr>
        <w:fldChar w:fldCharType="end"/>
      </w:r>
      <w:r>
        <w:rPr>
          <w:noProof/>
        </w:rPr>
        <w:fldChar w:fldCharType="end"/>
      </w:r>
    </w:p>
    <w:p w14:paraId="37BF20CD" w14:textId="7566D178"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"_Toc100002384" </w:instrText>
      </w:r>
      <w:r>
        <w:fldChar w:fldCharType="separate"/>
      </w:r>
      <w:r w:rsidR="005B29F9" w:rsidRPr="000272B5">
        <w:rPr>
          <w:rStyle w:val="Hyperlink"/>
          <w:noProof/>
        </w:rPr>
        <w:t>Date decision required by</w:t>
      </w:r>
      <w:r w:rsidR="005B29F9">
        <w:rPr>
          <w:noProof/>
          <w:webHidden/>
        </w:rPr>
        <w:tab/>
      </w:r>
      <w:r w:rsidR="005B29F9">
        <w:rPr>
          <w:noProof/>
          <w:webHidden/>
        </w:rPr>
        <w:fldChar w:fldCharType="begin"/>
      </w:r>
      <w:r w:rsidR="005B29F9">
        <w:rPr>
          <w:noProof/>
          <w:webHidden/>
        </w:rPr>
        <w:instrText xml:space="preserve"> PAGEREF _Toc100002384 \h </w:instrText>
      </w:r>
      <w:r w:rsidR="005B29F9">
        <w:rPr>
          <w:noProof/>
          <w:webHidden/>
        </w:rPr>
      </w:r>
      <w:r w:rsidR="005B29F9">
        <w:rPr>
          <w:noProof/>
          <w:webHidden/>
        </w:rPr>
        <w:fldChar w:fldCharType="separate"/>
      </w:r>
      <w:ins w:id="19" w:author="Mullen (ESO), Paul J" w:date="2022-04-07T15:07:00Z">
        <w:r w:rsidR="00AB3BCC">
          <w:rPr>
            <w:noProof/>
            <w:webHidden/>
          </w:rPr>
          <w:t>20</w:t>
        </w:r>
      </w:ins>
      <w:del w:id="20" w:author="Mullen (ESO), Paul J" w:date="2022-04-07T15:07:00Z">
        <w:r w:rsidR="005B29F9" w:rsidDel="00AB3BCC">
          <w:rPr>
            <w:noProof/>
            <w:webHidden/>
          </w:rPr>
          <w:delText>17</w:delText>
        </w:r>
      </w:del>
      <w:r w:rsidR="005B29F9">
        <w:rPr>
          <w:noProof/>
          <w:webHidden/>
        </w:rPr>
        <w:fldChar w:fldCharType="end"/>
      </w:r>
      <w:r>
        <w:rPr>
          <w:noProof/>
        </w:rPr>
        <w:fldChar w:fldCharType="end"/>
      </w:r>
    </w:p>
    <w:p w14:paraId="3A5A268C" w14:textId="047EDC83"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"_Toc100002385" </w:instrText>
      </w:r>
      <w:r>
        <w:fldChar w:fldCharType="separate"/>
      </w:r>
      <w:r w:rsidR="005B29F9" w:rsidRPr="000272B5">
        <w:rPr>
          <w:rStyle w:val="Hyperlink"/>
          <w:noProof/>
        </w:rPr>
        <w:t>Implementation approach</w:t>
      </w:r>
      <w:r w:rsidR="005B29F9">
        <w:rPr>
          <w:noProof/>
          <w:webHidden/>
        </w:rPr>
        <w:tab/>
      </w:r>
      <w:r w:rsidR="005B29F9">
        <w:rPr>
          <w:noProof/>
          <w:webHidden/>
        </w:rPr>
        <w:fldChar w:fldCharType="begin"/>
      </w:r>
      <w:r w:rsidR="005B29F9">
        <w:rPr>
          <w:noProof/>
          <w:webHidden/>
        </w:rPr>
        <w:instrText xml:space="preserve"> PAGEREF _Toc100002385 \h </w:instrText>
      </w:r>
      <w:r w:rsidR="005B29F9">
        <w:rPr>
          <w:noProof/>
          <w:webHidden/>
        </w:rPr>
      </w:r>
      <w:r w:rsidR="005B29F9">
        <w:rPr>
          <w:noProof/>
          <w:webHidden/>
        </w:rPr>
        <w:fldChar w:fldCharType="separate"/>
      </w:r>
      <w:ins w:id="21" w:author="Mullen (ESO), Paul J" w:date="2022-04-07T15:07:00Z">
        <w:r w:rsidR="00AB3BCC">
          <w:rPr>
            <w:noProof/>
            <w:webHidden/>
          </w:rPr>
          <w:t>20</w:t>
        </w:r>
      </w:ins>
      <w:del w:id="22" w:author="Mullen (ESO), Paul J" w:date="2022-04-07T15:07:00Z">
        <w:r w:rsidR="005B29F9" w:rsidDel="00AB3BCC">
          <w:rPr>
            <w:noProof/>
            <w:webHidden/>
          </w:rPr>
          <w:delText>17</w:delText>
        </w:r>
      </w:del>
      <w:r w:rsidR="005B29F9">
        <w:rPr>
          <w:noProof/>
          <w:webHidden/>
        </w:rPr>
        <w:fldChar w:fldCharType="end"/>
      </w:r>
      <w:r>
        <w:rPr>
          <w:noProof/>
        </w:rPr>
        <w:fldChar w:fldCharType="end"/>
      </w:r>
    </w:p>
    <w:p w14:paraId="2F85AD0A" w14:textId="11DE4112" w:rsidR="005B29F9" w:rsidRDefault="00C144ED">
      <w:pPr>
        <w:pStyle w:val="TOC1"/>
        <w:rPr>
          <w:rFonts w:eastAsiaTheme="minorEastAsia"/>
          <w:b w:val="0"/>
          <w:noProof/>
          <w:sz w:val="22"/>
          <w:lang w:eastAsia="en-GB"/>
        </w:rPr>
      </w:pPr>
      <w:r>
        <w:fldChar w:fldCharType="begin"/>
      </w:r>
      <w:r>
        <w:instrText xml:space="preserve"> HYPERLINK \l "_Toc100002386" </w:instrText>
      </w:r>
      <w:r>
        <w:fldChar w:fldCharType="separate"/>
      </w:r>
      <w:r w:rsidR="005B29F9" w:rsidRPr="000272B5">
        <w:rPr>
          <w:rStyle w:val="Hyperlink"/>
          <w:noProof/>
        </w:rPr>
        <w:t>Interactions</w:t>
      </w:r>
      <w:r w:rsidR="005B29F9">
        <w:rPr>
          <w:noProof/>
          <w:webHidden/>
        </w:rPr>
        <w:tab/>
      </w:r>
      <w:r w:rsidR="005B29F9">
        <w:rPr>
          <w:noProof/>
          <w:webHidden/>
        </w:rPr>
        <w:fldChar w:fldCharType="begin"/>
      </w:r>
      <w:r w:rsidR="005B29F9">
        <w:rPr>
          <w:noProof/>
          <w:webHidden/>
        </w:rPr>
        <w:instrText xml:space="preserve"> PAGEREF _Toc100002386 \h </w:instrText>
      </w:r>
      <w:r w:rsidR="005B29F9">
        <w:rPr>
          <w:noProof/>
          <w:webHidden/>
        </w:rPr>
      </w:r>
      <w:r w:rsidR="005B29F9">
        <w:rPr>
          <w:noProof/>
          <w:webHidden/>
        </w:rPr>
        <w:fldChar w:fldCharType="separate"/>
      </w:r>
      <w:ins w:id="23" w:author="Mullen (ESO), Paul J" w:date="2022-04-07T15:07:00Z">
        <w:r w:rsidR="00AB3BCC">
          <w:rPr>
            <w:noProof/>
            <w:webHidden/>
          </w:rPr>
          <w:t>20</w:t>
        </w:r>
      </w:ins>
      <w:del w:id="24" w:author="Mullen (ESO), Paul J" w:date="2022-04-07T15:07:00Z">
        <w:r w:rsidR="005B29F9" w:rsidDel="00AB3BCC">
          <w:rPr>
            <w:noProof/>
            <w:webHidden/>
          </w:rPr>
          <w:delText>18</w:delText>
        </w:r>
      </w:del>
      <w:r w:rsidR="005B29F9">
        <w:rPr>
          <w:noProof/>
          <w:webHidden/>
        </w:rPr>
        <w:fldChar w:fldCharType="end"/>
      </w:r>
      <w:r>
        <w:rPr>
          <w:noProof/>
        </w:rPr>
        <w:fldChar w:fldCharType="end"/>
      </w:r>
    </w:p>
    <w:p w14:paraId="364C2CDA" w14:textId="1672FADA" w:rsidR="005B29F9" w:rsidRDefault="00C144ED">
      <w:pPr>
        <w:pStyle w:val="TOC1"/>
        <w:rPr>
          <w:rFonts w:eastAsiaTheme="minorEastAsia"/>
          <w:b w:val="0"/>
          <w:noProof/>
          <w:sz w:val="22"/>
          <w:lang w:eastAsia="en-GB"/>
        </w:rPr>
      </w:pPr>
      <w:r>
        <w:fldChar w:fldCharType="begin"/>
      </w:r>
      <w:r>
        <w:instrText xml:space="preserve"> HYPERLINK \l "_Toc100002387" </w:instrText>
      </w:r>
      <w:r>
        <w:fldChar w:fldCharType="separate"/>
      </w:r>
      <w:r w:rsidR="005B29F9" w:rsidRPr="000272B5">
        <w:rPr>
          <w:rStyle w:val="Hyperlink"/>
          <w:noProof/>
        </w:rPr>
        <w:t>How to respond</w:t>
      </w:r>
      <w:r w:rsidR="005B29F9">
        <w:rPr>
          <w:noProof/>
          <w:webHidden/>
        </w:rPr>
        <w:tab/>
      </w:r>
      <w:r w:rsidR="005B29F9">
        <w:rPr>
          <w:noProof/>
          <w:webHidden/>
        </w:rPr>
        <w:fldChar w:fldCharType="begin"/>
      </w:r>
      <w:r w:rsidR="005B29F9">
        <w:rPr>
          <w:noProof/>
          <w:webHidden/>
        </w:rPr>
        <w:instrText xml:space="preserve"> PAGEREF _Toc100002387 \h </w:instrText>
      </w:r>
      <w:r w:rsidR="005B29F9">
        <w:rPr>
          <w:noProof/>
          <w:webHidden/>
        </w:rPr>
      </w:r>
      <w:r w:rsidR="005B29F9">
        <w:rPr>
          <w:noProof/>
          <w:webHidden/>
        </w:rPr>
        <w:fldChar w:fldCharType="separate"/>
      </w:r>
      <w:ins w:id="25" w:author="Mullen (ESO), Paul J" w:date="2022-04-07T15:07:00Z">
        <w:r w:rsidR="00AB3BCC">
          <w:rPr>
            <w:noProof/>
            <w:webHidden/>
          </w:rPr>
          <w:t>21</w:t>
        </w:r>
      </w:ins>
      <w:del w:id="26" w:author="Mullen (ESO), Paul J" w:date="2022-04-07T15:07:00Z">
        <w:r w:rsidR="005B29F9" w:rsidDel="00AB3BCC">
          <w:rPr>
            <w:noProof/>
            <w:webHidden/>
          </w:rPr>
          <w:delText>18</w:delText>
        </w:r>
      </w:del>
      <w:r w:rsidR="005B29F9">
        <w:rPr>
          <w:noProof/>
          <w:webHidden/>
        </w:rPr>
        <w:fldChar w:fldCharType="end"/>
      </w:r>
      <w:r>
        <w:rPr>
          <w:noProof/>
        </w:rPr>
        <w:fldChar w:fldCharType="end"/>
      </w:r>
    </w:p>
    <w:p w14:paraId="23618755" w14:textId="540E3038" w:rsidR="005B29F9" w:rsidRDefault="00C144ED">
      <w:pPr>
        <w:pStyle w:val="TOC2"/>
        <w:tabs>
          <w:tab w:val="right" w:leader="dot" w:pos="9486"/>
        </w:tabs>
        <w:rPr>
          <w:rFonts w:eastAsiaTheme="minorEastAsia"/>
          <w:noProof/>
          <w:sz w:val="22"/>
          <w:lang w:eastAsia="en-GB"/>
        </w:rPr>
      </w:pPr>
      <w:r>
        <w:fldChar w:fldCharType="begin"/>
      </w:r>
      <w:r>
        <w:instrText xml:space="preserve"> HYPERLINK \l "_Toc100002388" </w:instrText>
      </w:r>
      <w:r>
        <w:fldChar w:fldCharType="separate"/>
      </w:r>
      <w:r w:rsidR="005B29F9" w:rsidRPr="000272B5">
        <w:rPr>
          <w:rStyle w:val="Hyperlink"/>
          <w:noProof/>
        </w:rPr>
        <w:t>Standard Workgroup consultation questions</w:t>
      </w:r>
      <w:r w:rsidR="005B29F9">
        <w:rPr>
          <w:noProof/>
          <w:webHidden/>
        </w:rPr>
        <w:tab/>
      </w:r>
      <w:r w:rsidR="005B29F9">
        <w:rPr>
          <w:noProof/>
          <w:webHidden/>
        </w:rPr>
        <w:fldChar w:fldCharType="begin"/>
      </w:r>
      <w:r w:rsidR="005B29F9">
        <w:rPr>
          <w:noProof/>
          <w:webHidden/>
        </w:rPr>
        <w:instrText xml:space="preserve"> PAGEREF _Toc100002388 \h </w:instrText>
      </w:r>
      <w:r w:rsidR="005B29F9">
        <w:rPr>
          <w:noProof/>
          <w:webHidden/>
        </w:rPr>
      </w:r>
      <w:r w:rsidR="005B29F9">
        <w:rPr>
          <w:noProof/>
          <w:webHidden/>
        </w:rPr>
        <w:fldChar w:fldCharType="separate"/>
      </w:r>
      <w:ins w:id="27" w:author="Mullen (ESO), Paul J" w:date="2022-04-07T15:07:00Z">
        <w:r w:rsidR="00AB3BCC">
          <w:rPr>
            <w:noProof/>
            <w:webHidden/>
          </w:rPr>
          <w:t>21</w:t>
        </w:r>
      </w:ins>
      <w:del w:id="28" w:author="Mullen (ESO), Paul J" w:date="2022-04-07T15:07:00Z">
        <w:r w:rsidR="005B29F9" w:rsidDel="00AB3BCC">
          <w:rPr>
            <w:noProof/>
            <w:webHidden/>
          </w:rPr>
          <w:delText>18</w:delText>
        </w:r>
      </w:del>
      <w:r w:rsidR="005B29F9">
        <w:rPr>
          <w:noProof/>
          <w:webHidden/>
        </w:rPr>
        <w:fldChar w:fldCharType="end"/>
      </w:r>
      <w:r>
        <w:rPr>
          <w:noProof/>
        </w:rPr>
        <w:fldChar w:fldCharType="end"/>
      </w:r>
    </w:p>
    <w:p w14:paraId="6F917D13" w14:textId="3F5CC8EF" w:rsidR="005B29F9" w:rsidRDefault="00C144ED">
      <w:pPr>
        <w:pStyle w:val="TOC2"/>
        <w:tabs>
          <w:tab w:val="right" w:leader="dot" w:pos="9486"/>
        </w:tabs>
        <w:rPr>
          <w:rFonts w:eastAsiaTheme="minorEastAsia"/>
          <w:noProof/>
          <w:sz w:val="22"/>
          <w:lang w:eastAsia="en-GB"/>
        </w:rPr>
      </w:pPr>
      <w:r>
        <w:fldChar w:fldCharType="begin"/>
      </w:r>
      <w:r>
        <w:instrText xml:space="preserve"> HYPERLINK \l "_Toc100002389" </w:instrText>
      </w:r>
      <w:r>
        <w:fldChar w:fldCharType="separate"/>
      </w:r>
      <w:r w:rsidR="005B29F9" w:rsidRPr="000272B5">
        <w:rPr>
          <w:rStyle w:val="Hyperlink"/>
          <w:noProof/>
        </w:rPr>
        <w:t>Specific Workgroup consultation questions</w:t>
      </w:r>
      <w:r w:rsidR="005B29F9">
        <w:rPr>
          <w:noProof/>
          <w:webHidden/>
        </w:rPr>
        <w:tab/>
      </w:r>
      <w:r w:rsidR="005B29F9">
        <w:rPr>
          <w:noProof/>
          <w:webHidden/>
        </w:rPr>
        <w:fldChar w:fldCharType="begin"/>
      </w:r>
      <w:r w:rsidR="005B29F9">
        <w:rPr>
          <w:noProof/>
          <w:webHidden/>
        </w:rPr>
        <w:instrText xml:space="preserve"> PAGEREF _Toc100002389 \h </w:instrText>
      </w:r>
      <w:r w:rsidR="005B29F9">
        <w:rPr>
          <w:noProof/>
          <w:webHidden/>
        </w:rPr>
      </w:r>
      <w:r w:rsidR="005B29F9">
        <w:rPr>
          <w:noProof/>
          <w:webHidden/>
        </w:rPr>
        <w:fldChar w:fldCharType="separate"/>
      </w:r>
      <w:ins w:id="29" w:author="Mullen (ESO), Paul J" w:date="2022-04-07T15:07:00Z">
        <w:r w:rsidR="00AB3BCC">
          <w:rPr>
            <w:noProof/>
            <w:webHidden/>
          </w:rPr>
          <w:t>21</w:t>
        </w:r>
      </w:ins>
      <w:del w:id="30" w:author="Mullen (ESO), Paul J" w:date="2022-04-07T15:07:00Z">
        <w:r w:rsidR="005B29F9" w:rsidDel="00AB3BCC">
          <w:rPr>
            <w:noProof/>
            <w:webHidden/>
          </w:rPr>
          <w:delText>18</w:delText>
        </w:r>
      </w:del>
      <w:r w:rsidR="005B29F9">
        <w:rPr>
          <w:noProof/>
          <w:webHidden/>
        </w:rPr>
        <w:fldChar w:fldCharType="end"/>
      </w:r>
      <w:r>
        <w:rPr>
          <w:noProof/>
        </w:rPr>
        <w:fldChar w:fldCharType="end"/>
      </w:r>
    </w:p>
    <w:p w14:paraId="3B7840C2" w14:textId="65954493" w:rsidR="005B29F9" w:rsidRDefault="00C144ED">
      <w:pPr>
        <w:pStyle w:val="TOC1"/>
        <w:rPr>
          <w:rFonts w:eastAsiaTheme="minorEastAsia"/>
          <w:b w:val="0"/>
          <w:noProof/>
          <w:sz w:val="22"/>
          <w:lang w:eastAsia="en-GB"/>
        </w:rPr>
      </w:pPr>
      <w:r>
        <w:fldChar w:fldCharType="begin"/>
      </w:r>
      <w:r>
        <w:instrText xml:space="preserve"> HYPERLINK \l "_Toc100002390" </w:instrText>
      </w:r>
      <w:r>
        <w:fldChar w:fldCharType="separate"/>
      </w:r>
      <w:r w:rsidR="005B29F9" w:rsidRPr="000272B5">
        <w:rPr>
          <w:rStyle w:val="Hyperlink"/>
          <w:noProof/>
        </w:rPr>
        <w:t>Acronyms, key terms and reference material</w:t>
      </w:r>
      <w:r w:rsidR="005B29F9">
        <w:rPr>
          <w:noProof/>
          <w:webHidden/>
        </w:rPr>
        <w:tab/>
      </w:r>
      <w:r w:rsidR="005B29F9">
        <w:rPr>
          <w:noProof/>
          <w:webHidden/>
        </w:rPr>
        <w:fldChar w:fldCharType="begin"/>
      </w:r>
      <w:r w:rsidR="005B29F9">
        <w:rPr>
          <w:noProof/>
          <w:webHidden/>
        </w:rPr>
        <w:instrText xml:space="preserve"> PAGEREF _Toc100002390 \h </w:instrText>
      </w:r>
      <w:r w:rsidR="005B29F9">
        <w:rPr>
          <w:noProof/>
          <w:webHidden/>
        </w:rPr>
      </w:r>
      <w:r w:rsidR="005B29F9">
        <w:rPr>
          <w:noProof/>
          <w:webHidden/>
        </w:rPr>
        <w:fldChar w:fldCharType="separate"/>
      </w:r>
      <w:ins w:id="31" w:author="Mullen (ESO), Paul J" w:date="2022-04-07T15:07:00Z">
        <w:r w:rsidR="00AB3BCC">
          <w:rPr>
            <w:noProof/>
            <w:webHidden/>
          </w:rPr>
          <w:t>22</w:t>
        </w:r>
      </w:ins>
      <w:del w:id="32" w:author="Mullen (ESO), Paul J" w:date="2022-04-07T15:07:00Z">
        <w:r w:rsidR="005B29F9" w:rsidDel="00AB3BCC">
          <w:rPr>
            <w:noProof/>
            <w:webHidden/>
          </w:rPr>
          <w:delText>19</w:delText>
        </w:r>
      </w:del>
      <w:r w:rsidR="005B29F9">
        <w:rPr>
          <w:noProof/>
          <w:webHidden/>
        </w:rPr>
        <w:fldChar w:fldCharType="end"/>
      </w:r>
      <w:r>
        <w:rPr>
          <w:noProof/>
        </w:rPr>
        <w:fldChar w:fldCharType="end"/>
      </w:r>
    </w:p>
    <w:p w14:paraId="0F5919E3" w14:textId="2A74ADBF" w:rsidR="005B29F9" w:rsidRDefault="00C144ED">
      <w:pPr>
        <w:pStyle w:val="TOC3"/>
        <w:tabs>
          <w:tab w:val="right" w:leader="dot" w:pos="9486"/>
        </w:tabs>
        <w:rPr>
          <w:rFonts w:eastAsiaTheme="minorEastAsia"/>
          <w:noProof/>
          <w:sz w:val="22"/>
          <w:lang w:eastAsia="en-GB"/>
        </w:rPr>
      </w:pPr>
      <w:r>
        <w:fldChar w:fldCharType="begin"/>
      </w:r>
      <w:r>
        <w:instrText xml:space="preserve"> HYPERLINK \l "_Toc100002391" </w:instrText>
      </w:r>
      <w:r>
        <w:fldChar w:fldCharType="separate"/>
      </w:r>
      <w:r w:rsidR="005B29F9" w:rsidRPr="000272B5">
        <w:rPr>
          <w:rStyle w:val="Hyperlink"/>
          <w:noProof/>
        </w:rPr>
        <w:t>Reference material</w:t>
      </w:r>
      <w:r w:rsidR="005B29F9">
        <w:rPr>
          <w:noProof/>
          <w:webHidden/>
        </w:rPr>
        <w:tab/>
      </w:r>
      <w:r w:rsidR="005B29F9">
        <w:rPr>
          <w:noProof/>
          <w:webHidden/>
        </w:rPr>
        <w:fldChar w:fldCharType="begin"/>
      </w:r>
      <w:r w:rsidR="005B29F9">
        <w:rPr>
          <w:noProof/>
          <w:webHidden/>
        </w:rPr>
        <w:instrText xml:space="preserve"> PAGEREF _Toc100002391 \h </w:instrText>
      </w:r>
      <w:r w:rsidR="005B29F9">
        <w:rPr>
          <w:noProof/>
          <w:webHidden/>
        </w:rPr>
      </w:r>
      <w:r w:rsidR="005B29F9">
        <w:rPr>
          <w:noProof/>
          <w:webHidden/>
        </w:rPr>
        <w:fldChar w:fldCharType="separate"/>
      </w:r>
      <w:ins w:id="33" w:author="Mullen (ESO), Paul J" w:date="2022-04-07T15:07:00Z">
        <w:r w:rsidR="00AB3BCC">
          <w:rPr>
            <w:noProof/>
            <w:webHidden/>
          </w:rPr>
          <w:t>22</w:t>
        </w:r>
      </w:ins>
      <w:del w:id="34" w:author="Mullen (ESO), Paul J" w:date="2022-04-07T15:07:00Z">
        <w:r w:rsidR="005B29F9" w:rsidDel="00AB3BCC">
          <w:rPr>
            <w:noProof/>
            <w:webHidden/>
          </w:rPr>
          <w:delText>19</w:delText>
        </w:r>
      </w:del>
      <w:r w:rsidR="005B29F9">
        <w:rPr>
          <w:noProof/>
          <w:webHidden/>
        </w:rPr>
        <w:fldChar w:fldCharType="end"/>
      </w:r>
      <w:r>
        <w:rPr>
          <w:noProof/>
        </w:rPr>
        <w:fldChar w:fldCharType="end"/>
      </w:r>
    </w:p>
    <w:p w14:paraId="6842D0E9" w14:textId="593A32E8" w:rsidR="005B29F9" w:rsidRDefault="00C144ED">
      <w:pPr>
        <w:pStyle w:val="TOC1"/>
        <w:rPr>
          <w:rFonts w:eastAsiaTheme="minorEastAsia"/>
          <w:b w:val="0"/>
          <w:noProof/>
          <w:sz w:val="22"/>
          <w:lang w:eastAsia="en-GB"/>
        </w:rPr>
      </w:pPr>
      <w:r>
        <w:fldChar w:fldCharType="begin"/>
      </w:r>
      <w:r>
        <w:instrText xml:space="preserve"> HYPERLINK \l "_Toc100002392" </w:instrText>
      </w:r>
      <w:r>
        <w:fldChar w:fldCharType="separate"/>
      </w:r>
      <w:r w:rsidR="005B29F9" w:rsidRPr="000272B5">
        <w:rPr>
          <w:rStyle w:val="Hyperlink"/>
          <w:noProof/>
        </w:rPr>
        <w:t>Annexes</w:t>
      </w:r>
      <w:r w:rsidR="005B29F9">
        <w:rPr>
          <w:noProof/>
          <w:webHidden/>
        </w:rPr>
        <w:tab/>
      </w:r>
      <w:r w:rsidR="005B29F9">
        <w:rPr>
          <w:noProof/>
          <w:webHidden/>
        </w:rPr>
        <w:fldChar w:fldCharType="begin"/>
      </w:r>
      <w:r w:rsidR="005B29F9">
        <w:rPr>
          <w:noProof/>
          <w:webHidden/>
        </w:rPr>
        <w:instrText xml:space="preserve"> PAGEREF _Toc100002392 \h </w:instrText>
      </w:r>
      <w:r w:rsidR="005B29F9">
        <w:rPr>
          <w:noProof/>
          <w:webHidden/>
        </w:rPr>
      </w:r>
      <w:r w:rsidR="005B29F9">
        <w:rPr>
          <w:noProof/>
          <w:webHidden/>
        </w:rPr>
        <w:fldChar w:fldCharType="separate"/>
      </w:r>
      <w:ins w:id="35" w:author="Mullen (ESO), Paul J" w:date="2022-04-07T15:07:00Z">
        <w:r w:rsidR="00AB3BCC">
          <w:rPr>
            <w:noProof/>
            <w:webHidden/>
          </w:rPr>
          <w:t>22</w:t>
        </w:r>
      </w:ins>
      <w:del w:id="36" w:author="Mullen (ESO), Paul J" w:date="2022-04-07T15:07:00Z">
        <w:r w:rsidR="005B29F9" w:rsidDel="00AB3BCC">
          <w:rPr>
            <w:noProof/>
            <w:webHidden/>
          </w:rPr>
          <w:delText>19</w:delText>
        </w:r>
      </w:del>
      <w:r w:rsidR="005B29F9">
        <w:rPr>
          <w:noProof/>
          <w:webHidden/>
        </w:rPr>
        <w:fldChar w:fldCharType="end"/>
      </w:r>
      <w:r>
        <w:rPr>
          <w:noProof/>
        </w:rPr>
        <w:fldChar w:fldCharType="end"/>
      </w:r>
    </w:p>
    <w:p w14:paraId="4120CE4F" w14:textId="6655645E" w:rsidR="005603D9" w:rsidRDefault="005603D9" w:rsidP="005603D9">
      <w:r>
        <w:fldChar w:fldCharType="end"/>
      </w:r>
    </w:p>
    <w:p w14:paraId="22977D19" w14:textId="77777777" w:rsidR="005603D9" w:rsidRPr="005603D9" w:rsidRDefault="005603D9" w:rsidP="005603D9"/>
    <w:p w14:paraId="28A6FE1A" w14:textId="77777777" w:rsidR="009A206C" w:rsidRDefault="009A206C">
      <w:pPr>
        <w:rPr>
          <w:rFonts w:asciiTheme="majorHAnsi" w:eastAsiaTheme="majorEastAsia" w:hAnsiTheme="majorHAnsi" w:cstheme="majorBidi"/>
          <w:b/>
          <w:color w:val="FFFFFF" w:themeColor="background1"/>
          <w:sz w:val="28"/>
          <w:szCs w:val="32"/>
        </w:rPr>
      </w:pPr>
      <w:bookmarkStart w:id="37" w:name="_Toc58482270"/>
      <w:r>
        <w:br w:type="page"/>
      </w:r>
    </w:p>
    <w:p w14:paraId="296EF301" w14:textId="77777777" w:rsidR="001E1568" w:rsidRDefault="005E188C" w:rsidP="005E188C">
      <w:pPr>
        <w:pStyle w:val="Heading1"/>
      </w:pPr>
      <w:bookmarkStart w:id="38" w:name="_Executive_summary_1"/>
      <w:bookmarkStart w:id="39" w:name="_Toc100002371"/>
      <w:bookmarkStart w:id="40" w:name="_Toc58837630"/>
      <w:bookmarkEnd w:id="37"/>
      <w:bookmarkEnd w:id="38"/>
      <w:r>
        <w:lastRenderedPageBreak/>
        <w:t xml:space="preserve">Executive </w:t>
      </w:r>
      <w:r w:rsidR="0014503B">
        <w:t>s</w:t>
      </w:r>
      <w:r>
        <w:t>ummary</w:t>
      </w:r>
      <w:bookmarkEnd w:id="39"/>
    </w:p>
    <w:p w14:paraId="388B3E39" w14:textId="77777777" w:rsidR="001C23A5" w:rsidRDefault="001C23A5" w:rsidP="009D16F4">
      <w:pPr>
        <w:jc w:val="both"/>
        <w:rPr>
          <w:szCs w:val="24"/>
        </w:rPr>
      </w:pPr>
      <w:bookmarkStart w:id="41" w:name="_Hlk31885141"/>
      <w:r w:rsidRPr="00213381">
        <w:rPr>
          <w:szCs w:val="24"/>
        </w:rPr>
        <w:t>CMP375 seeks to amend the calculation of the Expansion Constant &amp; Expansion Factors to better reflect the growth of and investment in the National Electricity Transmission System (NETS)</w:t>
      </w:r>
      <w:r>
        <w:rPr>
          <w:szCs w:val="24"/>
        </w:rPr>
        <w:t>,</w:t>
      </w:r>
      <w:r w:rsidRPr="00213381">
        <w:rPr>
          <w:szCs w:val="24"/>
        </w:rPr>
        <w:t xml:space="preserve"> CMP315 is a related but separate change and seeks to review how the  Expansion Constant is determined such that it best reflects the </w:t>
      </w:r>
      <w:r>
        <w:rPr>
          <w:szCs w:val="24"/>
        </w:rPr>
        <w:t xml:space="preserve">actual NETS </w:t>
      </w:r>
      <w:r w:rsidRPr="00213381">
        <w:rPr>
          <w:szCs w:val="24"/>
        </w:rPr>
        <w:t xml:space="preserve">costs </w:t>
      </w:r>
      <w:r>
        <w:rPr>
          <w:szCs w:val="24"/>
        </w:rPr>
        <w:t xml:space="preserve">as a result of </w:t>
      </w:r>
      <w:r>
        <w:t>locational decisions taken by generation and/or demand.</w:t>
      </w:r>
    </w:p>
    <w:p w14:paraId="1840AADF" w14:textId="245616DD" w:rsidR="00540807" w:rsidRDefault="00540807" w:rsidP="00D3031A">
      <w:pPr>
        <w:pStyle w:val="Style8"/>
      </w:pPr>
      <w:r w:rsidRPr="00696A5C">
        <w:t>What is the issue?</w:t>
      </w:r>
    </w:p>
    <w:sdt>
      <w:sdtPr>
        <w:id w:val="-533891238"/>
        <w:placeholder>
          <w:docPart w:val="C305DBD4D3C9451FA3FD1F0339748BCB"/>
        </w:placeholder>
      </w:sdtPr>
      <w:sdtContent>
        <w:p w14:paraId="6FE9ABD8" w14:textId="77777777" w:rsidR="00982F07" w:rsidRPr="006530B4" w:rsidRDefault="00982F07" w:rsidP="00C01341">
          <w:pPr>
            <w:jc w:val="both"/>
          </w:pPr>
          <w:r w:rsidRPr="006530B4">
            <w:t>CMP375 -</w:t>
          </w:r>
          <w:r w:rsidR="0086356A" w:rsidRPr="006530B4">
            <w:t xml:space="preserve"> </w:t>
          </w:r>
          <w:r w:rsidR="00C01341" w:rsidRPr="006530B4">
            <w:t xml:space="preserve">As approved under </w:t>
          </w:r>
          <w:hyperlink r:id="rId17" w:history="1">
            <w:r w:rsidR="00C01341" w:rsidRPr="006530B4">
              <w:rPr>
                <w:rStyle w:val="Hyperlink"/>
              </w:rPr>
              <w:t>CMP353</w:t>
            </w:r>
          </w:hyperlink>
          <w:r w:rsidR="00C01341" w:rsidRPr="006530B4">
            <w:t>,</w:t>
          </w:r>
          <w:r w:rsidRPr="006530B4">
            <w:t xml:space="preserve"> </w:t>
          </w:r>
          <w:r w:rsidR="00C01341" w:rsidRPr="006530B4">
            <w:t>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w:t>
          </w:r>
          <w:r w:rsidR="0053756A" w:rsidRPr="006530B4">
            <w:t xml:space="preserve"> </w:t>
          </w:r>
        </w:p>
        <w:p w14:paraId="29AE6AE0" w14:textId="77777777" w:rsidR="00982F07" w:rsidRPr="006530B4" w:rsidRDefault="00982F07" w:rsidP="00C01341">
          <w:pPr>
            <w:jc w:val="both"/>
          </w:pPr>
        </w:p>
        <w:p w14:paraId="00F746B5" w14:textId="5E71739B" w:rsidR="00C01341" w:rsidRPr="005603D9" w:rsidRDefault="0091068A" w:rsidP="00C01341">
          <w:pPr>
            <w:jc w:val="both"/>
          </w:pPr>
          <w:r w:rsidRPr="006530B4">
            <w:t xml:space="preserve">The issue identified by </w:t>
          </w:r>
          <w:r w:rsidR="0053756A" w:rsidRPr="006530B4">
            <w:t>CMP315</w:t>
          </w:r>
          <w:r w:rsidR="004465FA" w:rsidRPr="006530B4">
            <w:t xml:space="preserve"> </w:t>
          </w:r>
          <w:r w:rsidRPr="006530B4">
            <w:t xml:space="preserve">is related but specifically </w:t>
          </w:r>
          <w:r w:rsidR="008A3736" w:rsidRPr="006530B4">
            <w:t>see</w:t>
          </w:r>
          <w:r w:rsidR="0084044C" w:rsidRPr="006530B4">
            <w:t xml:space="preserve">ks to change the current approach (rather than the more fundamental review </w:t>
          </w:r>
          <w:r w:rsidR="00AD56D0" w:rsidRPr="006530B4">
            <w:t xml:space="preserve">that CMP375 has been raised to look at) </w:t>
          </w:r>
          <w:r w:rsidR="000073F1" w:rsidRPr="006530B4">
            <w:t xml:space="preserve">and specifically </w:t>
          </w:r>
          <w:r w:rsidR="00280A8A" w:rsidRPr="006530B4">
            <w:t>the inputs that currently go into the</w:t>
          </w:r>
          <w:r w:rsidRPr="006530B4">
            <w:t xml:space="preserve"> </w:t>
          </w:r>
          <w:r w:rsidR="00280A8A" w:rsidRPr="006530B4">
            <w:t>calculation of the EC and EFs</w:t>
          </w:r>
          <w:r w:rsidR="008B40C9">
            <w:t>.</w:t>
          </w:r>
        </w:p>
      </w:sdtContent>
    </w:sdt>
    <w:bookmarkEnd w:id="41"/>
    <w:p w14:paraId="228EF0E4" w14:textId="77777777" w:rsidR="00327366" w:rsidRDefault="00327366" w:rsidP="00327366">
      <w:pPr>
        <w:pStyle w:val="Style3"/>
        <w:spacing w:before="360"/>
      </w:pPr>
      <w:r w:rsidRPr="00F375DB">
        <w:t>What is the solution and when will it come into effect?</w:t>
      </w:r>
    </w:p>
    <w:p w14:paraId="602BB06A" w14:textId="3449E7C2" w:rsidR="001E62A5" w:rsidRDefault="00FC7012" w:rsidP="001E62A5">
      <w:pPr>
        <w:rPr>
          <w:b/>
        </w:rPr>
      </w:pPr>
      <w:r w:rsidRPr="00E6107E">
        <w:rPr>
          <w:b/>
        </w:rPr>
        <w:t>Proposer’s solution</w:t>
      </w:r>
      <w:r w:rsidR="00E6107E">
        <w:rPr>
          <w:b/>
        </w:rPr>
        <w:t>:</w:t>
      </w:r>
      <w:r w:rsidR="0092758C">
        <w:rPr>
          <w:b/>
        </w:rPr>
        <w:t xml:space="preserve"> </w:t>
      </w:r>
    </w:p>
    <w:p w14:paraId="1EC37FB3" w14:textId="77777777" w:rsidR="00FF2911" w:rsidRDefault="00FF2911" w:rsidP="007656EB"/>
    <w:p w14:paraId="15CDD94D" w14:textId="678F44A0" w:rsidR="003A4A1B" w:rsidRDefault="00B40C3C" w:rsidP="007656EB">
      <w:r>
        <w:t>Extend the</w:t>
      </w:r>
      <w:r w:rsidR="007656EB">
        <w:t xml:space="preserve"> scope of works used in the calculation of the E</w:t>
      </w:r>
      <w:r w:rsidR="00EE7AE4">
        <w:t xml:space="preserve">xpansion </w:t>
      </w:r>
      <w:r w:rsidR="007656EB">
        <w:t>C</w:t>
      </w:r>
      <w:r w:rsidR="00EE7AE4">
        <w:t>onstant</w:t>
      </w:r>
      <w:r w:rsidR="003A4A1B">
        <w:t xml:space="preserve"> to include</w:t>
      </w:r>
      <w:r w:rsidR="00F31A18">
        <w:t xml:space="preserve"> circuit reinforcement,</w:t>
      </w:r>
      <w:r w:rsidR="00186757">
        <w:t xml:space="preserve"> </w:t>
      </w:r>
      <w:r w:rsidR="00EE7AE4">
        <w:t>n</w:t>
      </w:r>
      <w:r w:rsidR="003A4A1B">
        <w:t>on</w:t>
      </w:r>
      <w:r w:rsidR="00EE7AE4">
        <w:t>-</w:t>
      </w:r>
      <w:r w:rsidR="003A4A1B">
        <w:t xml:space="preserve">circuit </w:t>
      </w:r>
      <w:r w:rsidR="00186757">
        <w:t>and Life Extension</w:t>
      </w:r>
      <w:r w:rsidR="00F31A18">
        <w:t xml:space="preserve"> works</w:t>
      </w:r>
      <w:r w:rsidR="00EE7AE4">
        <w:t>.</w:t>
      </w:r>
    </w:p>
    <w:p w14:paraId="6A0C884D" w14:textId="7DD5D1A7" w:rsidR="00EB22AA" w:rsidRDefault="00EB22AA" w:rsidP="007656EB"/>
    <w:p w14:paraId="33CE66A9" w14:textId="1BA8C71A" w:rsidR="00EB22AA" w:rsidRDefault="00EB22AA" w:rsidP="00EB22AA">
      <w:pPr>
        <w:jc w:val="both"/>
      </w:pPr>
      <w:r>
        <w:rPr>
          <w:rFonts w:eastAsia="Times New Roman"/>
        </w:rPr>
        <w:t xml:space="preserve">As of today, </w:t>
      </w:r>
      <w:r w:rsidRPr="00962F1A">
        <w:rPr>
          <w:rFonts w:eastAsia="Times New Roman"/>
        </w:rPr>
        <w:t>the EC would be recalculated (i.e. data gathered in time for) the start of each price control with these costs index linked (CPI) each year within the price control</w:t>
      </w:r>
      <w:r w:rsidR="00F31A18">
        <w:rPr>
          <w:rFonts w:eastAsia="Times New Roman"/>
        </w:rPr>
        <w:t>. This frequency of review is proposed to remain.</w:t>
      </w:r>
      <w:r>
        <w:rPr>
          <w:rFonts w:eastAsia="Times New Roman"/>
        </w:rPr>
        <w:t xml:space="preserve"> </w:t>
      </w:r>
    </w:p>
    <w:p w14:paraId="071BB6D7" w14:textId="6EA45DB4" w:rsidR="00FC7012" w:rsidRDefault="00FC7012" w:rsidP="00FC7012">
      <w:pPr>
        <w:rPr>
          <w:i/>
          <w:color w:val="00B050"/>
        </w:rPr>
      </w:pPr>
    </w:p>
    <w:p w14:paraId="0224353E" w14:textId="77777777" w:rsidR="00F47D1F" w:rsidRDefault="00F47D1F" w:rsidP="00F47D1F">
      <w:pPr>
        <w:jc w:val="both"/>
        <w:rPr>
          <w:rFonts w:eastAsia="Times New Roman"/>
        </w:rPr>
      </w:pPr>
      <w:r>
        <w:rPr>
          <w:rFonts w:eastAsia="Times New Roman"/>
        </w:rPr>
        <w:t xml:space="preserve">The only difference between the CMP315 and CMP375 Original Proposal is how the </w:t>
      </w:r>
      <w:r w:rsidRPr="00F47D1F">
        <w:rPr>
          <w:rFonts w:eastAsia="Times New Roman"/>
        </w:rPr>
        <w:t>EC/EF is calculated</w:t>
      </w:r>
      <w:r>
        <w:rPr>
          <w:rFonts w:eastAsia="Times New Roman"/>
        </w:rPr>
        <w:t>:</w:t>
      </w:r>
    </w:p>
    <w:p w14:paraId="421B45D1" w14:textId="77777777" w:rsidR="00F47D1F" w:rsidRPr="00F47D1F" w:rsidRDefault="00F47D1F" w:rsidP="00F47D1F">
      <w:pPr>
        <w:pStyle w:val="ListParagraph"/>
        <w:numPr>
          <w:ilvl w:val="0"/>
          <w:numId w:val="31"/>
        </w:numPr>
        <w:jc w:val="both"/>
      </w:pPr>
      <w:r w:rsidRPr="00F47D1F">
        <w:rPr>
          <w:rFonts w:cs="Arial"/>
          <w:color w:val="242424"/>
          <w:shd w:val="clear" w:color="auto" w:fill="FFFFFF"/>
        </w:rPr>
        <w:t>The Proposer of CMP375 argues that the current EC/EF calculation reflects the growth in the NETS and this interpretation should continue but be updated to reflect that NETS expansion is no longer primarily driven by new circuits.</w:t>
      </w:r>
    </w:p>
    <w:p w14:paraId="2B5248E8" w14:textId="77777777" w:rsidR="00F47D1F" w:rsidRPr="00F47D1F" w:rsidRDefault="00F47D1F" w:rsidP="00F47D1F">
      <w:pPr>
        <w:pStyle w:val="ListParagraph"/>
        <w:jc w:val="both"/>
      </w:pPr>
    </w:p>
    <w:p w14:paraId="0EC3BEEE" w14:textId="5F6F34C3" w:rsidR="00F47D1F" w:rsidRPr="00F47D1F" w:rsidRDefault="00F47D1F" w:rsidP="00F47D1F">
      <w:pPr>
        <w:pStyle w:val="ListParagraph"/>
        <w:numPr>
          <w:ilvl w:val="0"/>
          <w:numId w:val="31"/>
        </w:numPr>
        <w:jc w:val="both"/>
      </w:pPr>
      <w:r w:rsidRPr="00F47D1F">
        <w:rPr>
          <w:rFonts w:cs="Arial"/>
          <w:color w:val="242424"/>
          <w:shd w:val="clear" w:color="auto" w:fill="FFFFFF"/>
        </w:rPr>
        <w:t xml:space="preserve">The Proposer of CMP315 believes that the EC/EF should be reflective of the cost of the whole NETS (i.e. a replacement value) which includes all </w:t>
      </w:r>
      <w:r w:rsidR="001A16B7">
        <w:rPr>
          <w:rFonts w:cs="Arial"/>
          <w:color w:val="242424"/>
          <w:shd w:val="clear" w:color="auto" w:fill="FFFFFF"/>
        </w:rPr>
        <w:t xml:space="preserve">historic </w:t>
      </w:r>
      <w:r w:rsidRPr="00F47D1F">
        <w:rPr>
          <w:rFonts w:cs="Arial"/>
          <w:color w:val="242424"/>
          <w:shd w:val="clear" w:color="auto" w:fill="FFFFFF"/>
        </w:rPr>
        <w:t>assets and works undertaken on the NETS</w:t>
      </w:r>
      <w:r>
        <w:rPr>
          <w:rFonts w:cs="Arial"/>
          <w:color w:val="242424"/>
          <w:shd w:val="clear" w:color="auto" w:fill="FFFFFF"/>
        </w:rPr>
        <w:t>.</w:t>
      </w:r>
    </w:p>
    <w:p w14:paraId="32ABC152" w14:textId="77777777" w:rsidR="00F47D1F" w:rsidRPr="00E6107E" w:rsidRDefault="00F47D1F" w:rsidP="00FC7012">
      <w:pPr>
        <w:rPr>
          <w:i/>
          <w:color w:val="00B050"/>
        </w:rPr>
      </w:pPr>
    </w:p>
    <w:p w14:paraId="4D4211E6" w14:textId="744708AD" w:rsidR="001E62A5" w:rsidRPr="006D03E8" w:rsidRDefault="00FC7012" w:rsidP="001E62A5">
      <w:r w:rsidRPr="00E6107E">
        <w:rPr>
          <w:b/>
        </w:rPr>
        <w:t>Implementation date:</w:t>
      </w:r>
      <w:r>
        <w:t xml:space="preserve"> </w:t>
      </w:r>
      <w:sdt>
        <w:sdtPr>
          <w:alias w:val="Insert text"/>
          <w:tag w:val="Insert text"/>
          <w:id w:val="1006865241"/>
          <w:placeholder>
            <w:docPart w:val="AD5FE6D4CF214E99A56F1660377CC1C0"/>
          </w:placeholder>
        </w:sdtPr>
        <w:sdtContent>
          <w:r w:rsidR="006D03E8">
            <w:t>1 April 2023</w:t>
          </w:r>
        </w:sdtContent>
      </w:sdt>
    </w:p>
    <w:p w14:paraId="7AB57C71" w14:textId="77777777" w:rsidR="00FC7012" w:rsidRDefault="00FC7012" w:rsidP="00FC7012"/>
    <w:p w14:paraId="1F73FDBA" w14:textId="56C1A8F7" w:rsidR="003011FF" w:rsidRDefault="003011FF" w:rsidP="003011FF">
      <w:pPr>
        <w:rPr>
          <w:b/>
          <w:noProof/>
        </w:rPr>
      </w:pPr>
      <w:r>
        <w:rPr>
          <w:b/>
          <w:noProof/>
        </w:rPr>
        <w:t>Summary of potential alternative solution(s) and implementation date(s):</w:t>
      </w:r>
    </w:p>
    <w:p w14:paraId="5E7BFCCC" w14:textId="07B1E650" w:rsidR="00A43D86" w:rsidRDefault="00A43D86" w:rsidP="003011FF">
      <w:pPr>
        <w:rPr>
          <w:b/>
          <w:noProof/>
        </w:rPr>
      </w:pPr>
    </w:p>
    <w:p w14:paraId="4EDD4548" w14:textId="3D25C579" w:rsidR="00A43D86" w:rsidRPr="00885C91" w:rsidRDefault="00EE7AE4" w:rsidP="003011FF">
      <w:pPr>
        <w:rPr>
          <w:bCs/>
          <w:noProof/>
        </w:rPr>
      </w:pPr>
      <w:r>
        <w:rPr>
          <w:bCs/>
          <w:noProof/>
        </w:rPr>
        <w:t>None identified so far</w:t>
      </w:r>
      <w:r w:rsidR="00EB22AA">
        <w:rPr>
          <w:bCs/>
          <w:noProof/>
        </w:rPr>
        <w:t>.</w:t>
      </w:r>
    </w:p>
    <w:p w14:paraId="7D1625AC" w14:textId="77777777" w:rsidR="00497FD1" w:rsidRPr="006C66F4" w:rsidRDefault="00497FD1" w:rsidP="00497FD1">
      <w:pPr>
        <w:pStyle w:val="Checklist"/>
        <w:shd w:val="clear" w:color="auto" w:fill="0079C1" w:themeFill="accent2"/>
        <w:spacing w:before="360"/>
      </w:pPr>
      <w:r w:rsidRPr="008848FF">
        <w:lastRenderedPageBreak/>
        <w:t>What is the impact if this change is made?</w:t>
      </w:r>
    </w:p>
    <w:p w14:paraId="11E9399B" w14:textId="77765ADA" w:rsidR="004C2E5F" w:rsidRDefault="00EB22AA" w:rsidP="00FF2911">
      <w:pPr>
        <w:spacing w:after="160"/>
        <w:jc w:val="both"/>
        <w:rPr>
          <w:rFonts w:cstheme="minorHAnsi"/>
          <w:szCs w:val="24"/>
        </w:rPr>
      </w:pPr>
      <w:commentRangeStart w:id="42"/>
      <w:commentRangeStart w:id="43"/>
      <w:commentRangeStart w:id="44"/>
      <w:commentRangeStart w:id="45"/>
      <w:commentRangeStart w:id="46"/>
      <w:r>
        <w:rPr>
          <w:rFonts w:cs="Arial"/>
          <w:bCs/>
          <w:szCs w:val="24"/>
        </w:rPr>
        <w:t xml:space="preserve">The </w:t>
      </w:r>
      <w:r w:rsidR="00383F6C" w:rsidRPr="00383F6C">
        <w:rPr>
          <w:rFonts w:cs="Arial"/>
          <w:bCs/>
          <w:szCs w:val="24"/>
        </w:rPr>
        <w:t>expectation of both changes</w:t>
      </w:r>
      <w:ins w:id="47" w:author="Paul Mullen" w:date="2022-04-07T09:41:00Z">
        <w:r w:rsidR="005A347B">
          <w:rPr>
            <w:rFonts w:cs="Arial"/>
            <w:bCs/>
            <w:szCs w:val="24"/>
          </w:rPr>
          <w:t xml:space="preserve"> is that</w:t>
        </w:r>
      </w:ins>
      <w:ins w:id="48" w:author="Paul Mullen" w:date="2022-04-07T09:42:00Z">
        <w:r w:rsidR="00F83B5E">
          <w:rPr>
            <w:rFonts w:cs="Arial"/>
            <w:bCs/>
            <w:szCs w:val="24"/>
          </w:rPr>
          <w:t xml:space="preserve"> they</w:t>
        </w:r>
      </w:ins>
      <w:r w:rsidR="00383F6C" w:rsidRPr="00383F6C">
        <w:rPr>
          <w:rFonts w:cs="Arial"/>
          <w:bCs/>
          <w:szCs w:val="24"/>
        </w:rPr>
        <w:t xml:space="preserve"> </w:t>
      </w:r>
      <w:del w:id="49" w:author="Paul Mullen" w:date="2022-04-07T09:41:00Z">
        <w:r w:rsidR="00383F6C" w:rsidRPr="00383F6C" w:rsidDel="005A347B">
          <w:rPr>
            <w:rFonts w:cs="Arial"/>
            <w:bCs/>
            <w:szCs w:val="24"/>
          </w:rPr>
          <w:delText>is that there will be a</w:delText>
        </w:r>
        <w:r w:rsidR="004C2E5F" w:rsidRPr="00383F6C" w:rsidDel="005A347B">
          <w:rPr>
            <w:rFonts w:cstheme="minorHAnsi"/>
            <w:szCs w:val="24"/>
          </w:rPr>
          <w:delText xml:space="preserve"> reduction in </w:delText>
        </w:r>
        <w:r w:rsidR="00383F6C" w:rsidDel="005A347B">
          <w:rPr>
            <w:rFonts w:cstheme="minorHAnsi"/>
            <w:szCs w:val="24"/>
          </w:rPr>
          <w:delText xml:space="preserve">the </w:delText>
        </w:r>
      </w:del>
      <w:ins w:id="50" w:author="Graham Pannell" w:date="2022-04-06T11:42:00Z">
        <w:del w:id="51" w:author="Paul Mullen" w:date="2022-04-07T09:41:00Z">
          <w:r w:rsidR="001A16B7" w:rsidDel="005A347B">
            <w:rPr>
              <w:rFonts w:cstheme="minorHAnsi"/>
              <w:szCs w:val="24"/>
            </w:rPr>
            <w:delText xml:space="preserve">absolute </w:delText>
          </w:r>
        </w:del>
      </w:ins>
      <w:ins w:id="52" w:author="Graham Pannell" w:date="2022-04-06T11:43:00Z">
        <w:del w:id="53" w:author="Paul Mullen" w:date="2022-04-07T09:41:00Z">
          <w:r w:rsidR="001A16B7" w:rsidDel="005A347B">
            <w:rPr>
              <w:rFonts w:cstheme="minorHAnsi"/>
              <w:szCs w:val="24"/>
            </w:rPr>
            <w:delText xml:space="preserve">magnitude of the </w:delText>
          </w:r>
        </w:del>
      </w:ins>
      <w:del w:id="54" w:author="Paul Mullen" w:date="2022-04-07T09:41:00Z">
        <w:r w:rsidR="004C2E5F" w:rsidRPr="00383F6C" w:rsidDel="005A347B">
          <w:rPr>
            <w:rFonts w:cstheme="minorHAnsi"/>
            <w:szCs w:val="24"/>
          </w:rPr>
          <w:delText>locational element of the TNUoS tariff although some may reduce less than others</w:delText>
        </w:r>
        <w:r w:rsidDel="005A347B">
          <w:rPr>
            <w:rFonts w:cstheme="minorHAnsi"/>
            <w:szCs w:val="24"/>
          </w:rPr>
          <w:delText xml:space="preserve"> and t</w:delText>
        </w:r>
        <w:r w:rsidR="004C2E5F" w:rsidRPr="00383F6C" w:rsidDel="005A347B">
          <w:rPr>
            <w:rFonts w:cstheme="minorHAnsi"/>
            <w:szCs w:val="24"/>
          </w:rPr>
          <w:delText xml:space="preserve">he solution </w:delText>
        </w:r>
      </w:del>
      <w:r w:rsidR="004C2E5F" w:rsidRPr="00383F6C">
        <w:rPr>
          <w:rFonts w:cstheme="minorHAnsi"/>
          <w:szCs w:val="24"/>
        </w:rPr>
        <w:t xml:space="preserve">would better reflect the marginal cost of investment on the </w:t>
      </w:r>
      <w:r w:rsidR="00383F6C" w:rsidRPr="00383F6C">
        <w:rPr>
          <w:rFonts w:cstheme="minorHAnsi"/>
          <w:szCs w:val="24"/>
        </w:rPr>
        <w:t>NETS.</w:t>
      </w:r>
      <w:r>
        <w:rPr>
          <w:rFonts w:cstheme="minorHAnsi"/>
          <w:szCs w:val="24"/>
        </w:rPr>
        <w:t xml:space="preserve"> There will however be additional data and process requirements on Transmission Owners and Offshore Transmission Owners</w:t>
      </w:r>
      <w:commentRangeEnd w:id="42"/>
      <w:r w:rsidR="001A16B7">
        <w:rPr>
          <w:rStyle w:val="CommentReference"/>
          <w:rFonts w:ascii="Arial" w:eastAsia="Times New Roman" w:hAnsi="Arial" w:cs="Times New Roman"/>
          <w:lang w:eastAsia="en-GB"/>
        </w:rPr>
        <w:commentReference w:id="42"/>
      </w:r>
      <w:r>
        <w:rPr>
          <w:rFonts w:cstheme="minorHAnsi"/>
          <w:szCs w:val="24"/>
        </w:rPr>
        <w:t>.</w:t>
      </w:r>
      <w:commentRangeEnd w:id="43"/>
      <w:r w:rsidR="0020657E">
        <w:rPr>
          <w:rStyle w:val="CommentReference"/>
          <w:rFonts w:ascii="Arial" w:eastAsia="Times New Roman" w:hAnsi="Arial" w:cs="Times New Roman"/>
          <w:lang w:eastAsia="en-GB"/>
        </w:rPr>
        <w:commentReference w:id="43"/>
      </w:r>
      <w:commentRangeEnd w:id="44"/>
      <w:commentRangeEnd w:id="45"/>
      <w:commentRangeEnd w:id="46"/>
      <w:r w:rsidR="00E2352F">
        <w:rPr>
          <w:rStyle w:val="CommentReference"/>
          <w:rFonts w:ascii="Arial" w:eastAsia="Times New Roman" w:hAnsi="Arial" w:cs="Times New Roman"/>
          <w:lang w:eastAsia="en-GB"/>
        </w:rPr>
        <w:commentReference w:id="44"/>
      </w:r>
      <w:r w:rsidR="00E45F02">
        <w:rPr>
          <w:rStyle w:val="CommentReference"/>
          <w:rFonts w:ascii="Arial" w:eastAsia="Times New Roman" w:hAnsi="Arial" w:cs="Times New Roman"/>
          <w:lang w:eastAsia="en-GB"/>
        </w:rPr>
        <w:commentReference w:id="45"/>
      </w:r>
      <w:r w:rsidR="00062F0E">
        <w:rPr>
          <w:rStyle w:val="CommentReference"/>
          <w:rFonts w:ascii="Arial" w:eastAsia="Times New Roman" w:hAnsi="Arial" w:cs="Times New Roman"/>
          <w:lang w:eastAsia="en-GB"/>
        </w:rPr>
        <w:commentReference w:id="46"/>
      </w:r>
    </w:p>
    <w:p w14:paraId="64EBC5AB" w14:textId="610B1A64" w:rsidR="000134B3" w:rsidRDefault="000134B3" w:rsidP="002069A6">
      <w:pPr>
        <w:pStyle w:val="e"/>
      </w:pPr>
      <w:r>
        <w:t>Interactions</w:t>
      </w:r>
    </w:p>
    <w:p w14:paraId="1EEE714E" w14:textId="77777777" w:rsidR="00EA64E5" w:rsidRDefault="00EA64E5" w:rsidP="00EE7AE4">
      <w:pPr>
        <w:pStyle w:val="Style11"/>
        <w:jc w:val="both"/>
        <w:rPr>
          <w:rFonts w:ascii="Arial" w:hAnsi="Arial" w:cs="Arial"/>
          <w:color w:val="auto"/>
          <w:sz w:val="24"/>
          <w:szCs w:val="24"/>
          <w:bdr w:val="none" w:sz="0" w:space="0" w:color="auto" w:frame="1"/>
        </w:rPr>
      </w:pPr>
      <w:r>
        <w:rPr>
          <w:rFonts w:ascii="Arial" w:hAnsi="Arial" w:cs="Arial"/>
          <w:color w:val="auto"/>
          <w:sz w:val="24"/>
          <w:szCs w:val="24"/>
          <w:bdr w:val="none" w:sz="0" w:space="0" w:color="auto" w:frame="1"/>
        </w:rPr>
        <w:t xml:space="preserve">CMP375 </w:t>
      </w:r>
      <w:r>
        <w:rPr>
          <w:rFonts w:ascii="Arial" w:hAnsi="Arial" w:cs="Arial"/>
          <w:b w:val="0"/>
          <w:bCs/>
          <w:color w:val="auto"/>
          <w:sz w:val="24"/>
          <w:szCs w:val="24"/>
          <w:bdr w:val="none" w:sz="0" w:space="0" w:color="auto" w:frame="1"/>
        </w:rPr>
        <w:t xml:space="preserve">and </w:t>
      </w:r>
      <w:r>
        <w:rPr>
          <w:rFonts w:ascii="Arial" w:hAnsi="Arial" w:cs="Arial"/>
          <w:color w:val="auto"/>
          <w:sz w:val="24"/>
          <w:szCs w:val="24"/>
          <w:bdr w:val="none" w:sz="0" w:space="0" w:color="auto" w:frame="1"/>
        </w:rPr>
        <w:t>CMP315</w:t>
      </w:r>
    </w:p>
    <w:p w14:paraId="04A096C4" w14:textId="7975E0A1" w:rsidR="00EE7AE4" w:rsidRDefault="0072603A" w:rsidP="00EE7AE4">
      <w:pPr>
        <w:pStyle w:val="Style11"/>
        <w:jc w:val="both"/>
        <w:rPr>
          <w:rFonts w:ascii="Arial" w:hAnsi="Arial" w:cs="Arial"/>
          <w:b w:val="0"/>
          <w:bCs/>
          <w:color w:val="auto"/>
          <w:sz w:val="24"/>
          <w:szCs w:val="24"/>
          <w:bdr w:val="none" w:sz="0" w:space="0" w:color="auto" w:frame="1"/>
        </w:rPr>
      </w:pPr>
      <w:r w:rsidRPr="00300B56">
        <w:rPr>
          <w:rFonts w:ascii="Arial" w:hAnsi="Arial" w:cs="Arial"/>
          <w:b w:val="0"/>
          <w:bCs/>
          <w:color w:val="auto"/>
          <w:sz w:val="24"/>
          <w:szCs w:val="24"/>
          <w:bdr w:val="none" w:sz="0" w:space="0" w:color="auto" w:frame="1"/>
        </w:rPr>
        <w:t xml:space="preserve">Given the overlap between CMP375 and CMP315, these </w:t>
      </w:r>
      <w:r w:rsidR="00EE7AE4" w:rsidRPr="00300B56">
        <w:rPr>
          <w:rFonts w:ascii="Arial" w:hAnsi="Arial" w:cs="Arial"/>
          <w:b w:val="0"/>
          <w:bCs/>
          <w:color w:val="auto"/>
          <w:sz w:val="24"/>
          <w:szCs w:val="24"/>
          <w:bdr w:val="none" w:sz="0" w:space="0" w:color="auto" w:frame="1"/>
        </w:rPr>
        <w:t>Modifications</w:t>
      </w:r>
      <w:r w:rsidRPr="00300B56">
        <w:rPr>
          <w:rFonts w:ascii="Arial" w:hAnsi="Arial" w:cs="Arial"/>
          <w:b w:val="0"/>
          <w:bCs/>
          <w:color w:val="auto"/>
          <w:sz w:val="24"/>
          <w:szCs w:val="24"/>
          <w:bdr w:val="none" w:sz="0" w:space="0" w:color="auto" w:frame="1"/>
        </w:rPr>
        <w:t xml:space="preserve"> are being developed in parallel but separately</w:t>
      </w:r>
      <w:r w:rsidR="00EE7AE4" w:rsidRPr="00300B56">
        <w:rPr>
          <w:rFonts w:ascii="Arial" w:hAnsi="Arial" w:cs="Arial"/>
          <w:b w:val="0"/>
          <w:bCs/>
          <w:color w:val="auto"/>
          <w:sz w:val="24"/>
          <w:szCs w:val="24"/>
          <w:bdr w:val="none" w:sz="0" w:space="0" w:color="auto" w:frame="1"/>
        </w:rPr>
        <w:t xml:space="preserve">. </w:t>
      </w:r>
      <w:r w:rsidR="00D556E3" w:rsidRPr="00300B56">
        <w:rPr>
          <w:rFonts w:ascii="Arial" w:hAnsi="Arial" w:cs="Arial"/>
          <w:b w:val="0"/>
          <w:bCs/>
          <w:color w:val="auto"/>
          <w:sz w:val="24"/>
          <w:szCs w:val="24"/>
          <w:bdr w:val="none" w:sz="0" w:space="0" w:color="auto" w:frame="1"/>
        </w:rPr>
        <w:t xml:space="preserve">There remains the option to request </w:t>
      </w:r>
      <w:r w:rsidR="00EE7AE4" w:rsidRPr="00300B56">
        <w:rPr>
          <w:rFonts w:ascii="Arial" w:hAnsi="Arial" w:cs="Arial"/>
          <w:b w:val="0"/>
          <w:bCs/>
          <w:color w:val="auto"/>
          <w:sz w:val="24"/>
          <w:szCs w:val="24"/>
          <w:bdr w:val="none" w:sz="0" w:space="0" w:color="auto" w:frame="1"/>
        </w:rPr>
        <w:t>formal amalgamat</w:t>
      </w:r>
      <w:r w:rsidR="00D556E3" w:rsidRPr="00300B56">
        <w:rPr>
          <w:rFonts w:ascii="Arial" w:hAnsi="Arial" w:cs="Arial"/>
          <w:b w:val="0"/>
          <w:bCs/>
          <w:color w:val="auto"/>
          <w:sz w:val="24"/>
          <w:szCs w:val="24"/>
          <w:bdr w:val="none" w:sz="0" w:space="0" w:color="auto" w:frame="1"/>
        </w:rPr>
        <w:t>ion of</w:t>
      </w:r>
      <w:r w:rsidR="00EE7AE4" w:rsidRPr="00300B56">
        <w:rPr>
          <w:rFonts w:ascii="Arial" w:hAnsi="Arial" w:cs="Arial"/>
          <w:b w:val="0"/>
          <w:bCs/>
          <w:color w:val="auto"/>
          <w:sz w:val="24"/>
          <w:szCs w:val="24"/>
          <w:bdr w:val="none" w:sz="0" w:space="0" w:color="auto" w:frame="1"/>
        </w:rPr>
        <w:t xml:space="preserve"> these modifications at a later date if beneficial.</w:t>
      </w:r>
      <w:r w:rsidR="00EE7AE4" w:rsidRPr="00EA64E5">
        <w:rPr>
          <w:rFonts w:ascii="Arial" w:hAnsi="Arial" w:cs="Arial"/>
          <w:b w:val="0"/>
          <w:bCs/>
          <w:color w:val="auto"/>
          <w:sz w:val="24"/>
          <w:szCs w:val="24"/>
          <w:bdr w:val="none" w:sz="0" w:space="0" w:color="auto" w:frame="1"/>
        </w:rPr>
        <w:t xml:space="preserve"> </w:t>
      </w:r>
    </w:p>
    <w:p w14:paraId="3BBCEB70" w14:textId="7C020A58" w:rsidR="00EA64E5" w:rsidRPr="00EA64E5" w:rsidRDefault="00EA64E5" w:rsidP="00EE7AE4">
      <w:pPr>
        <w:pStyle w:val="Style11"/>
        <w:jc w:val="both"/>
        <w:rPr>
          <w:rFonts w:ascii="Arial" w:hAnsi="Arial" w:cs="Arial"/>
          <w:color w:val="auto"/>
          <w:sz w:val="24"/>
          <w:szCs w:val="24"/>
          <w:bdr w:val="none" w:sz="0" w:space="0" w:color="auto" w:frame="1"/>
        </w:rPr>
      </w:pPr>
      <w:r>
        <w:rPr>
          <w:rFonts w:ascii="Arial" w:hAnsi="Arial" w:cs="Arial"/>
          <w:color w:val="auto"/>
          <w:sz w:val="24"/>
          <w:szCs w:val="24"/>
          <w:bdr w:val="none" w:sz="0" w:space="0" w:color="auto" w:frame="1"/>
        </w:rPr>
        <w:t>STC</w:t>
      </w:r>
    </w:p>
    <w:p w14:paraId="6245FA94" w14:textId="761FFB83" w:rsidR="00EA64E5" w:rsidRPr="005135CE" w:rsidRDefault="00EA64E5" w:rsidP="00EA64E5">
      <w:pPr>
        <w:pStyle w:val="Style11"/>
        <w:jc w:val="both"/>
        <w:rPr>
          <w:b w:val="0"/>
          <w:bCs/>
          <w:color w:val="auto"/>
          <w:sz w:val="24"/>
          <w:szCs w:val="24"/>
        </w:rPr>
      </w:pPr>
      <w:r w:rsidRPr="005135CE">
        <w:rPr>
          <w:rFonts w:ascii="Arial" w:hAnsi="Arial" w:cs="Arial"/>
          <w:b w:val="0"/>
          <w:bCs/>
          <w:color w:val="auto"/>
          <w:sz w:val="24"/>
          <w:szCs w:val="24"/>
          <w:bdr w:val="none" w:sz="0" w:space="0" w:color="auto" w:frame="1"/>
        </w:rPr>
        <w:t xml:space="preserve">As the </w:t>
      </w:r>
      <w:r w:rsidRPr="005135CE">
        <w:rPr>
          <w:rFonts w:ascii="Arial" w:eastAsia="Calibri" w:hAnsi="Arial" w:cs="Arial"/>
          <w:b w:val="0"/>
          <w:bCs/>
          <w:color w:val="auto"/>
          <w:sz w:val="24"/>
          <w:szCs w:val="24"/>
        </w:rPr>
        <w:t xml:space="preserve">EC is calculated using data provided from the Transmission Owners / Offshore Transmission Owners </w:t>
      </w:r>
      <w:r w:rsidRPr="005135CE">
        <w:rPr>
          <w:b w:val="0"/>
          <w:bCs/>
          <w:color w:val="auto"/>
          <w:sz w:val="24"/>
          <w:szCs w:val="24"/>
        </w:rPr>
        <w:t>to the ESO for the purposes of charge setting, there will need to be change to the STC</w:t>
      </w:r>
      <w:r w:rsidR="00F37DD4" w:rsidRPr="005135CE">
        <w:rPr>
          <w:b w:val="0"/>
          <w:bCs/>
          <w:color w:val="auto"/>
          <w:sz w:val="24"/>
          <w:szCs w:val="24"/>
        </w:rPr>
        <w:t xml:space="preserve"> and STCPs to reflect the data requirements</w:t>
      </w:r>
      <w:r w:rsidRPr="005135CE">
        <w:rPr>
          <w:b w:val="0"/>
          <w:bCs/>
          <w:color w:val="auto"/>
          <w:sz w:val="24"/>
          <w:szCs w:val="24"/>
        </w:rPr>
        <w:t>.</w:t>
      </w:r>
      <w:r w:rsidR="00F37DD4" w:rsidRPr="005135CE">
        <w:rPr>
          <w:b w:val="0"/>
          <w:bCs/>
          <w:color w:val="auto"/>
          <w:sz w:val="24"/>
          <w:szCs w:val="24"/>
        </w:rPr>
        <w:t xml:space="preserve"> The STC Modification will be presented at May 2022 Panel </w:t>
      </w:r>
      <w:r w:rsidR="00F37DD4" w:rsidRPr="005135CE">
        <w:rPr>
          <w:rFonts w:asciiTheme="majorHAnsi" w:hAnsiTheme="majorHAnsi" w:cstheme="majorHAnsi"/>
          <w:b w:val="0"/>
          <w:bCs/>
          <w:color w:val="auto"/>
          <w:sz w:val="24"/>
          <w:szCs w:val="24"/>
          <w:shd w:val="clear" w:color="auto" w:fill="FFFFFF"/>
        </w:rPr>
        <w:t xml:space="preserve">once they have determined the </w:t>
      </w:r>
      <w:r w:rsidR="00EB42F5">
        <w:rPr>
          <w:rFonts w:asciiTheme="majorHAnsi" w:hAnsiTheme="majorHAnsi" w:cstheme="majorHAnsi"/>
          <w:b w:val="0"/>
          <w:bCs/>
          <w:color w:val="auto"/>
          <w:sz w:val="24"/>
          <w:szCs w:val="24"/>
          <w:shd w:val="clear" w:color="auto" w:fill="FFFFFF"/>
        </w:rPr>
        <w:t>i</w:t>
      </w:r>
      <w:r w:rsidR="00F37DD4" w:rsidRPr="005135CE">
        <w:rPr>
          <w:rFonts w:asciiTheme="majorHAnsi" w:hAnsiTheme="majorHAnsi" w:cstheme="majorHAnsi"/>
          <w:b w:val="0"/>
          <w:bCs/>
          <w:color w:val="auto"/>
          <w:sz w:val="24"/>
          <w:szCs w:val="24"/>
          <w:shd w:val="clear" w:color="auto" w:fill="FFFFFF"/>
        </w:rPr>
        <w:t>tems of data required from the Transmission Owners.</w:t>
      </w:r>
      <w:r w:rsidR="00811059" w:rsidRPr="005135CE">
        <w:rPr>
          <w:rFonts w:asciiTheme="majorHAnsi" w:hAnsiTheme="majorHAnsi" w:cstheme="majorHAnsi"/>
          <w:b w:val="0"/>
          <w:bCs/>
          <w:color w:val="auto"/>
          <w:sz w:val="24"/>
          <w:szCs w:val="24"/>
          <w:shd w:val="clear" w:color="auto" w:fill="FFFFFF"/>
        </w:rPr>
        <w:t xml:space="preserve"> The associated STCP changes are being discussed between the ESO and the Transmission Owners and a draft STCP proposal was </w:t>
      </w:r>
      <w:r w:rsidR="005135CE" w:rsidRPr="005135CE">
        <w:rPr>
          <w:rFonts w:asciiTheme="majorHAnsi" w:hAnsiTheme="majorHAnsi" w:cstheme="majorHAnsi"/>
          <w:b w:val="0"/>
          <w:bCs/>
          <w:color w:val="auto"/>
          <w:sz w:val="24"/>
          <w:szCs w:val="24"/>
          <w:shd w:val="clear" w:color="auto" w:fill="FFFFFF"/>
        </w:rPr>
        <w:t>presented to March 2022 Panel.</w:t>
      </w:r>
    </w:p>
    <w:p w14:paraId="285FDA03" w14:textId="5EBCC338" w:rsidR="00EA64E5" w:rsidRPr="00EA64E5" w:rsidRDefault="00EA64E5" w:rsidP="00EA64E5">
      <w:pPr>
        <w:pStyle w:val="Style11"/>
        <w:jc w:val="both"/>
        <w:rPr>
          <w:color w:val="auto"/>
          <w:sz w:val="24"/>
          <w:szCs w:val="24"/>
        </w:rPr>
      </w:pPr>
      <w:commentRangeStart w:id="55"/>
      <w:r>
        <w:rPr>
          <w:color w:val="auto"/>
          <w:sz w:val="24"/>
          <w:szCs w:val="24"/>
        </w:rPr>
        <w:t>TNUoS Taskforce</w:t>
      </w:r>
      <w:commentRangeEnd w:id="55"/>
      <w:r w:rsidR="008B40C9">
        <w:rPr>
          <w:rStyle w:val="CommentReference"/>
          <w:rFonts w:ascii="Arial" w:eastAsia="Times New Roman" w:hAnsi="Arial" w:cs="Times New Roman"/>
          <w:b w:val="0"/>
          <w:color w:val="auto"/>
          <w:lang w:eastAsia="en-GB"/>
        </w:rPr>
        <w:commentReference w:id="55"/>
      </w:r>
    </w:p>
    <w:p w14:paraId="3E399B54" w14:textId="2FAAB6A8" w:rsidR="00EA64E5" w:rsidRPr="00EA64E5" w:rsidRDefault="00EA64E5" w:rsidP="00EA64E5">
      <w:pPr>
        <w:pStyle w:val="Style11"/>
        <w:jc w:val="both"/>
        <w:rPr>
          <w:rFonts w:ascii="Arial" w:hAnsi="Arial" w:cs="Arial"/>
          <w:b w:val="0"/>
          <w:color w:val="auto"/>
          <w:sz w:val="24"/>
          <w:szCs w:val="24"/>
          <w:bdr w:val="none" w:sz="0" w:space="0" w:color="auto" w:frame="1"/>
        </w:rPr>
      </w:pPr>
      <w:r>
        <w:rPr>
          <w:rFonts w:ascii="Arial" w:hAnsi="Arial" w:cs="Arial"/>
          <w:b w:val="0"/>
          <w:color w:val="auto"/>
          <w:sz w:val="24"/>
          <w:szCs w:val="24"/>
          <w:bdr w:val="none" w:sz="0" w:space="0" w:color="auto" w:frame="1"/>
        </w:rPr>
        <w:t xml:space="preserve">On 25 February 2022, </w:t>
      </w:r>
      <w:r w:rsidRPr="00EA64E5">
        <w:rPr>
          <w:rFonts w:ascii="Arial" w:hAnsi="Arial" w:cs="Arial"/>
          <w:b w:val="0"/>
          <w:color w:val="auto"/>
          <w:sz w:val="24"/>
          <w:szCs w:val="24"/>
          <w:bdr w:val="none" w:sz="0" w:space="0" w:color="auto" w:frame="1"/>
        </w:rPr>
        <w:t>Ofgem published an update following the TNUoS call for evidence describing next steps (</w:t>
      </w:r>
      <w:hyperlink r:id="rId22" w:history="1">
        <w:r w:rsidRPr="00EA64E5">
          <w:rPr>
            <w:rStyle w:val="Hyperlink"/>
            <w:rFonts w:ascii="Arial" w:hAnsi="Arial" w:cs="Arial"/>
            <w:b w:val="0"/>
            <w:color w:val="auto"/>
            <w:sz w:val="24"/>
            <w:szCs w:val="24"/>
            <w:bdr w:val="none" w:sz="0" w:space="0" w:color="auto" w:frame="1"/>
          </w:rPr>
          <w:t>https://www.ofgem.gov.uk/publications/tnuos-call-evidence-next-steps</w:t>
        </w:r>
      </w:hyperlink>
      <w:r w:rsidRPr="00EA64E5">
        <w:rPr>
          <w:rFonts w:ascii="Arial" w:hAnsi="Arial" w:cs="Arial"/>
          <w:b w:val="0"/>
          <w:color w:val="auto"/>
          <w:sz w:val="24"/>
          <w:szCs w:val="24"/>
          <w:bdr w:val="none" w:sz="0" w:space="0" w:color="auto" w:frame="1"/>
        </w:rPr>
        <w:t>). Key points are</w:t>
      </w:r>
      <w:r>
        <w:rPr>
          <w:rFonts w:ascii="Arial" w:hAnsi="Arial" w:cs="Arial"/>
          <w:b w:val="0"/>
          <w:color w:val="auto"/>
          <w:sz w:val="24"/>
          <w:szCs w:val="24"/>
          <w:bdr w:val="none" w:sz="0" w:space="0" w:color="auto" w:frame="1"/>
        </w:rPr>
        <w:t>:</w:t>
      </w:r>
    </w:p>
    <w:p w14:paraId="4308ABE0" w14:textId="77777777" w:rsidR="00EA64E5" w:rsidRPr="00EA64E5" w:rsidRDefault="00EA64E5" w:rsidP="00EA64E5">
      <w:pPr>
        <w:pStyle w:val="Style11"/>
        <w:numPr>
          <w:ilvl w:val="0"/>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There is a case for TNUoS reform. This reform should be split in to two stages;</w:t>
      </w:r>
    </w:p>
    <w:p w14:paraId="3EB6795B" w14:textId="7B444E7E" w:rsidR="00EA64E5" w:rsidRPr="00EA64E5" w:rsidRDefault="00EA64E5" w:rsidP="00EA64E5">
      <w:pPr>
        <w:pStyle w:val="Style11"/>
        <w:numPr>
          <w:ilvl w:val="1"/>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Task force(s) focussed on improvements to today’s methodology whilst keeping its core assumptions/modelling approach</w:t>
      </w:r>
      <w:r>
        <w:rPr>
          <w:rFonts w:ascii="Arial" w:hAnsi="Arial" w:cs="Arial"/>
          <w:b w:val="0"/>
          <w:color w:val="auto"/>
          <w:sz w:val="24"/>
          <w:szCs w:val="24"/>
          <w:bdr w:val="none" w:sz="0" w:space="0" w:color="auto" w:frame="1"/>
        </w:rPr>
        <w:t xml:space="preserve">; and </w:t>
      </w:r>
    </w:p>
    <w:p w14:paraId="795A6EBF" w14:textId="06842147" w:rsidR="00EA64E5" w:rsidRDefault="00EA64E5" w:rsidP="00EA64E5">
      <w:pPr>
        <w:pStyle w:val="Style11"/>
        <w:numPr>
          <w:ilvl w:val="1"/>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Longer-term reform factoring in the changing energy landscape. Too early to launch an S</w:t>
      </w:r>
      <w:r>
        <w:rPr>
          <w:rFonts w:ascii="Arial" w:hAnsi="Arial" w:cs="Arial"/>
          <w:b w:val="0"/>
          <w:color w:val="auto"/>
          <w:sz w:val="24"/>
          <w:szCs w:val="24"/>
          <w:bdr w:val="none" w:sz="0" w:space="0" w:color="auto" w:frame="1"/>
        </w:rPr>
        <w:t xml:space="preserve">ignificant </w:t>
      </w:r>
      <w:r w:rsidRPr="00EA64E5">
        <w:rPr>
          <w:rFonts w:ascii="Arial" w:hAnsi="Arial" w:cs="Arial"/>
          <w:b w:val="0"/>
          <w:color w:val="auto"/>
          <w:sz w:val="24"/>
          <w:szCs w:val="24"/>
          <w:bdr w:val="none" w:sz="0" w:space="0" w:color="auto" w:frame="1"/>
        </w:rPr>
        <w:t>C</w:t>
      </w:r>
      <w:r>
        <w:rPr>
          <w:rFonts w:ascii="Arial" w:hAnsi="Arial" w:cs="Arial"/>
          <w:b w:val="0"/>
          <w:color w:val="auto"/>
          <w:sz w:val="24"/>
          <w:szCs w:val="24"/>
          <w:bdr w:val="none" w:sz="0" w:space="0" w:color="auto" w:frame="1"/>
        </w:rPr>
        <w:t xml:space="preserve">ode </w:t>
      </w:r>
      <w:r w:rsidRPr="00EA64E5">
        <w:rPr>
          <w:rFonts w:ascii="Arial" w:hAnsi="Arial" w:cs="Arial"/>
          <w:b w:val="0"/>
          <w:color w:val="auto"/>
          <w:sz w:val="24"/>
          <w:szCs w:val="24"/>
          <w:bdr w:val="none" w:sz="0" w:space="0" w:color="auto" w:frame="1"/>
        </w:rPr>
        <w:t>R</w:t>
      </w:r>
      <w:r>
        <w:rPr>
          <w:rFonts w:ascii="Arial" w:hAnsi="Arial" w:cs="Arial"/>
          <w:b w:val="0"/>
          <w:color w:val="auto"/>
          <w:sz w:val="24"/>
          <w:szCs w:val="24"/>
          <w:bdr w:val="none" w:sz="0" w:space="0" w:color="auto" w:frame="1"/>
        </w:rPr>
        <w:t>eview</w:t>
      </w:r>
      <w:r w:rsidRPr="00EA64E5">
        <w:rPr>
          <w:rFonts w:ascii="Arial" w:hAnsi="Arial" w:cs="Arial"/>
          <w:b w:val="0"/>
          <w:color w:val="auto"/>
          <w:sz w:val="24"/>
          <w:szCs w:val="24"/>
          <w:bdr w:val="none" w:sz="0" w:space="0" w:color="auto" w:frame="1"/>
        </w:rPr>
        <w:t xml:space="preserve"> today but may be needed in future.</w:t>
      </w:r>
    </w:p>
    <w:p w14:paraId="15FD4AAE" w14:textId="295739A5" w:rsidR="00EA64E5" w:rsidRPr="00425940" w:rsidRDefault="00425940" w:rsidP="00EA64E5">
      <w:pPr>
        <w:pStyle w:val="Style11"/>
        <w:jc w:val="both"/>
        <w:rPr>
          <w:rFonts w:eastAsia="Times New Roman"/>
          <w:b w:val="0"/>
          <w:bCs/>
          <w:color w:val="auto"/>
          <w:sz w:val="24"/>
          <w:szCs w:val="24"/>
        </w:rPr>
      </w:pPr>
      <w:commentRangeStart w:id="56"/>
      <w:commentRangeStart w:id="57"/>
      <w:commentRangeStart w:id="58"/>
      <w:commentRangeStart w:id="59"/>
      <w:r>
        <w:rPr>
          <w:rFonts w:eastAsia="Times New Roman"/>
          <w:b w:val="0"/>
          <w:bCs/>
          <w:color w:val="auto"/>
          <w:sz w:val="24"/>
          <w:szCs w:val="24"/>
        </w:rPr>
        <w:t xml:space="preserve">At this stage, there is no impact on CMP375 or CMP315 as the </w:t>
      </w:r>
      <w:r w:rsidRPr="00425940">
        <w:rPr>
          <w:rFonts w:eastAsia="Times New Roman"/>
          <w:b w:val="0"/>
          <w:bCs/>
          <w:color w:val="auto"/>
          <w:sz w:val="24"/>
          <w:szCs w:val="24"/>
        </w:rPr>
        <w:t>scope of the TNUoS Taskforc</w:t>
      </w:r>
      <w:r>
        <w:rPr>
          <w:rFonts w:eastAsia="Times New Roman"/>
          <w:b w:val="0"/>
          <w:bCs/>
          <w:color w:val="auto"/>
          <w:sz w:val="24"/>
          <w:szCs w:val="24"/>
        </w:rPr>
        <w:t xml:space="preserve">e is not yet formalised; however there </w:t>
      </w:r>
      <w:r w:rsidRPr="00425940">
        <w:rPr>
          <w:rFonts w:eastAsia="Times New Roman"/>
          <w:b w:val="0"/>
          <w:bCs/>
          <w:color w:val="auto"/>
          <w:sz w:val="24"/>
          <w:szCs w:val="24"/>
        </w:rPr>
        <w:t>is a need to avoid duplication/working at cross-purpose</w:t>
      </w:r>
      <w:r>
        <w:rPr>
          <w:rFonts w:eastAsia="Times New Roman"/>
          <w:b w:val="0"/>
          <w:bCs/>
          <w:color w:val="auto"/>
          <w:sz w:val="24"/>
          <w:szCs w:val="24"/>
        </w:rPr>
        <w:t xml:space="preserve">. </w:t>
      </w:r>
      <w:r w:rsidRPr="00425940">
        <w:rPr>
          <w:rFonts w:eastAsia="Times New Roman"/>
          <w:b w:val="0"/>
          <w:bCs/>
          <w:color w:val="auto"/>
          <w:sz w:val="24"/>
          <w:szCs w:val="24"/>
        </w:rPr>
        <w:t>The general view of the Workgroup to proceed as soon as possible to Workgroup Consultation even if there is a risk that at least some of the scope could be caught in the scope of the TNUoS Taskforc</w:t>
      </w:r>
      <w:r>
        <w:rPr>
          <w:rFonts w:eastAsia="Times New Roman"/>
          <w:b w:val="0"/>
          <w:bCs/>
          <w:color w:val="auto"/>
          <w:sz w:val="24"/>
          <w:szCs w:val="24"/>
        </w:rPr>
        <w:t>e</w:t>
      </w:r>
      <w:commentRangeEnd w:id="56"/>
      <w:commentRangeEnd w:id="57"/>
      <w:del w:id="60" w:author="Musaka(ESO), Sally" w:date="2022-04-07T09:28:00Z">
        <w:r>
          <w:rPr>
            <w:rFonts w:eastAsia="Times New Roman"/>
            <w:b w:val="0"/>
            <w:bCs/>
            <w:color w:val="auto"/>
            <w:sz w:val="24"/>
            <w:szCs w:val="24"/>
          </w:rPr>
          <w:delText>.</w:delText>
        </w:r>
      </w:del>
      <w:r w:rsidR="00B620BF">
        <w:rPr>
          <w:rStyle w:val="CommentReference"/>
          <w:rFonts w:ascii="Arial" w:eastAsia="Times New Roman" w:hAnsi="Arial" w:cs="Times New Roman"/>
          <w:b w:val="0"/>
          <w:color w:val="auto"/>
          <w:lang w:eastAsia="en-GB"/>
        </w:rPr>
        <w:commentReference w:id="56"/>
      </w:r>
      <w:r w:rsidR="00BE7937">
        <w:rPr>
          <w:rStyle w:val="CommentReference"/>
          <w:rFonts w:ascii="Arial" w:eastAsia="Times New Roman" w:hAnsi="Arial" w:cs="Times New Roman"/>
          <w:b w:val="0"/>
          <w:color w:val="auto"/>
          <w:lang w:eastAsia="en-GB"/>
        </w:rPr>
        <w:commentReference w:id="57"/>
      </w:r>
      <w:ins w:id="61" w:author="Musaka(ESO), Sally" w:date="2022-04-07T09:28:00Z">
        <w:r>
          <w:rPr>
            <w:rFonts w:eastAsia="Times New Roman"/>
            <w:b w:val="0"/>
            <w:bCs/>
            <w:color w:val="auto"/>
            <w:sz w:val="24"/>
            <w:szCs w:val="24"/>
          </w:rPr>
          <w:t>.</w:t>
        </w:r>
        <w:commentRangeEnd w:id="58"/>
        <w:r w:rsidR="00DF52F8">
          <w:rPr>
            <w:rStyle w:val="CommentReference"/>
            <w:rFonts w:ascii="Arial" w:eastAsia="Times New Roman" w:hAnsi="Arial" w:cs="Times New Roman"/>
            <w:b w:val="0"/>
            <w:color w:val="auto"/>
            <w:lang w:eastAsia="en-GB"/>
          </w:rPr>
          <w:commentReference w:id="58"/>
        </w:r>
      </w:ins>
      <w:commentRangeEnd w:id="59"/>
      <w:r w:rsidR="00F83B5E">
        <w:rPr>
          <w:rStyle w:val="CommentReference"/>
          <w:rFonts w:ascii="Arial" w:eastAsia="Times New Roman" w:hAnsi="Arial" w:cs="Times New Roman"/>
          <w:b w:val="0"/>
          <w:color w:val="auto"/>
          <w:lang w:eastAsia="en-GB"/>
        </w:rPr>
        <w:commentReference w:id="59"/>
      </w:r>
    </w:p>
    <w:p w14:paraId="2587E388" w14:textId="58430018" w:rsidR="00EA64E5" w:rsidRPr="00EA64E5" w:rsidRDefault="00EA64E5" w:rsidP="00EA64E5">
      <w:pPr>
        <w:pStyle w:val="Style11"/>
        <w:jc w:val="both"/>
        <w:rPr>
          <w:rFonts w:ascii="Arial" w:hAnsi="Arial" w:cs="Arial"/>
          <w:bCs/>
          <w:color w:val="auto"/>
          <w:sz w:val="24"/>
          <w:szCs w:val="24"/>
          <w:bdr w:val="none" w:sz="0" w:space="0" w:color="auto" w:frame="1"/>
        </w:rPr>
      </w:pPr>
      <w:r>
        <w:rPr>
          <w:rFonts w:ascii="Arial" w:hAnsi="Arial" w:cs="Arial"/>
          <w:bCs/>
          <w:color w:val="auto"/>
          <w:sz w:val="24"/>
          <w:szCs w:val="24"/>
          <w:bdr w:val="none" w:sz="0" w:space="0" w:color="auto" w:frame="1"/>
        </w:rPr>
        <w:t>EBR</w:t>
      </w:r>
    </w:p>
    <w:p w14:paraId="08550CBB" w14:textId="6C73AC74" w:rsidR="00EE7AE4" w:rsidRPr="00EE7AE4" w:rsidRDefault="00EE7AE4" w:rsidP="00EE7AE4">
      <w:pPr>
        <w:pStyle w:val="Style11"/>
        <w:jc w:val="both"/>
        <w:rPr>
          <w:rStyle w:val="normaltextrun"/>
          <w:rFonts w:ascii="Arial" w:hAnsi="Arial" w:cs="Arial"/>
          <w:b w:val="0"/>
          <w:color w:val="000000"/>
          <w:sz w:val="24"/>
          <w:szCs w:val="24"/>
          <w:bdr w:val="none" w:sz="0" w:space="0" w:color="auto" w:frame="1"/>
        </w:rPr>
      </w:pPr>
      <w:r w:rsidRPr="00EE7AE4">
        <w:rPr>
          <w:rStyle w:val="normaltextrun"/>
          <w:rFonts w:ascii="Arial" w:hAnsi="Arial" w:cs="Arial"/>
          <w:b w:val="0"/>
          <w:color w:val="000000"/>
          <w:sz w:val="24"/>
          <w:szCs w:val="24"/>
          <w:bdr w:val="none" w:sz="0" w:space="0" w:color="auto" w:frame="1"/>
        </w:rPr>
        <w:t>This modification has no interactions with EBR Article 18 Terms and Conditions. </w:t>
      </w:r>
    </w:p>
    <w:p w14:paraId="2CBD26C4" w14:textId="77777777" w:rsidR="00E6107E" w:rsidRDefault="00E6107E" w:rsidP="00FC7012"/>
    <w:p w14:paraId="6F850312" w14:textId="0D1E1B17" w:rsidR="00740090" w:rsidRPr="00E6107E" w:rsidRDefault="00740090" w:rsidP="00FC7012">
      <w:pPr>
        <w:rPr>
          <w:b/>
        </w:rPr>
      </w:pPr>
    </w:p>
    <w:p w14:paraId="3F1B4761" w14:textId="77777777" w:rsidR="00043548" w:rsidRPr="005603D9" w:rsidRDefault="00043548" w:rsidP="00043548">
      <w:pPr>
        <w:pStyle w:val="CA2"/>
      </w:pPr>
      <w:bookmarkStart w:id="62" w:name="_Toc100002372"/>
      <w:r w:rsidRPr="005603D9">
        <w:lastRenderedPageBreak/>
        <w:t>What is the issue?</w:t>
      </w:r>
      <w:bookmarkEnd w:id="40"/>
      <w:bookmarkEnd w:id="62"/>
    </w:p>
    <w:bookmarkStart w:id="63" w:name="_Why_change?" w:displacedByCustomXml="next"/>
    <w:bookmarkEnd w:id="63" w:displacedByCustomXml="next"/>
    <w:bookmarkStart w:id="64" w:name="_Toc58482272" w:displacedByCustomXml="next"/>
    <w:sdt>
      <w:sdtPr>
        <w:id w:val="1923833450"/>
        <w:placeholder>
          <w:docPart w:val="D24DA331D13D4267AA3C3893D4588C72"/>
        </w:placeholder>
      </w:sdtPr>
      <w:sdtContent>
        <w:p w14:paraId="6C1D9851" w14:textId="77777777" w:rsidR="00F37DD4" w:rsidRDefault="00F37DD4" w:rsidP="00817137">
          <w:r>
            <w:t xml:space="preserve">CMP375 - </w:t>
          </w:r>
          <w:r w:rsidR="00817137">
            <w:t>As approved under CMP353, 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w:t>
          </w:r>
        </w:p>
        <w:p w14:paraId="53827A82" w14:textId="77777777" w:rsidR="00F37DD4" w:rsidRDefault="00F37DD4" w:rsidP="00817137"/>
        <w:p w14:paraId="4FA2BD78" w14:textId="77777777" w:rsidR="00F37DD4" w:rsidRPr="005603D9" w:rsidRDefault="00F37DD4" w:rsidP="00F37DD4">
          <w:pPr>
            <w:jc w:val="both"/>
          </w:pPr>
          <w:r w:rsidRPr="006530B4">
            <w:t>The issue identified by CMP315 is related but specifically seeks to change the current approach (rather than the more fundamental review that CMP375 has been raised to look at) and specifically the inputs that currently go into the calculation of the EC and EFs</w:t>
          </w:r>
          <w:r>
            <w:t>.</w:t>
          </w:r>
        </w:p>
        <w:p w14:paraId="300220A4" w14:textId="46695F86" w:rsidR="00817137" w:rsidRPr="005603D9" w:rsidRDefault="00C144ED" w:rsidP="00817137"/>
      </w:sdtContent>
    </w:sdt>
    <w:p w14:paraId="5CAB0972" w14:textId="77777777" w:rsidR="00817137" w:rsidRDefault="00817137" w:rsidP="00817137"/>
    <w:p w14:paraId="2F9E4F03" w14:textId="2FFDA2CF" w:rsidR="00BE213C" w:rsidRDefault="00BE213C" w:rsidP="00BE213C">
      <w:pPr>
        <w:pStyle w:val="Heading2"/>
      </w:pPr>
      <w:bookmarkStart w:id="65" w:name="_Toc100002373"/>
      <w:r>
        <w:t>Why change?</w:t>
      </w:r>
      <w:bookmarkEnd w:id="65"/>
    </w:p>
    <w:p w14:paraId="305BB18C" w14:textId="18C22454" w:rsidR="004C2E5F" w:rsidRDefault="004C2E5F" w:rsidP="004C2E5F"/>
    <w:p w14:paraId="4086140C" w14:textId="6A07CDF5" w:rsidR="00DB6C80" w:rsidRDefault="00DB6C80" w:rsidP="00DB6C80">
      <w:pPr>
        <w:jc w:val="both"/>
        <w:rPr>
          <w:rFonts w:eastAsia="Times New Roman"/>
        </w:rPr>
      </w:pPr>
      <w:r>
        <w:rPr>
          <w:rFonts w:eastAsia="Times New Roman"/>
        </w:rPr>
        <w:t xml:space="preserve">The </w:t>
      </w:r>
      <w:r w:rsidR="009D16F4">
        <w:rPr>
          <w:rFonts w:eastAsia="Times New Roman"/>
        </w:rPr>
        <w:t>EC</w:t>
      </w:r>
      <w:r>
        <w:rPr>
          <w:rFonts w:eastAsia="Times New Roman"/>
        </w:rPr>
        <w:t xml:space="preserve">, which is an input to the TNUoS charging methodology, reflects the annuitized £/MW/km cost of 400kV overhead line and acts as a multiplier to the ‘nodal’ TNUoS prices (the relative costs of adding 1MW of generation at each point on the network, or ‘node’). The </w:t>
      </w:r>
      <w:r w:rsidR="000724B9">
        <w:rPr>
          <w:rFonts w:eastAsia="Times New Roman"/>
        </w:rPr>
        <w:t>EC</w:t>
      </w:r>
      <w:r>
        <w:rPr>
          <w:rFonts w:eastAsia="Times New Roman"/>
        </w:rPr>
        <w:t xml:space="preserve"> directly affects the locational signals that users face and </w:t>
      </w:r>
    </w:p>
    <w:p w14:paraId="72BBD5BD" w14:textId="77777777" w:rsidR="00DB6C80" w:rsidRDefault="00DB6C80" w:rsidP="00DB6C80">
      <w:pPr>
        <w:jc w:val="both"/>
        <w:rPr>
          <w:rFonts w:eastAsia="Times New Roman"/>
        </w:rPr>
      </w:pPr>
    </w:p>
    <w:p w14:paraId="2B03BB82" w14:textId="77777777" w:rsidR="00DB6C80" w:rsidRPr="004E6955" w:rsidRDefault="00DB6C80" w:rsidP="00F81EA8">
      <w:pPr>
        <w:numPr>
          <w:ilvl w:val="1"/>
          <w:numId w:val="4"/>
        </w:numPr>
        <w:spacing w:line="240" w:lineRule="auto"/>
        <w:jc w:val="both"/>
        <w:textAlignment w:val="baseline"/>
        <w:rPr>
          <w:rFonts w:cs="Arial"/>
          <w:iCs/>
        </w:rPr>
      </w:pPr>
      <w:r w:rsidRPr="004E6955">
        <w:rPr>
          <w:rFonts w:cs="Arial"/>
          <w:iCs/>
        </w:rPr>
        <w:t>High EC values create a sharp locational signal – i.e. increase the strength of the locational price signal.</w:t>
      </w:r>
    </w:p>
    <w:p w14:paraId="493D29D7" w14:textId="487511A3" w:rsidR="00DB6C80" w:rsidRPr="004E6955" w:rsidRDefault="00DB6C80" w:rsidP="00F81EA8">
      <w:pPr>
        <w:numPr>
          <w:ilvl w:val="2"/>
          <w:numId w:val="4"/>
        </w:numPr>
        <w:spacing w:line="240" w:lineRule="auto"/>
        <w:jc w:val="both"/>
        <w:textAlignment w:val="baseline"/>
        <w:rPr>
          <w:rFonts w:cs="Arial"/>
          <w:iCs/>
        </w:rPr>
      </w:pPr>
      <w:r w:rsidRPr="004E6955">
        <w:rPr>
          <w:rFonts w:cs="Arial"/>
          <w:iCs/>
        </w:rPr>
        <w:t xml:space="preserve">Makes TNUoS charges higher in more expensive zones and </w:t>
      </w:r>
      <w:r w:rsidR="00716FCC">
        <w:rPr>
          <w:rFonts w:cs="Arial"/>
          <w:iCs/>
        </w:rPr>
        <w:t>more negative</w:t>
      </w:r>
      <w:r w:rsidRPr="004E6955">
        <w:rPr>
          <w:rFonts w:cs="Arial"/>
          <w:iCs/>
        </w:rPr>
        <w:t xml:space="preserve"> in cheaper zones</w:t>
      </w:r>
    </w:p>
    <w:p w14:paraId="4A7AFF1D" w14:textId="77777777" w:rsidR="00DB6C80" w:rsidRPr="004E6955" w:rsidRDefault="00DB6C80" w:rsidP="00F81EA8">
      <w:pPr>
        <w:numPr>
          <w:ilvl w:val="1"/>
          <w:numId w:val="4"/>
        </w:numPr>
        <w:spacing w:line="240" w:lineRule="auto"/>
        <w:jc w:val="both"/>
        <w:textAlignment w:val="baseline"/>
        <w:rPr>
          <w:rFonts w:cs="Arial"/>
          <w:iCs/>
        </w:rPr>
      </w:pPr>
      <w:r w:rsidRPr="004E6955">
        <w:rPr>
          <w:rFonts w:cs="Arial"/>
          <w:iCs/>
        </w:rPr>
        <w:t>Low EC values do the opposite</w:t>
      </w:r>
    </w:p>
    <w:p w14:paraId="5FEE5FAC" w14:textId="79BD4800" w:rsidR="000724B9" w:rsidRPr="004E6955" w:rsidRDefault="000724B9" w:rsidP="00F81EA8">
      <w:pPr>
        <w:numPr>
          <w:ilvl w:val="1"/>
          <w:numId w:val="4"/>
        </w:numPr>
        <w:spacing w:line="240" w:lineRule="auto"/>
        <w:jc w:val="both"/>
        <w:textAlignment w:val="baseline"/>
        <w:rPr>
          <w:rFonts w:cs="Arial"/>
          <w:iCs/>
        </w:rPr>
      </w:pPr>
      <w:r>
        <w:rPr>
          <w:rFonts w:cs="Arial"/>
          <w:iCs/>
        </w:rPr>
        <w:t xml:space="preserve">If the </w:t>
      </w:r>
      <w:r>
        <w:t>EC was zero, all the locational charges would be zero</w:t>
      </w:r>
    </w:p>
    <w:p w14:paraId="6B99C57D" w14:textId="77777777" w:rsidR="00DB6C80" w:rsidRDefault="00DB6C80" w:rsidP="00DB6C80">
      <w:pPr>
        <w:jc w:val="both"/>
        <w:rPr>
          <w:rFonts w:eastAsia="Times New Roman"/>
        </w:rPr>
      </w:pPr>
    </w:p>
    <w:p w14:paraId="053A30F8" w14:textId="07DD274A" w:rsidR="00DB6C80" w:rsidRDefault="00DB6C80" w:rsidP="009D16F4">
      <w:pPr>
        <w:jc w:val="both"/>
        <w:rPr>
          <w:rFonts w:eastAsia="Times New Roman"/>
          <w:sz w:val="22"/>
        </w:rPr>
      </w:pPr>
      <w:r>
        <w:rPr>
          <w:rFonts w:eastAsia="Times New Roman"/>
        </w:rPr>
        <w:t>The E</w:t>
      </w:r>
      <w:r w:rsidR="009D16F4">
        <w:rPr>
          <w:rFonts w:eastAsia="Times New Roman"/>
        </w:rPr>
        <w:t>C</w:t>
      </w:r>
      <w:r>
        <w:rPr>
          <w:rFonts w:eastAsia="Times New Roman"/>
        </w:rPr>
        <w:t xml:space="preserve"> is currently set at the start of each Price Control period and </w:t>
      </w:r>
      <w:commentRangeStart w:id="66"/>
      <w:r w:rsidR="001C74E4">
        <w:rPr>
          <w:rFonts w:eastAsia="Times New Roman"/>
        </w:rPr>
        <w:t xml:space="preserve">has been (until </w:t>
      </w:r>
      <w:hyperlink r:id="rId23" w:history="1">
        <w:r w:rsidR="008F39EA" w:rsidRPr="0079750C">
          <w:rPr>
            <w:rStyle w:val="Hyperlink"/>
            <w:rFonts w:eastAsia="Times New Roman"/>
          </w:rPr>
          <w:t>CMP353</w:t>
        </w:r>
      </w:hyperlink>
      <w:r w:rsidR="001C74E4">
        <w:rPr>
          <w:rFonts w:eastAsia="Times New Roman"/>
        </w:rPr>
        <w:t xml:space="preserve"> decision explained below)</w:t>
      </w:r>
      <w:r>
        <w:rPr>
          <w:rFonts w:eastAsia="Times New Roman"/>
        </w:rPr>
        <w:t xml:space="preserve"> based on projects built in the previous </w:t>
      </w:r>
      <w:commentRangeStart w:id="67"/>
      <w:commentRangeStart w:id="68"/>
      <w:commentRangeStart w:id="69"/>
      <w:r w:rsidR="00524EB7">
        <w:rPr>
          <w:rFonts w:eastAsia="Times New Roman"/>
        </w:rPr>
        <w:t>10</w:t>
      </w:r>
      <w:commentRangeEnd w:id="67"/>
      <w:r w:rsidR="002F4920">
        <w:rPr>
          <w:rStyle w:val="CommentReference"/>
          <w:rFonts w:ascii="Arial" w:eastAsia="Times New Roman" w:hAnsi="Arial" w:cs="Times New Roman"/>
          <w:lang w:eastAsia="en-GB"/>
        </w:rPr>
        <w:commentReference w:id="67"/>
      </w:r>
      <w:commentRangeEnd w:id="68"/>
      <w:r w:rsidR="001C74E4">
        <w:rPr>
          <w:rStyle w:val="CommentReference"/>
          <w:rFonts w:ascii="Arial" w:eastAsia="Times New Roman" w:hAnsi="Arial" w:cs="Times New Roman"/>
          <w:lang w:eastAsia="en-GB"/>
        </w:rPr>
        <w:commentReference w:id="68"/>
      </w:r>
      <w:commentRangeEnd w:id="69"/>
      <w:r w:rsidR="002B78D0">
        <w:rPr>
          <w:rStyle w:val="CommentReference"/>
          <w:rFonts w:ascii="Arial" w:eastAsia="Times New Roman" w:hAnsi="Arial" w:cs="Times New Roman"/>
          <w:lang w:eastAsia="en-GB"/>
        </w:rPr>
        <w:commentReference w:id="69"/>
      </w:r>
      <w:r w:rsidR="00524EB7">
        <w:rPr>
          <w:rFonts w:eastAsia="Times New Roman"/>
        </w:rPr>
        <w:t xml:space="preserve"> years</w:t>
      </w:r>
      <w:commentRangeEnd w:id="66"/>
      <w:r w:rsidR="001C74E4">
        <w:rPr>
          <w:rStyle w:val="CommentReference"/>
          <w:rFonts w:ascii="Arial" w:eastAsia="Times New Roman" w:hAnsi="Arial" w:cs="Times New Roman"/>
          <w:lang w:eastAsia="en-GB"/>
        </w:rPr>
        <w:commentReference w:id="66"/>
      </w:r>
      <w:r>
        <w:rPr>
          <w:rFonts w:eastAsia="Times New Roman"/>
        </w:rPr>
        <w:t>. It is then adjusted for inflation in each year of the Price Control period.</w:t>
      </w:r>
    </w:p>
    <w:p w14:paraId="24754495" w14:textId="77777777" w:rsidR="00DB6C80" w:rsidRDefault="00DB6C80" w:rsidP="009D16F4">
      <w:pPr>
        <w:jc w:val="both"/>
        <w:rPr>
          <w:rFonts w:eastAsia="Times New Roman"/>
        </w:rPr>
      </w:pPr>
    </w:p>
    <w:p w14:paraId="24E431D6" w14:textId="00238B3B" w:rsidR="00EE7AE4" w:rsidRDefault="00EE7AE4" w:rsidP="009D16F4">
      <w:pPr>
        <w:jc w:val="both"/>
      </w:pPr>
      <w:r>
        <w:t xml:space="preserve">The GB electricity system is undergoing significant change as it adapts to the challenges of net zero.  </w:t>
      </w:r>
      <w:r w:rsidR="009D16F4">
        <w:t xml:space="preserve">The </w:t>
      </w:r>
      <w:r>
        <w:t xml:space="preserve">methodology underpinning the locational signal for TNUoS charges </w:t>
      </w:r>
      <w:r w:rsidR="009D16F4">
        <w:t xml:space="preserve">needs to be </w:t>
      </w:r>
      <w:r>
        <w:t xml:space="preserve">robust and consider the changing nature of developments on the NETS compared to when the arrangements were introduced. The EC and EF currently used within the calculation of TNUoS tariffs </w:t>
      </w:r>
      <w:r w:rsidR="00524EB7">
        <w:t>are currently calculated based on</w:t>
      </w:r>
      <w:r>
        <w:t xml:space="preserve"> a </w:t>
      </w:r>
      <w:r w:rsidR="007F23C4">
        <w:t xml:space="preserve">very </w:t>
      </w:r>
      <w:r>
        <w:t xml:space="preserve">limited scope of development to </w:t>
      </w:r>
      <w:r w:rsidR="00524EB7">
        <w:t xml:space="preserve">the </w:t>
      </w:r>
      <w:r w:rsidR="009D16F4">
        <w:t>NETS</w:t>
      </w:r>
      <w:r>
        <w:t xml:space="preserve">. As the nature of </w:t>
      </w:r>
      <w:r w:rsidR="004C2E5F">
        <w:t xml:space="preserve">NETS </w:t>
      </w:r>
      <w:r>
        <w:t>development and investment has changed over time</w:t>
      </w:r>
      <w:r w:rsidR="004C2E5F">
        <w:rPr>
          <w:rStyle w:val="FootnoteReference"/>
        </w:rPr>
        <w:footnoteReference w:id="2"/>
      </w:r>
      <w:r>
        <w:t xml:space="preserve"> the number of projects eligible for consideration within calculation of the EC and EFs have shrunk.  This means that the</w:t>
      </w:r>
      <w:r w:rsidR="00241786">
        <w:t xml:space="preserve"> development</w:t>
      </w:r>
      <w:r>
        <w:t xml:space="preserve"> of the </w:t>
      </w:r>
      <w:r w:rsidR="009D16F4">
        <w:t>NETS</w:t>
      </w:r>
      <w:r>
        <w:t xml:space="preserve"> may not be accurately captured within the previous calculations and reverting to the prior methodology would not be suitable.</w:t>
      </w:r>
    </w:p>
    <w:p w14:paraId="68F26FC4" w14:textId="37B6A884" w:rsidR="004C2E5F" w:rsidRDefault="004C2E5F" w:rsidP="009D16F4">
      <w:pPr>
        <w:jc w:val="both"/>
      </w:pPr>
    </w:p>
    <w:p w14:paraId="41D4BB3B" w14:textId="30F1FC01" w:rsidR="00DB6C80" w:rsidRDefault="00DB6C80" w:rsidP="00DB6C80">
      <w:pPr>
        <w:jc w:val="both"/>
        <w:rPr>
          <w:rFonts w:eastAsia="Times New Roman"/>
        </w:rPr>
      </w:pPr>
      <w:r>
        <w:rPr>
          <w:rFonts w:eastAsia="Times New Roman"/>
        </w:rPr>
        <w:t xml:space="preserve">Due to a lower number of built projects in RIIO-1 and the relatively high cost of these in comparison to the projects in previous periods, </w:t>
      </w:r>
      <w:r w:rsidR="009D16F4">
        <w:rPr>
          <w:rFonts w:eastAsia="Times New Roman"/>
        </w:rPr>
        <w:t>the EC</w:t>
      </w:r>
      <w:r>
        <w:rPr>
          <w:rFonts w:eastAsia="Times New Roman"/>
        </w:rPr>
        <w:t xml:space="preserve"> </w:t>
      </w:r>
      <w:r w:rsidR="009E700A">
        <w:rPr>
          <w:rFonts w:eastAsia="Times New Roman"/>
        </w:rPr>
        <w:t xml:space="preserve">would have </w:t>
      </w:r>
      <w:r>
        <w:rPr>
          <w:rFonts w:eastAsia="Times New Roman"/>
        </w:rPr>
        <w:t xml:space="preserve">increased significantly.  Therefore, the ESO raised </w:t>
      </w:r>
      <w:hyperlink r:id="rId24" w:history="1">
        <w:r w:rsidRPr="0079750C">
          <w:rPr>
            <w:rStyle w:val="Hyperlink"/>
            <w:rFonts w:eastAsia="Times New Roman"/>
          </w:rPr>
          <w:t>CMP353</w:t>
        </w:r>
      </w:hyperlink>
      <w:r>
        <w:rPr>
          <w:rFonts w:eastAsia="Times New Roman"/>
        </w:rPr>
        <w:t xml:space="preserve"> to maintain the locational signal at the start of the RIIO-2 period at the RIIO-1 value plus relevant inflation in each charging year until such </w:t>
      </w:r>
      <w:r>
        <w:rPr>
          <w:rFonts w:eastAsia="Times New Roman"/>
        </w:rPr>
        <w:lastRenderedPageBreak/>
        <w:t xml:space="preserve">time as the effect of any change in the locational signal can be better understood. Ofgem </w:t>
      </w:r>
      <w:hyperlink r:id="rId25" w:history="1">
        <w:r w:rsidRPr="000E408C">
          <w:rPr>
            <w:rStyle w:val="Hyperlink"/>
            <w:rFonts w:eastAsia="Times New Roman"/>
          </w:rPr>
          <w:t>approved CMP353</w:t>
        </w:r>
      </w:hyperlink>
      <w:r>
        <w:rPr>
          <w:rFonts w:eastAsia="Times New Roman"/>
        </w:rPr>
        <w:t xml:space="preserve"> on 2 December 2020 and this was implemented on 1 April 2021.</w:t>
      </w:r>
    </w:p>
    <w:p w14:paraId="3CAA7C90" w14:textId="5FBF8245" w:rsidR="009D16F4" w:rsidRDefault="00DB6C80" w:rsidP="009D16F4">
      <w:pPr>
        <w:jc w:val="both"/>
        <w:rPr>
          <w:ins w:id="70" w:author="Steward, Tom" w:date="2022-04-06T16:04:00Z"/>
          <w:rFonts w:eastAsia="Times New Roman"/>
        </w:rPr>
      </w:pPr>
      <w:r>
        <w:rPr>
          <w:rFonts w:eastAsia="Times New Roman"/>
        </w:rPr>
        <w:br/>
        <w:t>The CMP353 decision letter also asked the ESO to look at a broader review of the Expansion Constant. CMP375 has been raised to cover this.</w:t>
      </w:r>
      <w:r w:rsidR="00EE7AE4">
        <w:rPr>
          <w:rFonts w:eastAsia="Times New Roman"/>
        </w:rPr>
        <w:t xml:space="preserve"> </w:t>
      </w:r>
      <w:r>
        <w:rPr>
          <w:rFonts w:eastAsia="Times New Roman"/>
        </w:rPr>
        <w:br/>
        <w:t>There is an existing related Modification, CMP315, that</w:t>
      </w:r>
      <w:r>
        <w:rPr>
          <w:rFonts w:eastAsia="Times New Roman"/>
          <w:shd w:val="clear" w:color="auto" w:fill="FFFFFF"/>
        </w:rPr>
        <w:t> “seeks to review how the expansion constant is determined such that it best reflects the costs involved”</w:t>
      </w:r>
      <w:r>
        <w:rPr>
          <w:rFonts w:eastAsia="Times New Roman"/>
        </w:rPr>
        <w:t xml:space="preserve"> and was raised </w:t>
      </w:r>
      <w:r w:rsidR="00EE7AE4">
        <w:rPr>
          <w:rFonts w:eastAsia="Times New Roman"/>
        </w:rPr>
        <w:t>on 16 April 2019</w:t>
      </w:r>
      <w:r>
        <w:rPr>
          <w:rFonts w:eastAsia="Times New Roman"/>
        </w:rPr>
        <w:t xml:space="preserve">. There is interaction between CMP315 and CMP375 but amalgamation under </w:t>
      </w:r>
      <w:r w:rsidRPr="004170E3">
        <w:rPr>
          <w:rFonts w:eastAsia="Times New Roman"/>
        </w:rPr>
        <w:t>CUSC</w:t>
      </w:r>
      <w:r w:rsidR="004170E3" w:rsidRPr="004170E3">
        <w:rPr>
          <w:rFonts w:eastAsia="Times New Roman"/>
        </w:rPr>
        <w:t xml:space="preserve"> 8.19.3</w:t>
      </w:r>
      <w:r w:rsidR="004170E3">
        <w:rPr>
          <w:rStyle w:val="FootnoteReference"/>
          <w:rFonts w:eastAsia="Times New Roman"/>
        </w:rPr>
        <w:footnoteReference w:id="3"/>
      </w:r>
      <w:r w:rsidRPr="004170E3">
        <w:rPr>
          <w:rFonts w:eastAsia="Times New Roman"/>
        </w:rPr>
        <w:t xml:space="preserve"> has not</w:t>
      </w:r>
      <w:r>
        <w:rPr>
          <w:rFonts w:eastAsia="Times New Roman"/>
        </w:rPr>
        <w:t xml:space="preserve"> currently been sought.</w:t>
      </w:r>
      <w:bookmarkStart w:id="71" w:name="_Toc58837632"/>
    </w:p>
    <w:p w14:paraId="583B003E" w14:textId="24E1AF93" w:rsidR="00241786" w:rsidRDefault="00241786" w:rsidP="009D16F4">
      <w:pPr>
        <w:jc w:val="both"/>
        <w:rPr>
          <w:ins w:id="72" w:author="Steward, Tom" w:date="2022-04-06T16:04:00Z"/>
          <w:rFonts w:eastAsia="Times New Roman"/>
        </w:rPr>
      </w:pPr>
    </w:p>
    <w:p w14:paraId="01196D0D" w14:textId="74D199C1" w:rsidR="00241786" w:rsidRDefault="00241786" w:rsidP="009D16F4">
      <w:pPr>
        <w:jc w:val="both"/>
        <w:rPr>
          <w:ins w:id="73" w:author="Musaka(ESO), Sally" w:date="2022-04-07T09:28:00Z"/>
          <w:rFonts w:eastAsia="Times New Roman"/>
        </w:rPr>
      </w:pPr>
      <w:ins w:id="74" w:author="Steward, Tom" w:date="2022-04-06T16:04:00Z">
        <w:r>
          <w:rPr>
            <w:rFonts w:eastAsia="Times New Roman"/>
          </w:rPr>
          <w:t xml:space="preserve">For the avoidance of doubt, if </w:t>
        </w:r>
      </w:ins>
      <w:r w:rsidR="00C144ED">
        <w:rPr>
          <w:rFonts w:eastAsia="Times New Roman"/>
        </w:rPr>
        <w:t>n</w:t>
      </w:r>
      <w:ins w:id="75" w:author="Paul Mullen" w:date="2022-04-07T09:49:00Z">
        <w:r w:rsidR="00873FBF">
          <w:rPr>
            <w:rFonts w:eastAsia="Times New Roman"/>
          </w:rPr>
          <w:t xml:space="preserve">either </w:t>
        </w:r>
      </w:ins>
      <w:ins w:id="76" w:author="Steward, Tom" w:date="2022-04-06T16:04:00Z">
        <w:r>
          <w:rPr>
            <w:rFonts w:eastAsia="Times New Roman"/>
          </w:rPr>
          <w:t xml:space="preserve">CMP315 </w:t>
        </w:r>
      </w:ins>
      <w:r w:rsidR="00C144ED">
        <w:rPr>
          <w:rFonts w:eastAsia="Times New Roman"/>
        </w:rPr>
        <w:t xml:space="preserve">nor </w:t>
      </w:r>
      <w:ins w:id="77" w:author="Steward, Tom" w:date="2022-04-06T16:04:00Z">
        <w:r>
          <w:rPr>
            <w:rFonts w:eastAsia="Times New Roman"/>
          </w:rPr>
          <w:t xml:space="preserve">CMP375 were </w:t>
        </w:r>
      </w:ins>
      <w:ins w:id="78" w:author="Paul Mullen" w:date="2022-04-07T09:50:00Z">
        <w:r w:rsidR="00873FBF">
          <w:rPr>
            <w:rFonts w:eastAsia="Times New Roman"/>
          </w:rPr>
          <w:t>approved by Ofgem</w:t>
        </w:r>
      </w:ins>
      <w:ins w:id="79" w:author="Steward, Tom" w:date="2022-04-06T16:04:00Z">
        <w:del w:id="80" w:author="Paul Mullen" w:date="2022-04-07T09:50:00Z">
          <w:r w:rsidDel="00873FBF">
            <w:rPr>
              <w:rFonts w:eastAsia="Times New Roman"/>
            </w:rPr>
            <w:delText>both to be rejected</w:delText>
          </w:r>
        </w:del>
        <w:r>
          <w:rPr>
            <w:rFonts w:eastAsia="Times New Roman"/>
          </w:rPr>
          <w:t xml:space="preserve">, the current levels of EC would continue (continuing to be uplifted by </w:t>
        </w:r>
      </w:ins>
      <w:ins w:id="81" w:author="Steward, Tom" w:date="2022-04-06T16:05:00Z">
        <w:r>
          <w:rPr>
            <w:rFonts w:eastAsia="Times New Roman"/>
          </w:rPr>
          <w:t>inflation year-on-year).</w:t>
        </w:r>
      </w:ins>
    </w:p>
    <w:p w14:paraId="1D95B781" w14:textId="5E533FAC" w:rsidR="00043548" w:rsidRPr="005603D9" w:rsidRDefault="00043548" w:rsidP="00043548">
      <w:pPr>
        <w:pStyle w:val="CA3"/>
      </w:pPr>
      <w:bookmarkStart w:id="82" w:name="_Toc100002374"/>
      <w:r w:rsidRPr="005603D9">
        <w:t xml:space="preserve">What is the </w:t>
      </w:r>
      <w:r w:rsidR="005E3456">
        <w:t>s</w:t>
      </w:r>
      <w:r w:rsidRPr="005603D9">
        <w:t>olution?</w:t>
      </w:r>
      <w:bookmarkEnd w:id="71"/>
      <w:bookmarkEnd w:id="82"/>
      <w:bookmarkEnd w:id="64"/>
    </w:p>
    <w:p w14:paraId="520AE358" w14:textId="290B2E61" w:rsidR="004260ED" w:rsidRDefault="00DC39DC" w:rsidP="00CB25DC">
      <w:pPr>
        <w:pStyle w:val="Heading2"/>
      </w:pPr>
      <w:bookmarkStart w:id="83" w:name="_Toc100002375"/>
      <w:r>
        <w:t>Proposer’s solution</w:t>
      </w:r>
      <w:r w:rsidR="00832B0A">
        <w:t xml:space="preserve"> for CMP315 and CMP375</w:t>
      </w:r>
      <w:bookmarkEnd w:id="83"/>
    </w:p>
    <w:p w14:paraId="2CFF06F2" w14:textId="4EBA453C" w:rsidR="004170E3" w:rsidRDefault="004170E3" w:rsidP="004170E3"/>
    <w:p w14:paraId="2D6AED9E" w14:textId="243390FE" w:rsidR="00F37DD4" w:rsidRPr="009D6A4E" w:rsidRDefault="00F37DD4" w:rsidP="00337154">
      <w:pPr>
        <w:rPr>
          <w:b/>
          <w:bCs/>
          <w:u w:val="single"/>
        </w:rPr>
      </w:pPr>
      <w:r w:rsidRPr="009D6A4E">
        <w:rPr>
          <w:b/>
          <w:bCs/>
          <w:u w:val="single"/>
        </w:rPr>
        <w:t>For both CMP315 and CMP375</w:t>
      </w:r>
    </w:p>
    <w:p w14:paraId="694E2EA5" w14:textId="77777777" w:rsidR="00F37DD4" w:rsidRPr="009D6A4E" w:rsidRDefault="00F37DD4" w:rsidP="00337154">
      <w:pPr>
        <w:rPr>
          <w:b/>
          <w:bCs/>
        </w:rPr>
      </w:pPr>
    </w:p>
    <w:p w14:paraId="5AFEE809" w14:textId="569F040B" w:rsidR="004170E3" w:rsidRPr="004170E3" w:rsidRDefault="004170E3" w:rsidP="00337154">
      <w:commentRangeStart w:id="84"/>
      <w:commentRangeStart w:id="85"/>
      <w:r>
        <w:t xml:space="preserve">Extend the scope of works used in the calculation of the Expansion Constant to include </w:t>
      </w:r>
      <w:r w:rsidR="0001178B">
        <w:t xml:space="preserve">circuit reinforcement, </w:t>
      </w:r>
      <w:r>
        <w:t xml:space="preserve">non-circuit and Life </w:t>
      </w:r>
      <w:r w:rsidR="0001178B">
        <w:t>Extension works</w:t>
      </w:r>
      <w:r>
        <w:t>.</w:t>
      </w:r>
      <w:commentRangeEnd w:id="84"/>
      <w:r w:rsidR="00557F7F">
        <w:rPr>
          <w:rStyle w:val="CommentReference"/>
          <w:rFonts w:ascii="Arial" w:eastAsia="Times New Roman" w:hAnsi="Arial" w:cs="Times New Roman"/>
          <w:lang w:eastAsia="en-GB"/>
        </w:rPr>
        <w:commentReference w:id="84"/>
      </w:r>
      <w:commentRangeEnd w:id="85"/>
      <w:r w:rsidR="00D96C9C">
        <w:rPr>
          <w:rStyle w:val="CommentReference"/>
          <w:rFonts w:ascii="Arial" w:eastAsia="Times New Roman" w:hAnsi="Arial" w:cs="Times New Roman"/>
          <w:lang w:eastAsia="en-GB"/>
        </w:rPr>
        <w:commentReference w:id="85"/>
      </w:r>
    </w:p>
    <w:p w14:paraId="4E7B1A3E" w14:textId="44C89FB6" w:rsidR="00914221" w:rsidRPr="004170E3" w:rsidRDefault="00914221" w:rsidP="00337154">
      <w:pPr>
        <w:rPr>
          <w:iCs/>
        </w:rPr>
      </w:pPr>
    </w:p>
    <w:p w14:paraId="2F206C6A" w14:textId="484DBAF9" w:rsidR="00116A49" w:rsidRPr="004170E3" w:rsidRDefault="00116A49" w:rsidP="00116A49">
      <w:pPr>
        <w:numPr>
          <w:ilvl w:val="0"/>
          <w:numId w:val="7"/>
        </w:numPr>
        <w:jc w:val="both"/>
        <w:rPr>
          <w:iCs/>
        </w:rPr>
      </w:pPr>
      <w:r w:rsidRPr="004170E3">
        <w:rPr>
          <w:iCs/>
        </w:rPr>
        <w:t xml:space="preserve">Recalculate and apply a EC </w:t>
      </w:r>
      <w:r>
        <w:rPr>
          <w:iCs/>
        </w:rPr>
        <w:t>or</w:t>
      </w:r>
      <w:r w:rsidRPr="004170E3">
        <w:rPr>
          <w:iCs/>
        </w:rPr>
        <w:t xml:space="preserve"> EF value </w:t>
      </w:r>
      <w:r>
        <w:rPr>
          <w:iCs/>
        </w:rPr>
        <w:t xml:space="preserve">(for each circuit type as per today) </w:t>
      </w:r>
      <w:r w:rsidRPr="004170E3">
        <w:rPr>
          <w:iCs/>
        </w:rPr>
        <w:t xml:space="preserve">applicable </w:t>
      </w:r>
      <w:r>
        <w:rPr>
          <w:iCs/>
        </w:rPr>
        <w:t>from the Implementation Date based on the wider scope of works</w:t>
      </w:r>
      <w:r w:rsidRPr="004170E3">
        <w:rPr>
          <w:iCs/>
        </w:rPr>
        <w:t>.</w:t>
      </w:r>
    </w:p>
    <w:p w14:paraId="42E81ED1" w14:textId="62D3D6A8" w:rsidR="004170E3" w:rsidRPr="004170E3" w:rsidRDefault="004170E3" w:rsidP="00F81EA8">
      <w:pPr>
        <w:numPr>
          <w:ilvl w:val="0"/>
          <w:numId w:val="7"/>
        </w:numPr>
        <w:jc w:val="both"/>
        <w:rPr>
          <w:iCs/>
        </w:rPr>
      </w:pPr>
      <w:r w:rsidRPr="004170E3">
        <w:rPr>
          <w:iCs/>
        </w:rPr>
        <w:t>Create ‘proxy circuits’ to capture substations</w:t>
      </w:r>
      <w:r w:rsidR="00116A49">
        <w:rPr>
          <w:iCs/>
        </w:rPr>
        <w:t xml:space="preserve"> in the Transport &amp; Tariff (T&amp;T) model</w:t>
      </w:r>
      <w:r w:rsidRPr="004170E3">
        <w:rPr>
          <w:iCs/>
        </w:rPr>
        <w:t xml:space="preserve">. </w:t>
      </w:r>
    </w:p>
    <w:p w14:paraId="0588A4C7" w14:textId="4508B2FD" w:rsidR="00470B5B" w:rsidRDefault="00470B5B" w:rsidP="00043548"/>
    <w:p w14:paraId="79C76055" w14:textId="615A0E6E" w:rsidR="00F81EA8" w:rsidRDefault="00F81EA8" w:rsidP="00F81EA8">
      <w:pPr>
        <w:jc w:val="both"/>
        <w:rPr>
          <w:rFonts w:eastAsia="Times New Roman"/>
        </w:rPr>
      </w:pPr>
      <w:r>
        <w:rPr>
          <w:rFonts w:eastAsia="Times New Roman"/>
        </w:rPr>
        <w:t xml:space="preserve">As of today, </w:t>
      </w:r>
      <w:r w:rsidRPr="00962F1A">
        <w:rPr>
          <w:rFonts w:eastAsia="Times New Roman"/>
        </w:rPr>
        <w:t>the EC would be recalculated (i.e. data gathered in time for) the start of each price control with these costs index linked (CPI) each year within the price control</w:t>
      </w:r>
      <w:r w:rsidR="0001178B">
        <w:rPr>
          <w:rFonts w:eastAsia="Times New Roman"/>
        </w:rPr>
        <w:t>. This frequency of review is proposed to remain.</w:t>
      </w:r>
      <w:r w:rsidR="00EB22AA">
        <w:rPr>
          <w:rFonts w:eastAsia="Times New Roman"/>
        </w:rPr>
        <w:t xml:space="preserve"> </w:t>
      </w:r>
    </w:p>
    <w:p w14:paraId="56E8729E" w14:textId="2E81FD61" w:rsidR="009E14C4" w:rsidRDefault="009E14C4" w:rsidP="00F81EA8">
      <w:pPr>
        <w:jc w:val="both"/>
        <w:rPr>
          <w:rFonts w:eastAsia="Times New Roman"/>
        </w:rPr>
      </w:pPr>
    </w:p>
    <w:p w14:paraId="7CF59156" w14:textId="77777777" w:rsidR="00F47D1F" w:rsidRDefault="009E14C4" w:rsidP="00F81EA8">
      <w:pPr>
        <w:jc w:val="both"/>
        <w:rPr>
          <w:rFonts w:eastAsia="Times New Roman"/>
        </w:rPr>
      </w:pPr>
      <w:r>
        <w:rPr>
          <w:rFonts w:eastAsia="Times New Roman"/>
        </w:rPr>
        <w:t>The only difference between the CMP315 and CMP375 Original Proposal</w:t>
      </w:r>
      <w:r w:rsidR="00F47D1F">
        <w:rPr>
          <w:rFonts w:eastAsia="Times New Roman"/>
        </w:rPr>
        <w:t xml:space="preserve"> is how the </w:t>
      </w:r>
      <w:r w:rsidR="009D6A4E" w:rsidRPr="00F47D1F">
        <w:rPr>
          <w:rFonts w:eastAsia="Times New Roman"/>
        </w:rPr>
        <w:t>EC/EF is calculated</w:t>
      </w:r>
      <w:r w:rsidR="00F47D1F">
        <w:rPr>
          <w:rFonts w:eastAsia="Times New Roman"/>
        </w:rPr>
        <w:t>:</w:t>
      </w:r>
    </w:p>
    <w:p w14:paraId="6FF38452" w14:textId="654FEB65" w:rsidR="009D6A4E" w:rsidRPr="00F47D1F" w:rsidRDefault="009D6A4E" w:rsidP="00F47D1F">
      <w:pPr>
        <w:pStyle w:val="ListParagraph"/>
        <w:numPr>
          <w:ilvl w:val="0"/>
          <w:numId w:val="31"/>
        </w:numPr>
        <w:jc w:val="both"/>
      </w:pPr>
      <w:r w:rsidRPr="00F47D1F">
        <w:rPr>
          <w:rFonts w:cs="Arial"/>
          <w:color w:val="242424"/>
          <w:shd w:val="clear" w:color="auto" w:fill="FFFFFF"/>
        </w:rPr>
        <w:t>The Proposer of CMP375 argues that the current EC/EF calculation reflects the growth in the NETS and this interpretation should continue but be updated to reflect that NETS expansion is no longer primarily driven by new circuits.</w:t>
      </w:r>
    </w:p>
    <w:p w14:paraId="46066E43" w14:textId="77777777" w:rsidR="00F47D1F" w:rsidRPr="00F47D1F" w:rsidRDefault="00F47D1F" w:rsidP="00F47D1F">
      <w:pPr>
        <w:pStyle w:val="ListParagraph"/>
        <w:jc w:val="both"/>
      </w:pPr>
    </w:p>
    <w:p w14:paraId="1C04552D" w14:textId="5A69B2F3" w:rsidR="00F37DD4" w:rsidRPr="00766D00" w:rsidRDefault="004E29F5" w:rsidP="00F47D1F">
      <w:pPr>
        <w:pStyle w:val="ListParagraph"/>
        <w:numPr>
          <w:ilvl w:val="0"/>
          <w:numId w:val="31"/>
        </w:numPr>
        <w:jc w:val="both"/>
      </w:pPr>
      <w:r w:rsidRPr="00F47D1F">
        <w:rPr>
          <w:rFonts w:cs="Arial"/>
          <w:color w:val="242424"/>
          <w:shd w:val="clear" w:color="auto" w:fill="FFFFFF"/>
        </w:rPr>
        <w:t xml:space="preserve">The </w:t>
      </w:r>
      <w:r w:rsidR="009D6A4E" w:rsidRPr="00F47D1F">
        <w:rPr>
          <w:rFonts w:cs="Arial"/>
          <w:color w:val="242424"/>
          <w:shd w:val="clear" w:color="auto" w:fill="FFFFFF"/>
        </w:rPr>
        <w:t>P</w:t>
      </w:r>
      <w:r w:rsidRPr="00F47D1F">
        <w:rPr>
          <w:rFonts w:cs="Arial"/>
          <w:color w:val="242424"/>
          <w:shd w:val="clear" w:color="auto" w:fill="FFFFFF"/>
        </w:rPr>
        <w:t>roposer of CMP315 believes that the EC/EF should be broader and more reflective of the cost of the whole NETS (i.e. a replacement value) which includes all assets and works undertaken on the NETS</w:t>
      </w:r>
      <w:r w:rsidR="00F47D1F">
        <w:rPr>
          <w:rFonts w:cs="Arial"/>
          <w:color w:val="242424"/>
          <w:shd w:val="clear" w:color="auto" w:fill="FFFFFF"/>
        </w:rPr>
        <w:t>.</w:t>
      </w:r>
    </w:p>
    <w:p w14:paraId="65B007B7" w14:textId="77777777" w:rsidR="00766D00" w:rsidRDefault="00766D00" w:rsidP="00766D00">
      <w:pPr>
        <w:pStyle w:val="ListParagraph"/>
      </w:pPr>
    </w:p>
    <w:p w14:paraId="240301E6" w14:textId="421895A5" w:rsidR="00766D00" w:rsidRDefault="00766D00" w:rsidP="00766D00">
      <w:pPr>
        <w:jc w:val="both"/>
      </w:pPr>
    </w:p>
    <w:p w14:paraId="4431BCB9" w14:textId="4321E09F" w:rsidR="00766D00" w:rsidRDefault="00766D00" w:rsidP="00766D00">
      <w:pPr>
        <w:jc w:val="both"/>
      </w:pPr>
    </w:p>
    <w:p w14:paraId="05B2FE52" w14:textId="77777777" w:rsidR="00766D00" w:rsidRPr="00F47D1F" w:rsidRDefault="00766D00" w:rsidP="00766D00">
      <w:pPr>
        <w:jc w:val="both"/>
      </w:pPr>
    </w:p>
    <w:p w14:paraId="51842668" w14:textId="714C4E99" w:rsidR="00F37DD4" w:rsidRPr="009D6A4E" w:rsidRDefault="00F37DD4" w:rsidP="00F81EA8">
      <w:pPr>
        <w:jc w:val="both"/>
        <w:rPr>
          <w:rFonts w:eastAsia="Times New Roman"/>
          <w:highlight w:val="yellow"/>
        </w:rPr>
      </w:pPr>
    </w:p>
    <w:p w14:paraId="662617D2" w14:textId="77777777" w:rsidR="00050444" w:rsidRDefault="00050444" w:rsidP="00BD3E26">
      <w:pPr>
        <w:pStyle w:val="CA3"/>
      </w:pPr>
      <w:bookmarkStart w:id="86" w:name="_Toc100002376"/>
      <w:r>
        <w:t xml:space="preserve">Workgroup </w:t>
      </w:r>
      <w:r w:rsidR="005E3456">
        <w:t>c</w:t>
      </w:r>
      <w:r>
        <w:t>onsiderations</w:t>
      </w:r>
      <w:bookmarkEnd w:id="86"/>
    </w:p>
    <w:p w14:paraId="5E6CAF99" w14:textId="1F131995" w:rsidR="00D16700" w:rsidRDefault="00D16700" w:rsidP="00D16700">
      <w:pPr>
        <w:spacing w:line="240" w:lineRule="auto"/>
        <w:jc w:val="both"/>
        <w:textAlignment w:val="baseline"/>
        <w:rPr>
          <w:ins w:id="87" w:author="Jauss, L" w:date="2022-04-05T11:37:00Z"/>
          <w:rFonts w:cs="Arial"/>
        </w:rPr>
      </w:pPr>
      <w:r>
        <w:rPr>
          <w:rFonts w:cs="Arial"/>
        </w:rPr>
        <w:t xml:space="preserve">The Workgroup convened </w:t>
      </w:r>
      <w:r w:rsidR="00962F1A">
        <w:rPr>
          <w:highlight w:val="yellow"/>
        </w:rPr>
        <w:t xml:space="preserve">X </w:t>
      </w:r>
      <w:r>
        <w:rPr>
          <w:rFonts w:cs="Arial"/>
          <w:highlight w:val="yellow"/>
        </w:rPr>
        <w:t>times</w:t>
      </w:r>
      <w:r>
        <w:rPr>
          <w:rFonts w:cs="Arial"/>
        </w:rPr>
        <w:t xml:space="preserve"> to discuss the perceived issue, detail the scope of the proposed defect, devise potential solutions and assess the proposal in terms of the Applicable Code Objectives. </w:t>
      </w:r>
    </w:p>
    <w:p w14:paraId="5973ED33" w14:textId="03F87A81" w:rsidR="005E5381" w:rsidRDefault="005E5381" w:rsidP="00D16700">
      <w:pPr>
        <w:spacing w:line="240" w:lineRule="auto"/>
        <w:jc w:val="both"/>
        <w:textAlignment w:val="baseline"/>
        <w:rPr>
          <w:ins w:id="88" w:author="Jauss, L" w:date="2022-04-05T11:40:00Z"/>
          <w:rFonts w:cs="Arial"/>
        </w:rPr>
      </w:pPr>
      <w:commentRangeStart w:id="89"/>
      <w:ins w:id="90" w:author="Jauss, L" w:date="2022-04-05T11:40:00Z">
        <w:r>
          <w:rPr>
            <w:rFonts w:cs="Arial"/>
          </w:rPr>
          <w:t>Workgroup discussed the difference between the two proposals, and established that:</w:t>
        </w:r>
      </w:ins>
    </w:p>
    <w:p w14:paraId="0C799717" w14:textId="7E8CAADC" w:rsidR="005E5381" w:rsidRPr="002B78D0" w:rsidDel="005E5381" w:rsidRDefault="005E5381" w:rsidP="000E3A66">
      <w:pPr>
        <w:spacing w:line="240" w:lineRule="auto"/>
        <w:ind w:left="360"/>
        <w:jc w:val="both"/>
        <w:textAlignment w:val="baseline"/>
        <w:rPr>
          <w:del w:id="91" w:author="Jauss, L" w:date="2022-04-05T11:40:00Z"/>
        </w:rPr>
      </w:pPr>
      <w:ins w:id="92" w:author="Jauss, L" w:date="2022-04-05T11:42:00Z">
        <w:r w:rsidRPr="005E5381">
          <w:rPr>
            <w:rFonts w:cs="Arial"/>
          </w:rPr>
          <w:t xml:space="preserve">1. The </w:t>
        </w:r>
      </w:ins>
      <w:ins w:id="93" w:author="Jauss, L" w:date="2022-04-05T11:41:00Z">
        <w:r w:rsidRPr="005E5381">
          <w:rPr>
            <w:rFonts w:cs="Arial"/>
          </w:rPr>
          <w:t>CMP315</w:t>
        </w:r>
      </w:ins>
      <w:ins w:id="94" w:author="Jauss, L" w:date="2022-04-05T11:42:00Z">
        <w:r w:rsidRPr="005E5381">
          <w:rPr>
            <w:rFonts w:cs="Arial"/>
          </w:rPr>
          <w:t xml:space="preserve"> solution </w:t>
        </w:r>
      </w:ins>
      <w:ins w:id="95" w:author="Jauss, L" w:date="2022-04-05T11:43:00Z">
        <w:r w:rsidRPr="005E5381">
          <w:rPr>
            <w:rFonts w:cs="Arial"/>
          </w:rPr>
          <w:t>would</w:t>
        </w:r>
      </w:ins>
      <w:ins w:id="96" w:author="Jauss, L" w:date="2022-04-05T11:41:00Z">
        <w:r w:rsidRPr="005E5381">
          <w:rPr>
            <w:rFonts w:cs="Arial"/>
          </w:rPr>
          <w:t xml:space="preserve"> </w:t>
        </w:r>
      </w:ins>
      <w:ins w:id="97" w:author="Jauss, L" w:date="2022-04-05T11:43:00Z">
        <w:r w:rsidRPr="005E5381">
          <w:rPr>
            <w:rFonts w:cs="Arial"/>
          </w:rPr>
          <w:t xml:space="preserve">be reflective of the cost of the whole NETS (i.e. a replacement value) which includes all assets and </w:t>
        </w:r>
        <w:r w:rsidRPr="00BE0D34">
          <w:rPr>
            <w:rFonts w:cs="Arial"/>
          </w:rPr>
          <w:t xml:space="preserve">types of works undertaken on the NETS </w:t>
        </w:r>
      </w:ins>
      <w:ins w:id="98" w:author="Jauss, L" w:date="2022-04-05T11:44:00Z">
        <w:r w:rsidRPr="00D54BC9">
          <w:rPr>
            <w:rFonts w:cs="Arial"/>
          </w:rPr>
          <w:t xml:space="preserve">over </w:t>
        </w:r>
        <w:del w:id="99" w:author="Mullen (ESO), Paul J" w:date="2022-04-07T11:10:00Z">
          <w:r w:rsidRPr="00D54BC9" w:rsidDel="00213B3A">
            <w:rPr>
              <w:rFonts w:cs="Arial"/>
            </w:rPr>
            <w:delText>it’s</w:delText>
          </w:r>
        </w:del>
      </w:ins>
      <w:ins w:id="100" w:author="Mullen (ESO), Paul J" w:date="2022-04-07T11:10:00Z">
        <w:r w:rsidR="00213B3A" w:rsidRPr="00D54BC9">
          <w:rPr>
            <w:rFonts w:cs="Arial"/>
          </w:rPr>
          <w:t>its</w:t>
        </w:r>
      </w:ins>
      <w:ins w:id="101" w:author="Jauss, L" w:date="2022-04-05T11:44:00Z">
        <w:r w:rsidRPr="00D54BC9">
          <w:rPr>
            <w:rFonts w:cs="Arial"/>
          </w:rPr>
          <w:t xml:space="preserve"> </w:t>
        </w:r>
        <w:commentRangeStart w:id="102"/>
        <w:r w:rsidRPr="00D54BC9">
          <w:rPr>
            <w:rFonts w:cs="Arial"/>
          </w:rPr>
          <w:t>lifetime</w:t>
        </w:r>
        <w:commentRangeEnd w:id="102"/>
        <w:r>
          <w:rPr>
            <w:rStyle w:val="CommentReference"/>
          </w:rPr>
          <w:commentReference w:id="102"/>
        </w:r>
        <w:r>
          <w:rPr>
            <w:rFonts w:cs="Arial"/>
          </w:rPr>
          <w:t xml:space="preserve"> </w:t>
        </w:r>
        <w:del w:id="103" w:author="Mullen (ESO), Paul J" w:date="2022-04-07T14:06:00Z">
          <w:r w:rsidDel="00C144ED">
            <w:rPr>
              <w:rFonts w:cs="Arial"/>
            </w:rPr>
            <w:delText>(referred to as a Long Run Marginal Cost</w:delText>
          </w:r>
        </w:del>
      </w:ins>
      <w:ins w:id="104" w:author="Jauss, L" w:date="2022-04-05T11:46:00Z">
        <w:del w:id="105" w:author="Mullen (ESO), Paul J" w:date="2022-04-07T14:06:00Z">
          <w:r w:rsidR="00686CCD" w:rsidDel="00C144ED">
            <w:rPr>
              <w:rFonts w:cs="Arial"/>
            </w:rPr>
            <w:delText>, LRMC</w:delText>
          </w:r>
        </w:del>
      </w:ins>
      <w:ins w:id="106" w:author="Jauss, L" w:date="2022-04-05T11:45:00Z">
        <w:del w:id="107" w:author="Mullen (ESO), Paul J" w:date="2022-04-07T14:06:00Z">
          <w:r w:rsidDel="00C144ED">
            <w:rPr>
              <w:rFonts w:cs="Arial"/>
            </w:rPr>
            <w:delText>)</w:delText>
          </w:r>
        </w:del>
      </w:ins>
    </w:p>
    <w:p w14:paraId="6B54AB31" w14:textId="5ABC5680" w:rsidR="005E5381" w:rsidRDefault="005E5381" w:rsidP="005E5381">
      <w:pPr>
        <w:spacing w:line="240" w:lineRule="auto"/>
        <w:ind w:left="360"/>
        <w:jc w:val="both"/>
        <w:textAlignment w:val="baseline"/>
        <w:rPr>
          <w:ins w:id="108" w:author="Jauss, L" w:date="2022-04-05T11:46:00Z"/>
          <w:rFonts w:cs="Arial"/>
        </w:rPr>
      </w:pPr>
      <w:ins w:id="109" w:author="Jauss, L" w:date="2022-04-05T11:44:00Z">
        <w:r w:rsidRPr="001A16B7">
          <w:t xml:space="preserve">2.  </w:t>
        </w:r>
        <w:r>
          <w:rPr>
            <w:rFonts w:cs="Arial"/>
          </w:rPr>
          <w:t>The CMP375 solution</w:t>
        </w:r>
      </w:ins>
      <w:ins w:id="110" w:author="Jauss, L" w:date="2022-04-05T11:45:00Z">
        <w:r>
          <w:rPr>
            <w:rFonts w:cs="Arial"/>
          </w:rPr>
          <w:t xml:space="preserve"> </w:t>
        </w:r>
        <w:r w:rsidR="00686CCD">
          <w:rPr>
            <w:rFonts w:cs="Arial"/>
          </w:rPr>
          <w:t xml:space="preserve">would be reflective of the cost </w:t>
        </w:r>
      </w:ins>
      <w:ins w:id="111" w:author="Jauss, L" w:date="2022-04-05T11:46:00Z">
        <w:r w:rsidR="00686CCD">
          <w:rPr>
            <w:rFonts w:cs="Arial"/>
          </w:rPr>
          <w:t xml:space="preserve">and  type </w:t>
        </w:r>
      </w:ins>
      <w:ins w:id="112" w:author="Jauss, L" w:date="2022-04-05T11:45:00Z">
        <w:r w:rsidR="00686CCD">
          <w:rPr>
            <w:rFonts w:cs="Arial"/>
          </w:rPr>
          <w:t xml:space="preserve">of works over the last </w:t>
        </w:r>
        <w:commentRangeStart w:id="113"/>
        <w:commentRangeStart w:id="114"/>
        <w:r w:rsidR="00686CCD">
          <w:rPr>
            <w:rFonts w:cs="Arial"/>
          </w:rPr>
          <w:t xml:space="preserve">10 years </w:t>
        </w:r>
      </w:ins>
      <w:commentRangeEnd w:id="113"/>
      <w:r w:rsidR="009311F2">
        <w:rPr>
          <w:rStyle w:val="CommentReference"/>
          <w:rFonts w:ascii="Arial" w:eastAsia="Times New Roman" w:hAnsi="Arial" w:cs="Times New Roman"/>
          <w:lang w:eastAsia="en-GB"/>
        </w:rPr>
        <w:commentReference w:id="113"/>
      </w:r>
      <w:commentRangeEnd w:id="114"/>
      <w:r w:rsidR="001141F3">
        <w:rPr>
          <w:rStyle w:val="CommentReference"/>
          <w:rFonts w:ascii="Arial" w:eastAsia="Times New Roman" w:hAnsi="Arial" w:cs="Times New Roman"/>
          <w:lang w:eastAsia="en-GB"/>
        </w:rPr>
        <w:commentReference w:id="114"/>
      </w:r>
      <w:ins w:id="115" w:author="Jauss, L" w:date="2022-04-05T11:45:00Z">
        <w:r w:rsidR="00686CCD">
          <w:rPr>
            <w:rFonts w:cs="Arial"/>
          </w:rPr>
          <w:t>only, applied to the whole network (</w:t>
        </w:r>
        <w:del w:id="116" w:author="Mullen (ESO), Paul J" w:date="2022-04-07T14:05:00Z">
          <w:r w:rsidR="00686CCD" w:rsidDel="00C144ED">
            <w:rPr>
              <w:rFonts w:cs="Arial"/>
            </w:rPr>
            <w:delText>r</w:delText>
          </w:r>
        </w:del>
      </w:ins>
      <w:ins w:id="117" w:author="Jauss, L" w:date="2022-04-05T11:46:00Z">
        <w:del w:id="118" w:author="Mullen (ESO), Paul J" w:date="2022-04-07T14:05:00Z">
          <w:r w:rsidR="00686CCD" w:rsidDel="00C144ED">
            <w:rPr>
              <w:rFonts w:cs="Arial"/>
            </w:rPr>
            <w:delText>eferred to as Short Run Marginal Cost, SRMC)</w:delText>
          </w:r>
        </w:del>
      </w:ins>
      <w:commentRangeEnd w:id="89"/>
      <w:del w:id="119" w:author="Mullen (ESO), Paul J" w:date="2022-04-07T14:05:00Z">
        <w:r w:rsidR="007924DA" w:rsidDel="00C144ED">
          <w:rPr>
            <w:rStyle w:val="CommentReference"/>
            <w:rFonts w:ascii="Arial" w:eastAsia="Times New Roman" w:hAnsi="Arial" w:cs="Times New Roman"/>
            <w:lang w:eastAsia="en-GB"/>
          </w:rPr>
          <w:commentReference w:id="89"/>
        </w:r>
      </w:del>
    </w:p>
    <w:p w14:paraId="055170A2" w14:textId="205A9EA4" w:rsidR="00686CCD" w:rsidRDefault="00686CCD" w:rsidP="005E5381">
      <w:pPr>
        <w:spacing w:line="240" w:lineRule="auto"/>
        <w:ind w:left="360"/>
        <w:jc w:val="both"/>
        <w:textAlignment w:val="baseline"/>
        <w:rPr>
          <w:ins w:id="120" w:author="Jauss, L" w:date="2022-04-05T11:46:00Z"/>
          <w:rFonts w:cs="Arial"/>
        </w:rPr>
      </w:pPr>
    </w:p>
    <w:p w14:paraId="4F84BE5D" w14:textId="38E2D95B" w:rsidR="00686CCD" w:rsidRPr="005E5381" w:rsidRDefault="00C22C43" w:rsidP="00131D88">
      <w:pPr>
        <w:spacing w:line="240" w:lineRule="auto"/>
        <w:ind w:left="360"/>
        <w:jc w:val="both"/>
        <w:textAlignment w:val="baseline"/>
        <w:rPr>
          <w:ins w:id="121" w:author="Jauss, L" w:date="2022-04-05T11:44:00Z"/>
          <w:rFonts w:cs="Arial"/>
        </w:rPr>
      </w:pPr>
      <w:ins w:id="122" w:author="Jauss, L" w:date="2022-04-05T11:56:00Z">
        <w:r w:rsidRPr="00131D88">
          <w:rPr>
            <w:rFonts w:cs="Arial"/>
            <w:highlight w:val="yellow"/>
          </w:rPr>
          <w:t xml:space="preserve">SUGGEST </w:t>
        </w:r>
      </w:ins>
      <w:ins w:id="123" w:author="Jauss, L" w:date="2022-04-05T11:57:00Z">
        <w:r w:rsidRPr="00131D88">
          <w:rPr>
            <w:rFonts w:cs="Arial"/>
            <w:highlight w:val="yellow"/>
          </w:rPr>
          <w:t xml:space="preserve">TO INCLUDE ANNEX 3 </w:t>
        </w:r>
        <w:commentRangeStart w:id="124"/>
        <w:r w:rsidRPr="00131D88">
          <w:rPr>
            <w:rFonts w:cs="Arial"/>
            <w:highlight w:val="yellow"/>
          </w:rPr>
          <w:t>HERE</w:t>
        </w:r>
      </w:ins>
      <w:commentRangeEnd w:id="124"/>
      <w:ins w:id="125" w:author="Jauss, L" w:date="2022-04-05T11:58:00Z">
        <w:r>
          <w:rPr>
            <w:rStyle w:val="CommentReference"/>
            <w:rFonts w:ascii="Arial" w:eastAsia="Times New Roman" w:hAnsi="Arial" w:cs="Times New Roman"/>
            <w:lang w:eastAsia="en-GB"/>
          </w:rPr>
          <w:commentReference w:id="124"/>
        </w:r>
      </w:ins>
    </w:p>
    <w:p w14:paraId="0A997865" w14:textId="77777777" w:rsidR="00D16700" w:rsidRDefault="00D16700" w:rsidP="00D16700">
      <w:pPr>
        <w:spacing w:line="240" w:lineRule="auto"/>
        <w:jc w:val="both"/>
        <w:textAlignment w:val="baseline"/>
        <w:rPr>
          <w:rFonts w:cs="Arial"/>
        </w:rPr>
      </w:pPr>
    </w:p>
    <w:p w14:paraId="5E655DD9" w14:textId="336CEFA0" w:rsidR="00944DC3" w:rsidRDefault="00944DC3" w:rsidP="00D16700">
      <w:pPr>
        <w:spacing w:line="240" w:lineRule="auto"/>
        <w:jc w:val="both"/>
        <w:textAlignment w:val="baseline"/>
        <w:rPr>
          <w:ins w:id="126" w:author="Mullen (ESO), Paul J" w:date="2022-04-07T14:14:00Z"/>
          <w:rFonts w:cs="Arial"/>
          <w:b/>
        </w:rPr>
      </w:pPr>
      <w:ins w:id="127" w:author="Mullen (ESO), Paul J" w:date="2022-04-07T14:07:00Z">
        <w:r w:rsidRPr="00944DC3">
          <w:rPr>
            <w:rFonts w:cs="Arial"/>
            <w:b/>
            <w:highlight w:val="yellow"/>
            <w:rPrChange w:id="128" w:author="Mullen (ESO), Paul J" w:date="2022-04-07T14:08:00Z">
              <w:rPr>
                <w:rFonts w:cs="Arial"/>
                <w:b/>
              </w:rPr>
            </w:rPrChange>
          </w:rPr>
          <w:t>Graham Pa</w:t>
        </w:r>
      </w:ins>
      <w:ins w:id="129" w:author="Mullen (ESO), Paul J" w:date="2022-04-07T14:08:00Z">
        <w:r w:rsidRPr="00944DC3">
          <w:rPr>
            <w:rFonts w:cs="Arial"/>
            <w:b/>
            <w:highlight w:val="yellow"/>
            <w:rPrChange w:id="130" w:author="Mullen (ESO), Paul J" w:date="2022-04-07T14:08:00Z">
              <w:rPr>
                <w:rFonts w:cs="Arial"/>
                <w:b/>
              </w:rPr>
            </w:rPrChange>
          </w:rPr>
          <w:t>nnell wording to be added</w:t>
        </w:r>
      </w:ins>
      <w:ins w:id="131" w:author="Mullen (ESO), Paul J" w:date="2022-04-07T14:09:00Z">
        <w:r>
          <w:rPr>
            <w:rFonts w:cs="Arial"/>
            <w:b/>
          </w:rPr>
          <w:t xml:space="preserve"> </w:t>
        </w:r>
        <w:r w:rsidRPr="00944DC3">
          <w:rPr>
            <w:rFonts w:cs="Arial"/>
            <w:b/>
            <w:highlight w:val="yellow"/>
            <w:rPrChange w:id="132" w:author="Mullen (ESO), Paul J" w:date="2022-04-07T14:09:00Z">
              <w:rPr>
                <w:rFonts w:cs="Arial"/>
                <w:b/>
              </w:rPr>
            </w:rPrChange>
          </w:rPr>
          <w:t xml:space="preserve">/ Grahame Neale to add in response for 375 – 10 years historic and each year </w:t>
        </w:r>
      </w:ins>
      <w:ins w:id="133" w:author="Mullen (ESO), Paul J" w:date="2022-04-07T14:10:00Z">
        <w:r>
          <w:rPr>
            <w:rFonts w:cs="Arial"/>
            <w:b/>
            <w:highlight w:val="yellow"/>
          </w:rPr>
          <w:t>(</w:t>
        </w:r>
      </w:ins>
      <w:ins w:id="134" w:author="Mullen (ESO), Paul J" w:date="2022-04-07T14:11:00Z">
        <w:r>
          <w:rPr>
            <w:rFonts w:cs="Arial"/>
            <w:b/>
            <w:highlight w:val="yellow"/>
          </w:rPr>
          <w:t xml:space="preserve">e.g. work done in 2017 has the same weight as the work done as in 2015) </w:t>
        </w:r>
      </w:ins>
      <w:ins w:id="135" w:author="Mullen (ESO), Paul J" w:date="2022-04-07T14:09:00Z">
        <w:r w:rsidRPr="00944DC3">
          <w:rPr>
            <w:rFonts w:cs="Arial"/>
            <w:b/>
            <w:highlight w:val="yellow"/>
            <w:rPrChange w:id="136" w:author="Mullen (ESO), Paul J" w:date="2022-04-07T14:09:00Z">
              <w:rPr>
                <w:rFonts w:cs="Arial"/>
                <w:b/>
              </w:rPr>
            </w:rPrChange>
          </w:rPr>
          <w:t>is equally weighted.</w:t>
        </w:r>
      </w:ins>
    </w:p>
    <w:p w14:paraId="753191D5" w14:textId="09B487E0" w:rsidR="00944DC3" w:rsidRDefault="00944DC3" w:rsidP="00D16700">
      <w:pPr>
        <w:spacing w:line="240" w:lineRule="auto"/>
        <w:jc w:val="both"/>
        <w:textAlignment w:val="baseline"/>
        <w:rPr>
          <w:ins w:id="137" w:author="Mullen (ESO), Paul J" w:date="2022-04-07T14:14:00Z"/>
          <w:rFonts w:cs="Arial"/>
          <w:b/>
        </w:rPr>
      </w:pPr>
    </w:p>
    <w:p w14:paraId="6DCD5AA3" w14:textId="484AAAC1" w:rsidR="00944DC3" w:rsidRDefault="00944DC3" w:rsidP="00D16700">
      <w:pPr>
        <w:spacing w:line="240" w:lineRule="auto"/>
        <w:jc w:val="both"/>
        <w:textAlignment w:val="baseline"/>
        <w:rPr>
          <w:ins w:id="138" w:author="Mullen (ESO), Paul J" w:date="2022-04-07T14:11:00Z"/>
          <w:rFonts w:cs="Arial"/>
          <w:b/>
        </w:rPr>
      </w:pPr>
      <w:ins w:id="139" w:author="Mullen (ESO), Paul J" w:date="2022-04-07T14:14:00Z">
        <w:r w:rsidRPr="00944DC3">
          <w:rPr>
            <w:rFonts w:cs="Arial"/>
            <w:b/>
            <w:highlight w:val="yellow"/>
            <w:rPrChange w:id="140" w:author="Mullen (ESO), Paul J" w:date="2022-04-07T14:15:00Z">
              <w:rPr>
                <w:rFonts w:cs="Arial"/>
                <w:b/>
              </w:rPr>
            </w:rPrChange>
          </w:rPr>
          <w:t>[Nick to clarify Lauren’s point]</w:t>
        </w:r>
      </w:ins>
    </w:p>
    <w:p w14:paraId="519B7141" w14:textId="77777777" w:rsidR="00944DC3" w:rsidRDefault="00944DC3" w:rsidP="00D16700">
      <w:pPr>
        <w:spacing w:line="240" w:lineRule="auto"/>
        <w:jc w:val="both"/>
        <w:textAlignment w:val="baseline"/>
        <w:rPr>
          <w:ins w:id="141" w:author="Mullen (ESO), Paul J" w:date="2022-04-07T14:07:00Z"/>
          <w:rFonts w:cs="Arial"/>
          <w:b/>
        </w:rPr>
      </w:pPr>
    </w:p>
    <w:p w14:paraId="3CAC7F2D" w14:textId="796CCF9B" w:rsidR="00D16700" w:rsidRDefault="00D16700" w:rsidP="00D16700">
      <w:pPr>
        <w:spacing w:line="240" w:lineRule="auto"/>
        <w:jc w:val="both"/>
        <w:textAlignment w:val="baseline"/>
        <w:rPr>
          <w:rFonts w:cs="Arial"/>
          <w:b/>
        </w:rPr>
      </w:pPr>
      <w:r>
        <w:rPr>
          <w:rFonts w:cs="Arial"/>
          <w:b/>
        </w:rPr>
        <w:t>Consideration of the proposer’s solution</w:t>
      </w:r>
    </w:p>
    <w:p w14:paraId="60FD41E6" w14:textId="034CE3D0" w:rsidR="004E6955" w:rsidRDefault="004E6955" w:rsidP="00D16700">
      <w:pPr>
        <w:spacing w:line="240" w:lineRule="auto"/>
        <w:jc w:val="both"/>
        <w:textAlignment w:val="baseline"/>
        <w:rPr>
          <w:i/>
          <w:color w:val="FF0000"/>
        </w:rPr>
      </w:pPr>
    </w:p>
    <w:p w14:paraId="01D17BBE" w14:textId="3968B8BA" w:rsidR="0079750C" w:rsidRDefault="00836B2C" w:rsidP="00D16700">
      <w:pPr>
        <w:spacing w:line="240" w:lineRule="auto"/>
        <w:jc w:val="both"/>
        <w:textAlignment w:val="baseline"/>
        <w:rPr>
          <w:b/>
          <w:bCs/>
          <w:iCs/>
          <w:u w:val="single"/>
        </w:rPr>
      </w:pPr>
      <w:r>
        <w:rPr>
          <w:b/>
          <w:bCs/>
          <w:iCs/>
          <w:u w:val="single"/>
        </w:rPr>
        <w:t>What else could be included</w:t>
      </w:r>
      <w:r w:rsidR="009D16F4">
        <w:rPr>
          <w:b/>
          <w:bCs/>
          <w:iCs/>
          <w:u w:val="single"/>
        </w:rPr>
        <w:t xml:space="preserve"> in the</w:t>
      </w:r>
      <w:r w:rsidR="009121D3">
        <w:rPr>
          <w:b/>
          <w:bCs/>
          <w:iCs/>
          <w:u w:val="single"/>
        </w:rPr>
        <w:t xml:space="preserve"> future</w:t>
      </w:r>
      <w:r w:rsidR="009D16F4">
        <w:rPr>
          <w:b/>
          <w:bCs/>
          <w:iCs/>
          <w:u w:val="single"/>
        </w:rPr>
        <w:t xml:space="preserve"> EC Calculation</w:t>
      </w:r>
      <w:r>
        <w:rPr>
          <w:b/>
          <w:bCs/>
          <w:iCs/>
          <w:u w:val="single"/>
        </w:rPr>
        <w:t>?</w:t>
      </w:r>
    </w:p>
    <w:p w14:paraId="6B869461" w14:textId="6EBEA067" w:rsidR="00AB1961" w:rsidRDefault="00AB1961" w:rsidP="00D16700">
      <w:pPr>
        <w:spacing w:line="240" w:lineRule="auto"/>
        <w:jc w:val="both"/>
        <w:textAlignment w:val="baseline"/>
        <w:rPr>
          <w:b/>
          <w:bCs/>
          <w:iCs/>
          <w:u w:val="single"/>
        </w:rPr>
      </w:pPr>
    </w:p>
    <w:p w14:paraId="37B6C8F1" w14:textId="0AAECE6A" w:rsidR="00836B2C" w:rsidRDefault="00AB1961" w:rsidP="00D16700">
      <w:pPr>
        <w:spacing w:line="240" w:lineRule="auto"/>
        <w:jc w:val="both"/>
        <w:textAlignment w:val="baseline"/>
        <w:rPr>
          <w:rFonts w:ascii="Arial" w:hAnsi="Arial" w:cs="Arial"/>
          <w:szCs w:val="24"/>
        </w:rPr>
      </w:pPr>
      <w:r w:rsidRPr="00AB1961">
        <w:rPr>
          <w:iCs/>
        </w:rPr>
        <w:t>The ESO Workgroup Member</w:t>
      </w:r>
      <w:r w:rsidR="002E5C51">
        <w:rPr>
          <w:iCs/>
        </w:rPr>
        <w:t xml:space="preserve"> </w:t>
      </w:r>
      <w:r w:rsidR="002E5C51">
        <w:rPr>
          <w:rFonts w:ascii="Arial" w:hAnsi="Arial" w:cs="Arial"/>
          <w:szCs w:val="24"/>
        </w:rPr>
        <w:t xml:space="preserve">shared a list of potential works that are currently excluded in the EC calculation but could potentially be </w:t>
      </w:r>
      <w:r w:rsidR="00EE2474">
        <w:rPr>
          <w:rFonts w:ascii="Arial" w:hAnsi="Arial" w:cs="Arial"/>
          <w:szCs w:val="24"/>
        </w:rPr>
        <w:t xml:space="preserve">included </w:t>
      </w:r>
      <w:r w:rsidR="002E5C51">
        <w:rPr>
          <w:rFonts w:ascii="Arial" w:hAnsi="Arial" w:cs="Arial"/>
          <w:szCs w:val="24"/>
        </w:rPr>
        <w:t>to provide a more accurate calculation</w:t>
      </w:r>
      <w:r w:rsidR="00EE2474">
        <w:rPr>
          <w:rFonts w:ascii="Arial" w:hAnsi="Arial" w:cs="Arial"/>
          <w:szCs w:val="24"/>
        </w:rPr>
        <w:t xml:space="preserve"> and this is represented by Figure 1 below:</w:t>
      </w:r>
    </w:p>
    <w:p w14:paraId="6F317067" w14:textId="3F796CCC" w:rsidR="009D16F4" w:rsidRDefault="009D16F4" w:rsidP="00D16700">
      <w:pPr>
        <w:spacing w:line="240" w:lineRule="auto"/>
        <w:jc w:val="both"/>
        <w:textAlignment w:val="baseline"/>
        <w:rPr>
          <w:rFonts w:ascii="Arial" w:hAnsi="Arial" w:cs="Arial"/>
          <w:szCs w:val="24"/>
        </w:rPr>
      </w:pPr>
    </w:p>
    <w:p w14:paraId="0799C95C" w14:textId="1C86369E" w:rsidR="009D16F4" w:rsidRDefault="009D16F4" w:rsidP="00D16700">
      <w:pPr>
        <w:spacing w:line="240" w:lineRule="auto"/>
        <w:jc w:val="both"/>
        <w:textAlignment w:val="baseline"/>
        <w:rPr>
          <w:rFonts w:ascii="Arial" w:hAnsi="Arial" w:cs="Arial"/>
          <w:b/>
          <w:bCs/>
          <w:szCs w:val="24"/>
        </w:rPr>
      </w:pPr>
      <w:r>
        <w:rPr>
          <w:rFonts w:ascii="Arial" w:hAnsi="Arial" w:cs="Arial"/>
          <w:b/>
          <w:bCs/>
          <w:szCs w:val="24"/>
        </w:rPr>
        <w:t>Figure 1</w:t>
      </w:r>
    </w:p>
    <w:p w14:paraId="63E9FAFA" w14:textId="77777777" w:rsidR="00F81EA8" w:rsidRPr="009D16F4" w:rsidRDefault="00F81EA8" w:rsidP="00D16700">
      <w:pPr>
        <w:spacing w:line="240" w:lineRule="auto"/>
        <w:jc w:val="both"/>
        <w:textAlignment w:val="baseline"/>
        <w:rPr>
          <w:b/>
          <w:bCs/>
          <w:iCs/>
          <w:u w:val="single"/>
        </w:rPr>
      </w:pPr>
    </w:p>
    <w:p w14:paraId="2DEBAFAF" w14:textId="1E8C3C47" w:rsidR="004170E3" w:rsidRDefault="004170E3" w:rsidP="00D16700">
      <w:pPr>
        <w:spacing w:line="240" w:lineRule="auto"/>
        <w:jc w:val="both"/>
        <w:textAlignment w:val="baseline"/>
      </w:pPr>
      <w:r w:rsidRPr="004170E3">
        <w:rPr>
          <w:noProof/>
        </w:rPr>
        <w:drawing>
          <wp:inline distT="0" distB="0" distL="0" distR="0" wp14:anchorId="04F12EF6" wp14:editId="2AC0A4F6">
            <wp:extent cx="6158975" cy="2451007"/>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66088" cy="2453838"/>
                    </a:xfrm>
                    <a:prstGeom prst="rect">
                      <a:avLst/>
                    </a:prstGeom>
                  </pic:spPr>
                </pic:pic>
              </a:graphicData>
            </a:graphic>
          </wp:inline>
        </w:drawing>
      </w:r>
    </w:p>
    <w:p w14:paraId="2C8B8870" w14:textId="347BE2F4" w:rsidR="00F81EA8" w:rsidRDefault="00F81EA8" w:rsidP="006A0F6B">
      <w:pPr>
        <w:jc w:val="both"/>
        <w:rPr>
          <w:rFonts w:eastAsia="Times New Roman"/>
        </w:rPr>
      </w:pPr>
    </w:p>
    <w:p w14:paraId="587D4A89" w14:textId="738597D6" w:rsidR="00FB4901" w:rsidRDefault="00FB4901" w:rsidP="00916E87">
      <w:pPr>
        <w:pStyle w:val="CommentText"/>
        <w:jc w:val="both"/>
        <w:rPr>
          <w:ins w:id="142" w:author="Mullen (ESO), Paul J" w:date="2022-04-07T14:17:00Z"/>
          <w:sz w:val="24"/>
          <w:szCs w:val="24"/>
        </w:rPr>
      </w:pPr>
      <w:r w:rsidRPr="00916E87">
        <w:rPr>
          <w:sz w:val="24"/>
          <w:szCs w:val="24"/>
        </w:rPr>
        <w:t xml:space="preserve">A Workgroup Member disagreed that ‘SMART’ </w:t>
      </w:r>
      <w:r w:rsidR="002C1928" w:rsidRPr="00916E87">
        <w:rPr>
          <w:sz w:val="24"/>
          <w:szCs w:val="24"/>
        </w:rPr>
        <w:t>reinforcement does not</w:t>
      </w:r>
      <w:r w:rsidRPr="00916E87">
        <w:rPr>
          <w:sz w:val="24"/>
          <w:szCs w:val="24"/>
        </w:rPr>
        <w:t xml:space="preserve"> provide MW Capacity </w:t>
      </w:r>
      <w:r w:rsidR="002C1928" w:rsidRPr="00916E87">
        <w:rPr>
          <w:sz w:val="24"/>
          <w:szCs w:val="24"/>
        </w:rPr>
        <w:t xml:space="preserve">and noted that </w:t>
      </w:r>
      <w:r w:rsidR="00916E87">
        <w:rPr>
          <w:sz w:val="24"/>
          <w:szCs w:val="24"/>
        </w:rPr>
        <w:t>S</w:t>
      </w:r>
      <w:r w:rsidR="00D57CA5">
        <w:rPr>
          <w:sz w:val="24"/>
          <w:szCs w:val="24"/>
        </w:rPr>
        <w:t xml:space="preserve">cottish Power Energy Networks are </w:t>
      </w:r>
      <w:commentRangeStart w:id="143"/>
      <w:r w:rsidR="00EB29FA">
        <w:rPr>
          <w:sz w:val="24"/>
          <w:szCs w:val="24"/>
        </w:rPr>
        <w:t xml:space="preserve">delivering </w:t>
      </w:r>
      <w:commentRangeStart w:id="144"/>
      <w:commentRangeStart w:id="145"/>
      <w:r w:rsidR="00D57CA5">
        <w:rPr>
          <w:sz w:val="24"/>
          <w:szCs w:val="24"/>
        </w:rPr>
        <w:t xml:space="preserve">a </w:t>
      </w:r>
      <w:commentRangeEnd w:id="143"/>
      <w:r w:rsidR="00EB29FA">
        <w:rPr>
          <w:rStyle w:val="CommentReference"/>
        </w:rPr>
        <w:commentReference w:id="143"/>
      </w:r>
      <w:r w:rsidR="002C744B">
        <w:rPr>
          <w:sz w:val="24"/>
          <w:szCs w:val="24"/>
        </w:rPr>
        <w:t xml:space="preserve">NETS </w:t>
      </w:r>
      <w:r w:rsidR="002C744B">
        <w:rPr>
          <w:sz w:val="24"/>
          <w:szCs w:val="24"/>
        </w:rPr>
        <w:lastRenderedPageBreak/>
        <w:t>reinforcemen</w:t>
      </w:r>
      <w:commentRangeEnd w:id="144"/>
      <w:r w:rsidR="00CB75BF">
        <w:rPr>
          <w:rStyle w:val="CommentReference"/>
        </w:rPr>
        <w:commentReference w:id="144"/>
      </w:r>
      <w:commentRangeEnd w:id="145"/>
      <w:r w:rsidR="007E4492">
        <w:rPr>
          <w:rStyle w:val="CommentReference"/>
        </w:rPr>
        <w:commentReference w:id="145"/>
      </w:r>
      <w:r w:rsidR="002C744B">
        <w:rPr>
          <w:sz w:val="24"/>
          <w:szCs w:val="24"/>
        </w:rPr>
        <w:t>t</w:t>
      </w:r>
      <w:r w:rsidR="00953D73">
        <w:rPr>
          <w:rStyle w:val="FootnoteReference"/>
          <w:sz w:val="24"/>
          <w:szCs w:val="24"/>
        </w:rPr>
        <w:footnoteReference w:id="4"/>
      </w:r>
      <w:r w:rsidR="002C744B">
        <w:rPr>
          <w:sz w:val="24"/>
          <w:szCs w:val="24"/>
        </w:rPr>
        <w:t xml:space="preserve"> that </w:t>
      </w:r>
      <w:r w:rsidRPr="00916E87">
        <w:rPr>
          <w:sz w:val="24"/>
          <w:szCs w:val="24"/>
        </w:rPr>
        <w:t xml:space="preserve">provides new capacity via </w:t>
      </w:r>
      <w:r w:rsidR="00AD0018" w:rsidRPr="00916E87">
        <w:rPr>
          <w:sz w:val="24"/>
          <w:szCs w:val="24"/>
        </w:rPr>
        <w:t xml:space="preserve">‘SMART’ reinforcement </w:t>
      </w:r>
      <w:r w:rsidRPr="00916E87">
        <w:rPr>
          <w:sz w:val="24"/>
          <w:szCs w:val="24"/>
        </w:rPr>
        <w:t>in lieu of network build</w:t>
      </w:r>
      <w:del w:id="146" w:author="Musaka(ESO), Sally" w:date="2022-04-07T09:28:00Z">
        <w:r w:rsidRPr="00916E87">
          <w:rPr>
            <w:sz w:val="24"/>
            <w:szCs w:val="24"/>
          </w:rPr>
          <w:delText>.</w:delText>
        </w:r>
      </w:del>
      <w:r w:rsidR="00EB29FA">
        <w:rPr>
          <w:sz w:val="24"/>
          <w:szCs w:val="24"/>
        </w:rPr>
        <w:t>, wherein connected users will be compensated for their network access being below design standards</w:t>
      </w:r>
      <w:ins w:id="147" w:author="Musaka(ESO), Sally" w:date="2022-04-07T09:28:00Z">
        <w:r w:rsidRPr="00916E87">
          <w:rPr>
            <w:sz w:val="24"/>
            <w:szCs w:val="24"/>
          </w:rPr>
          <w:t>.</w:t>
        </w:r>
      </w:ins>
      <w:r w:rsidR="00AD0018" w:rsidRPr="00916E87">
        <w:rPr>
          <w:sz w:val="24"/>
          <w:szCs w:val="24"/>
        </w:rPr>
        <w:t xml:space="preserve"> However, the Proposer of CMP375 noted that</w:t>
      </w:r>
      <w:r w:rsidR="00AD4DA3" w:rsidRPr="00916E87">
        <w:rPr>
          <w:sz w:val="24"/>
          <w:szCs w:val="24"/>
        </w:rPr>
        <w:t xml:space="preserve"> this is still </w:t>
      </w:r>
      <w:commentRangeStart w:id="148"/>
      <w:commentRangeStart w:id="149"/>
      <w:r w:rsidR="00AD4DA3" w:rsidRPr="00916E87">
        <w:rPr>
          <w:sz w:val="24"/>
          <w:szCs w:val="24"/>
        </w:rPr>
        <w:t>not physically firm capacity</w:t>
      </w:r>
      <w:r w:rsidR="00F27429" w:rsidRPr="00916E87">
        <w:rPr>
          <w:sz w:val="24"/>
          <w:szCs w:val="24"/>
        </w:rPr>
        <w:t xml:space="preserve"> </w:t>
      </w:r>
      <w:commentRangeEnd w:id="148"/>
      <w:r w:rsidR="00EB29FA">
        <w:rPr>
          <w:rStyle w:val="CommentReference"/>
        </w:rPr>
        <w:commentReference w:id="148"/>
      </w:r>
      <w:commentRangeEnd w:id="149"/>
      <w:r w:rsidR="002A5009">
        <w:rPr>
          <w:rStyle w:val="CommentReference"/>
        </w:rPr>
        <w:commentReference w:id="149"/>
      </w:r>
      <w:r w:rsidR="00F27429" w:rsidRPr="00916E87">
        <w:rPr>
          <w:sz w:val="24"/>
          <w:szCs w:val="24"/>
        </w:rPr>
        <w:t>and therefore, in their opinion, does not create MW capacity for the purpose of the EC calculatio</w:t>
      </w:r>
      <w:r w:rsidR="00916E87" w:rsidRPr="00916E87">
        <w:rPr>
          <w:sz w:val="24"/>
          <w:szCs w:val="24"/>
        </w:rPr>
        <w:t>n.</w:t>
      </w:r>
    </w:p>
    <w:p w14:paraId="671ED1E5" w14:textId="3CFBCA91" w:rsidR="00944DC3" w:rsidRPr="00916E87" w:rsidDel="00944DC3" w:rsidRDefault="00944DC3" w:rsidP="00916E87">
      <w:pPr>
        <w:pStyle w:val="CommentText"/>
        <w:jc w:val="both"/>
        <w:rPr>
          <w:del w:id="150" w:author="Mullen (ESO), Paul J" w:date="2022-04-07T14:17:00Z"/>
          <w:sz w:val="24"/>
          <w:szCs w:val="24"/>
        </w:rPr>
      </w:pPr>
      <w:ins w:id="151" w:author="Mullen (ESO), Paul J" w:date="2022-04-07T14:17:00Z">
        <w:r>
          <w:rPr>
            <w:sz w:val="24"/>
            <w:szCs w:val="24"/>
          </w:rPr>
          <w:t>[Graham P / Graha</w:t>
        </w:r>
      </w:ins>
      <w:ins w:id="152" w:author="Mullen (ESO), Paul J" w:date="2022-04-07T14:18:00Z">
        <w:r>
          <w:rPr>
            <w:sz w:val="24"/>
            <w:szCs w:val="24"/>
          </w:rPr>
          <w:t>me Neale to agree something]</w:t>
        </w:r>
      </w:ins>
    </w:p>
    <w:p w14:paraId="407D8F02" w14:textId="77777777" w:rsidR="00FB4901" w:rsidRDefault="00FB4901" w:rsidP="006A0F6B">
      <w:pPr>
        <w:jc w:val="both"/>
        <w:rPr>
          <w:rFonts w:eastAsia="Times New Roman"/>
        </w:rPr>
      </w:pPr>
    </w:p>
    <w:p w14:paraId="6E704177" w14:textId="224E2FC6" w:rsidR="009121D3" w:rsidRDefault="009121D3" w:rsidP="006A0F6B">
      <w:pPr>
        <w:jc w:val="both"/>
        <w:rPr>
          <w:rFonts w:eastAsia="Times New Roman"/>
        </w:rPr>
      </w:pPr>
      <w:r>
        <w:rPr>
          <w:rFonts w:eastAsia="Times New Roman"/>
        </w:rPr>
        <w:t xml:space="preserve">The Proposer of CMP375 </w:t>
      </w:r>
      <w:r w:rsidR="006575F8">
        <w:rPr>
          <w:rFonts w:eastAsia="Times New Roman"/>
        </w:rPr>
        <w:t>then pr</w:t>
      </w:r>
      <w:r w:rsidR="00F53FE2">
        <w:rPr>
          <w:rFonts w:eastAsia="Times New Roman"/>
        </w:rPr>
        <w:t>esented</w:t>
      </w:r>
      <w:r w:rsidR="006575F8">
        <w:rPr>
          <w:rFonts w:eastAsia="Times New Roman"/>
        </w:rPr>
        <w:t xml:space="preserve"> their assessment of each option using the following criteria</w:t>
      </w:r>
      <w:r w:rsidR="00F53FE2">
        <w:rPr>
          <w:rFonts w:eastAsia="Times New Roman"/>
        </w:rPr>
        <w:t xml:space="preserve"> with those in the Red category needing the most change</w:t>
      </w:r>
      <w:r w:rsidR="006575F8">
        <w:rPr>
          <w:rFonts w:eastAsia="Times New Roman"/>
        </w:rPr>
        <w:t xml:space="preserve">: </w:t>
      </w:r>
    </w:p>
    <w:p w14:paraId="5157D441" w14:textId="645A8839" w:rsidR="009121D3" w:rsidRDefault="009121D3" w:rsidP="006A0F6B">
      <w:pPr>
        <w:jc w:val="both"/>
        <w:rPr>
          <w:rFonts w:eastAsia="Times New Roman"/>
        </w:rPr>
      </w:pPr>
    </w:p>
    <w:tbl>
      <w:tblPr>
        <w:tblW w:w="9768" w:type="dxa"/>
        <w:tblCellMar>
          <w:left w:w="0" w:type="dxa"/>
          <w:right w:w="0" w:type="dxa"/>
        </w:tblCellMar>
        <w:tblLook w:val="0420" w:firstRow="1" w:lastRow="0" w:firstColumn="0" w:lastColumn="0" w:noHBand="0" w:noVBand="1"/>
      </w:tblPr>
      <w:tblGrid>
        <w:gridCol w:w="2442"/>
        <w:gridCol w:w="2442"/>
        <w:gridCol w:w="2442"/>
        <w:gridCol w:w="2442"/>
      </w:tblGrid>
      <w:tr w:rsidR="009121D3" w:rsidRPr="009121D3" w14:paraId="727E337B" w14:textId="77777777" w:rsidTr="006575F8">
        <w:trPr>
          <w:trHeight w:val="308"/>
        </w:trPr>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5CBD4F91" w14:textId="77777777" w:rsidR="009121D3" w:rsidRPr="006575F8" w:rsidRDefault="009121D3" w:rsidP="009121D3">
            <w:pPr>
              <w:jc w:val="both"/>
              <w:rPr>
                <w:rFonts w:eastAsia="Times New Roman"/>
                <w:sz w:val="20"/>
                <w:szCs w:val="20"/>
              </w:rPr>
            </w:pPr>
            <w:r w:rsidRPr="006575F8">
              <w:rPr>
                <w:rFonts w:eastAsia="Times New Roman"/>
                <w:b/>
                <w:bCs/>
                <w:sz w:val="20"/>
                <w:szCs w:val="20"/>
              </w:rPr>
              <w:t>Subject Area</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65A26004" w14:textId="77777777" w:rsidR="009121D3" w:rsidRPr="006575F8" w:rsidRDefault="009121D3" w:rsidP="009121D3">
            <w:pPr>
              <w:jc w:val="both"/>
              <w:rPr>
                <w:rFonts w:eastAsia="Times New Roman"/>
                <w:sz w:val="20"/>
                <w:szCs w:val="20"/>
              </w:rPr>
            </w:pPr>
            <w:r w:rsidRPr="006575F8">
              <w:rPr>
                <w:rFonts w:eastAsia="Times New Roman"/>
                <w:b/>
                <w:bCs/>
                <w:sz w:val="20"/>
                <w:szCs w:val="20"/>
              </w:rPr>
              <w:t>Red</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14A5A56" w14:textId="77777777" w:rsidR="009121D3" w:rsidRPr="006575F8" w:rsidRDefault="009121D3" w:rsidP="009121D3">
            <w:pPr>
              <w:jc w:val="both"/>
              <w:rPr>
                <w:rFonts w:eastAsia="Times New Roman"/>
                <w:sz w:val="20"/>
                <w:szCs w:val="20"/>
              </w:rPr>
            </w:pPr>
            <w:r w:rsidRPr="006575F8">
              <w:rPr>
                <w:rFonts w:eastAsia="Times New Roman"/>
                <w:b/>
                <w:bCs/>
                <w:sz w:val="20"/>
                <w:szCs w:val="20"/>
              </w:rPr>
              <w:t>Amber</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3C7869C3" w14:textId="77777777" w:rsidR="009121D3" w:rsidRPr="006575F8" w:rsidRDefault="009121D3" w:rsidP="009121D3">
            <w:pPr>
              <w:jc w:val="both"/>
              <w:rPr>
                <w:rFonts w:eastAsia="Times New Roman"/>
                <w:sz w:val="20"/>
                <w:szCs w:val="20"/>
              </w:rPr>
            </w:pPr>
            <w:r w:rsidRPr="006575F8">
              <w:rPr>
                <w:rFonts w:eastAsia="Times New Roman"/>
                <w:b/>
                <w:bCs/>
                <w:sz w:val="20"/>
                <w:szCs w:val="20"/>
              </w:rPr>
              <w:t>Green</w:t>
            </w:r>
          </w:p>
        </w:tc>
      </w:tr>
      <w:tr w:rsidR="009121D3" w:rsidRPr="009121D3" w14:paraId="31DDB0A1" w14:textId="77777777" w:rsidTr="006575F8">
        <w:trPr>
          <w:trHeight w:val="308"/>
        </w:trPr>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E89E71F" w14:textId="77777777" w:rsidR="009121D3" w:rsidRPr="006575F8" w:rsidRDefault="009121D3" w:rsidP="00D54BC9">
            <w:pPr>
              <w:jc w:val="both"/>
              <w:rPr>
                <w:rFonts w:eastAsia="Times New Roman"/>
                <w:sz w:val="20"/>
                <w:szCs w:val="20"/>
              </w:rPr>
            </w:pPr>
            <w:r w:rsidRPr="006575F8">
              <w:rPr>
                <w:rFonts w:eastAsia="Times New Roman"/>
                <w:sz w:val="20"/>
                <w:szCs w:val="20"/>
              </w:rPr>
              <w:t>Methodology (i.e. do we know how this would work and how it interacts with the wider TNUoS methodology?)</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B7490C4" w14:textId="77777777" w:rsidR="009121D3" w:rsidRPr="006575F8" w:rsidRDefault="009121D3">
            <w:pPr>
              <w:jc w:val="both"/>
              <w:rPr>
                <w:rFonts w:eastAsia="Times New Roman"/>
                <w:sz w:val="20"/>
                <w:szCs w:val="20"/>
              </w:rPr>
            </w:pPr>
            <w:r w:rsidRPr="006575F8">
              <w:rPr>
                <w:rFonts w:eastAsia="Times New Roman"/>
                <w:sz w:val="20"/>
                <w:szCs w:val="20"/>
              </w:rPr>
              <w:t>Would need to be developed in full.</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01E27677" w14:textId="77777777" w:rsidR="009121D3" w:rsidRPr="006575F8" w:rsidRDefault="009121D3">
            <w:pPr>
              <w:jc w:val="both"/>
              <w:rPr>
                <w:rFonts w:eastAsia="Times New Roman"/>
                <w:sz w:val="20"/>
                <w:szCs w:val="20"/>
              </w:rPr>
            </w:pPr>
            <w:r w:rsidRPr="006575F8">
              <w:rPr>
                <w:rFonts w:eastAsia="Times New Roman"/>
                <w:sz w:val="20"/>
                <w:szCs w:val="20"/>
              </w:rPr>
              <w:t>Current methodologies would need to be substantially changed or interactions with other parts of the TNUoS methodology would need to be explored.</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7E75CBD" w14:textId="77777777" w:rsidR="009121D3" w:rsidRPr="006575F8" w:rsidRDefault="009121D3">
            <w:pPr>
              <w:jc w:val="both"/>
              <w:rPr>
                <w:rFonts w:eastAsia="Times New Roman"/>
                <w:sz w:val="20"/>
                <w:szCs w:val="20"/>
              </w:rPr>
            </w:pPr>
            <w:r w:rsidRPr="006575F8">
              <w:rPr>
                <w:rFonts w:eastAsia="Times New Roman"/>
                <w:sz w:val="20"/>
                <w:szCs w:val="20"/>
              </w:rPr>
              <w:t>Minimal or no change from current methodologies with limited interactions with other parts of the TNUoS methodology.</w:t>
            </w:r>
          </w:p>
        </w:tc>
      </w:tr>
      <w:tr w:rsidR="009121D3" w:rsidRPr="009121D3" w14:paraId="6E0291A8" w14:textId="77777777" w:rsidTr="006575F8">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0CDE589" w14:textId="77777777" w:rsidR="009121D3" w:rsidRPr="006575F8" w:rsidRDefault="009121D3" w:rsidP="00D54BC9">
            <w:pPr>
              <w:jc w:val="both"/>
              <w:rPr>
                <w:rFonts w:eastAsia="Times New Roman"/>
                <w:sz w:val="20"/>
                <w:szCs w:val="20"/>
              </w:rPr>
            </w:pPr>
            <w:r w:rsidRPr="006575F8">
              <w:rPr>
                <w:rFonts w:eastAsia="Times New Roman"/>
                <w:sz w:val="20"/>
                <w:szCs w:val="20"/>
              </w:rPr>
              <w:t>System/Data (i.e. can our existing tools cope with the new methodology and do we have the needed data?)</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5EB7278" w14:textId="77777777" w:rsidR="009121D3" w:rsidRPr="006575F8" w:rsidRDefault="009121D3">
            <w:pPr>
              <w:jc w:val="both"/>
              <w:rPr>
                <w:rFonts w:eastAsia="Times New Roman"/>
                <w:sz w:val="20"/>
                <w:szCs w:val="20"/>
              </w:rPr>
            </w:pPr>
            <w:r w:rsidRPr="006575F8">
              <w:rPr>
                <w:rFonts w:eastAsia="Times New Roman"/>
                <w:sz w:val="20"/>
                <w:szCs w:val="20"/>
              </w:rPr>
              <w:t>Significant new tools would need to be created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049313D4" w14:textId="77777777" w:rsidR="009121D3" w:rsidRPr="006575F8" w:rsidRDefault="009121D3">
            <w:pPr>
              <w:jc w:val="both"/>
              <w:rPr>
                <w:rFonts w:eastAsia="Times New Roman"/>
                <w:sz w:val="20"/>
                <w:szCs w:val="20"/>
              </w:rPr>
            </w:pPr>
            <w:r w:rsidRPr="006575F8">
              <w:rPr>
                <w:rFonts w:eastAsia="Times New Roman"/>
                <w:sz w:val="20"/>
                <w:szCs w:val="20"/>
              </w:rPr>
              <w:t>Supplementary tools to be created or significant data changes needed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96C6244" w14:textId="77777777" w:rsidR="009121D3" w:rsidRPr="006575F8" w:rsidRDefault="009121D3">
            <w:pPr>
              <w:jc w:val="both"/>
              <w:rPr>
                <w:rFonts w:eastAsia="Times New Roman"/>
                <w:sz w:val="20"/>
                <w:szCs w:val="20"/>
              </w:rPr>
            </w:pPr>
            <w:r w:rsidRPr="006575F8">
              <w:rPr>
                <w:rFonts w:eastAsia="Times New Roman"/>
                <w:sz w:val="20"/>
                <w:szCs w:val="20"/>
              </w:rPr>
              <w:t>Minor changes to underlying data within existing tools</w:t>
            </w:r>
          </w:p>
        </w:tc>
      </w:tr>
      <w:tr w:rsidR="009121D3" w:rsidRPr="009121D3" w14:paraId="78538BB5" w14:textId="77777777" w:rsidTr="006575F8">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39ADAC1" w14:textId="77777777" w:rsidR="009121D3" w:rsidRPr="006575F8" w:rsidRDefault="009121D3" w:rsidP="00D54BC9">
            <w:pPr>
              <w:jc w:val="both"/>
              <w:rPr>
                <w:rFonts w:eastAsia="Times New Roman"/>
                <w:sz w:val="20"/>
                <w:szCs w:val="20"/>
              </w:rPr>
            </w:pPr>
            <w:r w:rsidRPr="006575F8">
              <w:rPr>
                <w:rFonts w:eastAsia="Times New Roman"/>
                <w:sz w:val="20"/>
                <w:szCs w:val="20"/>
              </w:rPr>
              <w:t>Timescale (i.e. when can we do it for?)</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16C720B7" w14:textId="77777777" w:rsidR="009121D3" w:rsidRPr="006575F8" w:rsidRDefault="009121D3">
            <w:pPr>
              <w:jc w:val="both"/>
              <w:rPr>
                <w:rFonts w:eastAsia="Times New Roman"/>
                <w:sz w:val="20"/>
                <w:szCs w:val="20"/>
              </w:rPr>
            </w:pPr>
            <w:r w:rsidRPr="006575F8">
              <w:rPr>
                <w:rFonts w:eastAsia="Times New Roman"/>
                <w:sz w:val="20"/>
                <w:szCs w:val="20"/>
              </w:rPr>
              <w:t>April 2025+</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03ED708" w14:textId="77777777" w:rsidR="009121D3" w:rsidRPr="006575F8" w:rsidRDefault="009121D3">
            <w:pPr>
              <w:jc w:val="both"/>
              <w:rPr>
                <w:rFonts w:eastAsia="Times New Roman"/>
                <w:sz w:val="20"/>
                <w:szCs w:val="20"/>
              </w:rPr>
            </w:pPr>
            <w:r w:rsidRPr="006575F8">
              <w:rPr>
                <w:rFonts w:eastAsia="Times New Roman"/>
                <w:sz w:val="20"/>
                <w:szCs w:val="20"/>
              </w:rPr>
              <w:t>April 2024</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5CC43D8" w14:textId="77777777" w:rsidR="009121D3" w:rsidRPr="006575F8" w:rsidRDefault="009121D3">
            <w:pPr>
              <w:jc w:val="both"/>
              <w:rPr>
                <w:rFonts w:eastAsia="Times New Roman"/>
                <w:sz w:val="20"/>
                <w:szCs w:val="20"/>
              </w:rPr>
            </w:pPr>
            <w:r w:rsidRPr="006575F8">
              <w:rPr>
                <w:rFonts w:eastAsia="Times New Roman"/>
                <w:sz w:val="20"/>
                <w:szCs w:val="20"/>
              </w:rPr>
              <w:t>April 2023</w:t>
            </w:r>
          </w:p>
        </w:tc>
      </w:tr>
    </w:tbl>
    <w:p w14:paraId="0028D3E5" w14:textId="77777777" w:rsidR="009121D3" w:rsidRDefault="009121D3" w:rsidP="006A0F6B">
      <w:pPr>
        <w:jc w:val="both"/>
        <w:rPr>
          <w:rFonts w:eastAsia="Times New Roman"/>
        </w:rPr>
      </w:pPr>
    </w:p>
    <w:p w14:paraId="15CC84F7" w14:textId="3DBD684A" w:rsidR="006575F8" w:rsidRDefault="006575F8" w:rsidP="006A0F6B">
      <w:pPr>
        <w:jc w:val="both"/>
        <w:rPr>
          <w:rFonts w:eastAsia="Times New Roman"/>
        </w:rPr>
      </w:pPr>
      <w:r>
        <w:rPr>
          <w:rFonts w:eastAsia="Times New Roman"/>
        </w:rPr>
        <w:t xml:space="preserve">The results of the Proposer of CMP375’s analysis </w:t>
      </w:r>
      <w:r w:rsidR="00F53FE2">
        <w:rPr>
          <w:rFonts w:eastAsia="Times New Roman"/>
        </w:rPr>
        <w:t>is represented by Figure 2 below:</w:t>
      </w:r>
    </w:p>
    <w:p w14:paraId="2656A458" w14:textId="64EB860E" w:rsidR="00F53FE2" w:rsidRDefault="00F53FE2" w:rsidP="006A0F6B">
      <w:pPr>
        <w:jc w:val="both"/>
        <w:rPr>
          <w:rFonts w:eastAsia="Times New Roman"/>
        </w:rPr>
      </w:pPr>
    </w:p>
    <w:p w14:paraId="3A82A8DE" w14:textId="3EFFA7BB" w:rsidR="00F53FE2" w:rsidRPr="00F53FE2" w:rsidRDefault="00F53FE2" w:rsidP="006A0F6B">
      <w:pPr>
        <w:jc w:val="both"/>
        <w:rPr>
          <w:rFonts w:eastAsia="Times New Roman"/>
          <w:b/>
          <w:bCs/>
        </w:rPr>
      </w:pPr>
      <w:r>
        <w:rPr>
          <w:rFonts w:eastAsia="Times New Roman"/>
          <w:b/>
          <w:bCs/>
        </w:rPr>
        <w:t>Figure 2</w:t>
      </w:r>
    </w:p>
    <w:p w14:paraId="0D7D76F5" w14:textId="21495B10" w:rsidR="006575F8" w:rsidRDefault="006575F8" w:rsidP="006A0F6B">
      <w:pPr>
        <w:jc w:val="both"/>
        <w:rPr>
          <w:rFonts w:eastAsia="Times New Roman"/>
        </w:rPr>
      </w:pPr>
    </w:p>
    <w:tbl>
      <w:tblPr>
        <w:tblW w:w="10055" w:type="dxa"/>
        <w:tblLayout w:type="fixed"/>
        <w:tblCellMar>
          <w:left w:w="0" w:type="dxa"/>
          <w:right w:w="0" w:type="dxa"/>
        </w:tblCellMar>
        <w:tblLook w:val="0420" w:firstRow="1" w:lastRow="0" w:firstColumn="0" w:lastColumn="0" w:noHBand="0" w:noVBand="1"/>
      </w:tblPr>
      <w:tblGrid>
        <w:gridCol w:w="1691"/>
        <w:gridCol w:w="1985"/>
        <w:gridCol w:w="1843"/>
        <w:gridCol w:w="283"/>
        <w:gridCol w:w="851"/>
        <w:gridCol w:w="1134"/>
        <w:gridCol w:w="141"/>
        <w:gridCol w:w="851"/>
        <w:gridCol w:w="1276"/>
      </w:tblGrid>
      <w:tr w:rsidR="009D6A4E" w:rsidRPr="0018725B" w14:paraId="4D4B9CCA" w14:textId="77777777" w:rsidTr="0018725B">
        <w:trPr>
          <w:trHeight w:val="292"/>
        </w:trPr>
        <w:tc>
          <w:tcPr>
            <w:tcW w:w="1691"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90F9CF5" w14:textId="77777777" w:rsidR="006575F8" w:rsidRPr="0018725B" w:rsidRDefault="006575F8" w:rsidP="00686935">
            <w:pPr>
              <w:rPr>
                <w:rFonts w:eastAsia="Times New Roman"/>
                <w:sz w:val="18"/>
                <w:szCs w:val="18"/>
              </w:rPr>
            </w:pPr>
            <w:r w:rsidRPr="0018725B">
              <w:rPr>
                <w:rFonts w:eastAsia="Times New Roman"/>
                <w:b/>
                <w:bCs/>
                <w:sz w:val="18"/>
                <w:szCs w:val="18"/>
              </w:rPr>
              <w:t>Reinforcement Type</w:t>
            </w:r>
          </w:p>
        </w:tc>
        <w:tc>
          <w:tcPr>
            <w:tcW w:w="1985"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57051F2C" w14:textId="2589FD09" w:rsidR="006575F8" w:rsidRPr="0018725B" w:rsidRDefault="006575F8" w:rsidP="00686935">
            <w:pPr>
              <w:rPr>
                <w:rFonts w:eastAsia="Times New Roman"/>
                <w:sz w:val="18"/>
                <w:szCs w:val="18"/>
              </w:rPr>
            </w:pPr>
            <w:r w:rsidRPr="0018725B">
              <w:rPr>
                <w:rFonts w:eastAsia="Times New Roman"/>
                <w:b/>
                <w:bCs/>
                <w:sz w:val="18"/>
                <w:szCs w:val="18"/>
              </w:rPr>
              <w:t xml:space="preserve">Possible </w:t>
            </w:r>
            <w:r w:rsidR="0085564D" w:rsidRPr="0018725B">
              <w:rPr>
                <w:rFonts w:eastAsia="Times New Roman"/>
                <w:b/>
                <w:bCs/>
                <w:sz w:val="18"/>
                <w:szCs w:val="18"/>
              </w:rPr>
              <w:t>Im</w:t>
            </w:r>
            <w:r w:rsidR="00C548BF" w:rsidRPr="0018725B">
              <w:rPr>
                <w:rFonts w:eastAsia="Times New Roman"/>
                <w:b/>
                <w:bCs/>
                <w:sz w:val="18"/>
                <w:szCs w:val="18"/>
              </w:rPr>
              <w:t>plementation approach</w:t>
            </w:r>
          </w:p>
        </w:tc>
        <w:tc>
          <w:tcPr>
            <w:tcW w:w="1843"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7A89AF5A" w14:textId="77777777" w:rsidR="006575F8" w:rsidRPr="0018725B" w:rsidRDefault="006575F8" w:rsidP="00686935">
            <w:pPr>
              <w:rPr>
                <w:rFonts w:eastAsia="Times New Roman"/>
                <w:sz w:val="18"/>
                <w:szCs w:val="18"/>
              </w:rPr>
            </w:pPr>
            <w:r w:rsidRPr="0018725B">
              <w:rPr>
                <w:rFonts w:eastAsia="Times New Roman"/>
                <w:b/>
                <w:bCs/>
                <w:sz w:val="18"/>
                <w:szCs w:val="18"/>
              </w:rPr>
              <w:t>Methodology</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0F18FDC5" w14:textId="77777777" w:rsidR="006575F8" w:rsidRPr="0018725B" w:rsidRDefault="006575F8" w:rsidP="00686935">
            <w:pPr>
              <w:rPr>
                <w:rFonts w:eastAsia="Times New Roman"/>
                <w:sz w:val="18"/>
                <w:szCs w:val="18"/>
              </w:rPr>
            </w:pPr>
            <w:r w:rsidRPr="0018725B">
              <w:rPr>
                <w:rFonts w:eastAsia="Times New Roman"/>
                <w:b/>
                <w:bCs/>
                <w:sz w:val="18"/>
                <w:szCs w:val="18"/>
              </w:rPr>
              <w:t>System/Data</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4CCC1B99" w14:textId="77777777" w:rsidR="006575F8" w:rsidRPr="0018725B" w:rsidRDefault="006575F8" w:rsidP="00686935">
            <w:pPr>
              <w:rPr>
                <w:rFonts w:eastAsia="Times New Roman"/>
                <w:sz w:val="18"/>
                <w:szCs w:val="18"/>
              </w:rPr>
            </w:pPr>
            <w:r w:rsidRPr="0018725B">
              <w:rPr>
                <w:rFonts w:eastAsia="Times New Roman"/>
                <w:b/>
                <w:bCs/>
                <w:sz w:val="18"/>
                <w:szCs w:val="18"/>
              </w:rPr>
              <w:t>Timescale</w:t>
            </w:r>
          </w:p>
        </w:tc>
      </w:tr>
      <w:tr w:rsidR="00020F97" w:rsidRPr="0018725B" w14:paraId="7B77133B" w14:textId="77777777" w:rsidTr="00C648C0">
        <w:trPr>
          <w:trHeight w:val="799"/>
        </w:trPr>
        <w:tc>
          <w:tcPr>
            <w:tcW w:w="1691" w:type="dxa"/>
            <w:vMerge w:val="restart"/>
            <w:tcBorders>
              <w:top w:val="single" w:sz="24" w:space="0" w:color="FFFFFF"/>
              <w:left w:val="single" w:sz="8" w:space="0" w:color="FFFFFF"/>
              <w:right w:val="single" w:sz="8" w:space="0" w:color="FFFFFF"/>
            </w:tcBorders>
            <w:shd w:val="clear" w:color="auto" w:fill="F8D7CD"/>
            <w:tcMar>
              <w:top w:w="72" w:type="dxa"/>
              <w:left w:w="144" w:type="dxa"/>
              <w:bottom w:w="72" w:type="dxa"/>
              <w:right w:w="144" w:type="dxa"/>
            </w:tcMar>
            <w:vAlign w:val="center"/>
            <w:hideMark/>
          </w:tcPr>
          <w:p w14:paraId="68CAD3E9" w14:textId="77777777" w:rsidR="00020F97" w:rsidRPr="0018725B" w:rsidRDefault="00020F97" w:rsidP="00686935">
            <w:pPr>
              <w:rPr>
                <w:rFonts w:eastAsia="Times New Roman"/>
                <w:sz w:val="18"/>
                <w:szCs w:val="18"/>
              </w:rPr>
            </w:pPr>
            <w:r w:rsidRPr="0018725B">
              <w:rPr>
                <w:rFonts w:eastAsia="Times New Roman"/>
                <w:sz w:val="18"/>
                <w:szCs w:val="18"/>
              </w:rPr>
              <w:t>(A) New circuit build</w:t>
            </w:r>
          </w:p>
        </w:tc>
        <w:tc>
          <w:tcPr>
            <w:tcW w:w="1985"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48308C60" w14:textId="77777777" w:rsidR="00020F97" w:rsidRPr="0018725B" w:rsidRDefault="00020F97" w:rsidP="00686935">
            <w:pPr>
              <w:numPr>
                <w:ilvl w:val="0"/>
                <w:numId w:val="8"/>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24"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09862CF3" w14:textId="77777777" w:rsidR="00020F97" w:rsidRPr="0018725B" w:rsidRDefault="00020F97" w:rsidP="00686935">
            <w:pPr>
              <w:rPr>
                <w:rFonts w:eastAsia="Times New Roman"/>
                <w:sz w:val="18"/>
                <w:szCs w:val="18"/>
              </w:rPr>
            </w:pPr>
            <w:r w:rsidRPr="0018725B">
              <w:rPr>
                <w:rFonts w:eastAsia="Times New Roman"/>
                <w:sz w:val="18"/>
                <w:szCs w:val="18"/>
              </w:rPr>
              <w:t>No changes needed from today</w:t>
            </w:r>
          </w:p>
        </w:tc>
      </w:tr>
      <w:tr w:rsidR="00020F97" w:rsidRPr="0018725B" w14:paraId="1B94C6C0" w14:textId="77777777" w:rsidTr="00C648C0">
        <w:trPr>
          <w:trHeight w:val="455"/>
        </w:trPr>
        <w:tc>
          <w:tcPr>
            <w:tcW w:w="1691" w:type="dxa"/>
            <w:vMerge/>
            <w:tcBorders>
              <w:left w:val="single" w:sz="8" w:space="0" w:color="FFFFFF"/>
              <w:right w:val="single" w:sz="8" w:space="0" w:color="FFFFFF"/>
            </w:tcBorders>
            <w:vAlign w:val="center"/>
            <w:hideMark/>
          </w:tcPr>
          <w:p w14:paraId="2229BE0A" w14:textId="77777777" w:rsidR="00020F97" w:rsidRPr="0018725B" w:rsidRDefault="00020F97" w:rsidP="0068693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66C45FF" w14:textId="77777777" w:rsidR="00020F97" w:rsidRPr="0018725B" w:rsidRDefault="00020F97" w:rsidP="00686935">
            <w:pPr>
              <w:numPr>
                <w:ilvl w:val="0"/>
                <w:numId w:val="9"/>
              </w:numPr>
              <w:tabs>
                <w:tab w:val="clear" w:pos="720"/>
              </w:tabs>
              <w:ind w:left="283" w:hanging="284"/>
              <w:rPr>
                <w:rFonts w:eastAsia="Times New Roman"/>
                <w:sz w:val="18"/>
                <w:szCs w:val="18"/>
              </w:rPr>
            </w:pPr>
            <w:r w:rsidRPr="0018725B">
              <w:rPr>
                <w:rFonts w:eastAsia="Times New Roman"/>
                <w:sz w:val="18"/>
                <w:szCs w:val="18"/>
              </w:rPr>
              <w:t>Circuit Specific calculation</w:t>
            </w:r>
          </w:p>
        </w:tc>
        <w:tc>
          <w:tcPr>
            <w:tcW w:w="1843" w:type="dxa"/>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2C62299" w14:textId="77777777" w:rsidR="00020F97" w:rsidRPr="0018725B" w:rsidRDefault="00020F97" w:rsidP="00686935">
            <w:pPr>
              <w:rPr>
                <w:rFonts w:eastAsia="Times New Roman"/>
                <w:sz w:val="18"/>
                <w:szCs w:val="18"/>
              </w:rPr>
            </w:pPr>
            <w:r w:rsidRPr="0018725B">
              <w:rPr>
                <w:rFonts w:eastAsia="Times New Roman"/>
                <w:sz w:val="18"/>
                <w:szCs w:val="18"/>
              </w:rPr>
              <w:t>Applies current methodology</w:t>
            </w:r>
          </w:p>
        </w:tc>
        <w:tc>
          <w:tcPr>
            <w:tcW w:w="1134"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21D0F8AD" w14:textId="77777777" w:rsidR="00020F97" w:rsidRPr="0018725B" w:rsidRDefault="00020F97" w:rsidP="00686935">
            <w:pPr>
              <w:rPr>
                <w:rFonts w:eastAsia="Times New Roman"/>
                <w:sz w:val="18"/>
                <w:szCs w:val="18"/>
              </w:rPr>
            </w:pPr>
            <w:r w:rsidRPr="0018725B">
              <w:rPr>
                <w:rFonts w:eastAsia="Times New Roman"/>
                <w:sz w:val="18"/>
                <w:szCs w:val="18"/>
              </w:rPr>
              <w:t>Green for new circuits</w:t>
            </w:r>
          </w:p>
        </w:tc>
        <w:tc>
          <w:tcPr>
            <w:tcW w:w="1134"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0C421C1A" w14:textId="216B05F9" w:rsidR="00020F97" w:rsidRPr="0018725B" w:rsidRDefault="00020F97" w:rsidP="00686935">
            <w:pPr>
              <w:rPr>
                <w:rFonts w:eastAsia="Times New Roman"/>
                <w:sz w:val="18"/>
                <w:szCs w:val="18"/>
              </w:rPr>
            </w:pPr>
            <w:r w:rsidRPr="0018725B">
              <w:rPr>
                <w:rFonts w:eastAsia="Times New Roman"/>
                <w:sz w:val="18"/>
                <w:szCs w:val="18"/>
              </w:rPr>
              <w:t>Amber for reinforcement</w:t>
            </w:r>
          </w:p>
        </w:tc>
        <w:tc>
          <w:tcPr>
            <w:tcW w:w="992"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63996932" w14:textId="077EAF2E" w:rsidR="00020F97" w:rsidRPr="0018725B" w:rsidRDefault="00020F97" w:rsidP="00686935">
            <w:pPr>
              <w:rPr>
                <w:rFonts w:eastAsia="Times New Roman"/>
                <w:sz w:val="18"/>
                <w:szCs w:val="18"/>
              </w:rPr>
            </w:pPr>
            <w:r w:rsidRPr="0018725B">
              <w:rPr>
                <w:rFonts w:eastAsia="Times New Roman"/>
                <w:sz w:val="18"/>
                <w:szCs w:val="18"/>
              </w:rPr>
              <w:t>Green for new circuits</w:t>
            </w:r>
          </w:p>
        </w:tc>
        <w:tc>
          <w:tcPr>
            <w:tcW w:w="1276"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3980C1BA" w14:textId="2213251F" w:rsidR="00020F97" w:rsidRPr="0018725B" w:rsidRDefault="00020F97" w:rsidP="00686935">
            <w:pPr>
              <w:rPr>
                <w:rFonts w:eastAsia="Times New Roman"/>
                <w:sz w:val="18"/>
                <w:szCs w:val="18"/>
              </w:rPr>
            </w:pPr>
            <w:r w:rsidRPr="0018725B">
              <w:rPr>
                <w:rFonts w:eastAsia="Times New Roman"/>
                <w:sz w:val="18"/>
                <w:szCs w:val="18"/>
              </w:rPr>
              <w:t>Amber for reinforcement</w:t>
            </w:r>
          </w:p>
        </w:tc>
      </w:tr>
      <w:tr w:rsidR="00020F97" w:rsidRPr="0018725B" w14:paraId="602D684B" w14:textId="77777777" w:rsidTr="00C648C0">
        <w:trPr>
          <w:trHeight w:val="276"/>
        </w:trPr>
        <w:tc>
          <w:tcPr>
            <w:tcW w:w="1691" w:type="dxa"/>
            <w:vMerge/>
            <w:tcBorders>
              <w:left w:val="single" w:sz="8" w:space="0" w:color="FFFFFF"/>
              <w:bottom w:val="single" w:sz="8" w:space="0" w:color="FFFFFF"/>
              <w:right w:val="single" w:sz="8" w:space="0" w:color="FFFFFF"/>
            </w:tcBorders>
            <w:vAlign w:val="center"/>
            <w:hideMark/>
          </w:tcPr>
          <w:p w14:paraId="359986D9" w14:textId="77777777" w:rsidR="00020F97" w:rsidRPr="0018725B" w:rsidRDefault="00020F97" w:rsidP="0068693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5DD6F72A" w14:textId="77777777" w:rsidR="00020F97" w:rsidRPr="0018725B" w:rsidRDefault="00020F97" w:rsidP="00686935">
            <w:pPr>
              <w:numPr>
                <w:ilvl w:val="0"/>
                <w:numId w:val="10"/>
              </w:numPr>
              <w:tabs>
                <w:tab w:val="clear" w:pos="720"/>
              </w:tabs>
              <w:ind w:left="283" w:hanging="284"/>
              <w:rPr>
                <w:rFonts w:eastAsia="Times New Roman"/>
                <w:sz w:val="18"/>
                <w:szCs w:val="18"/>
              </w:rPr>
            </w:pPr>
            <w:r w:rsidRPr="0018725B">
              <w:rPr>
                <w:rFonts w:eastAsia="Times New Roman"/>
                <w:sz w:val="18"/>
                <w:szCs w:val="18"/>
              </w:rPr>
              <w:t>Boundary constraint</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1AD4F946" w14:textId="77777777" w:rsidR="00020F97" w:rsidRPr="0018725B" w:rsidRDefault="00020F97" w:rsidP="00686935">
            <w:pPr>
              <w:rPr>
                <w:rFonts w:eastAsia="Times New Roman"/>
                <w:sz w:val="18"/>
                <w:szCs w:val="18"/>
              </w:rPr>
            </w:pPr>
            <w:r w:rsidRPr="0018725B">
              <w:rPr>
                <w:rFonts w:eastAsia="Times New Roman"/>
                <w:sz w:val="18"/>
                <w:szCs w:val="18"/>
              </w:rPr>
              <w:t>To be fully developed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776BC54C" w14:textId="77777777" w:rsidR="00020F97" w:rsidRPr="0018725B" w:rsidRDefault="00020F97" w:rsidP="00686935">
            <w:pPr>
              <w:rPr>
                <w:rFonts w:eastAsia="Times New Roman"/>
                <w:sz w:val="18"/>
                <w:szCs w:val="18"/>
              </w:rPr>
            </w:pPr>
            <w:r w:rsidRPr="0018725B">
              <w:rPr>
                <w:rFonts w:eastAsia="Times New Roman"/>
                <w:sz w:val="18"/>
                <w:szCs w:val="18"/>
              </w:rPr>
              <w:t>New systems/processes needed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7C7CF0C3" w14:textId="77777777" w:rsidR="00020F97" w:rsidRPr="0018725B" w:rsidRDefault="00020F97" w:rsidP="00686935">
            <w:pPr>
              <w:rPr>
                <w:rFonts w:eastAsia="Times New Roman"/>
                <w:sz w:val="18"/>
                <w:szCs w:val="18"/>
              </w:rPr>
            </w:pPr>
            <w:r w:rsidRPr="0018725B">
              <w:rPr>
                <w:rFonts w:eastAsia="Times New Roman"/>
                <w:sz w:val="18"/>
                <w:szCs w:val="18"/>
              </w:rPr>
              <w:t>Time needed for development</w:t>
            </w:r>
          </w:p>
        </w:tc>
      </w:tr>
      <w:tr w:rsidR="006575F8" w:rsidRPr="0018725B" w14:paraId="5A8E6431" w14:textId="77777777" w:rsidTr="0018725B">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4906DE09" w14:textId="77777777" w:rsidR="006575F8" w:rsidRPr="0018725B" w:rsidRDefault="006575F8" w:rsidP="001B361A">
            <w:pPr>
              <w:rPr>
                <w:rFonts w:eastAsia="Times New Roman"/>
                <w:sz w:val="18"/>
                <w:szCs w:val="18"/>
              </w:rPr>
            </w:pPr>
            <w:r w:rsidRPr="0018725B">
              <w:rPr>
                <w:rFonts w:eastAsia="Times New Roman"/>
                <w:sz w:val="18"/>
                <w:szCs w:val="18"/>
              </w:rPr>
              <w:t>(B) Circuit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780E27A" w14:textId="3F30FE65" w:rsidR="006575F8" w:rsidRPr="0018725B" w:rsidRDefault="006575F8" w:rsidP="00686935">
            <w:pPr>
              <w:numPr>
                <w:ilvl w:val="0"/>
                <w:numId w:val="11"/>
              </w:numPr>
              <w:tabs>
                <w:tab w:val="clear" w:pos="720"/>
              </w:tabs>
              <w:ind w:left="283" w:hanging="284"/>
              <w:rPr>
                <w:rFonts w:eastAsia="Times New Roman"/>
                <w:sz w:val="18"/>
                <w:szCs w:val="18"/>
              </w:rPr>
            </w:pPr>
            <w:r w:rsidRPr="0018725B">
              <w:rPr>
                <w:rFonts w:eastAsia="Times New Roman"/>
                <w:sz w:val="18"/>
                <w:szCs w:val="18"/>
              </w:rPr>
              <w:t>Treat the same as (A)</w:t>
            </w:r>
            <w:r w:rsidR="008A1B41">
              <w:rPr>
                <w:rFonts w:eastAsia="Times New Roman"/>
                <w:sz w:val="18"/>
                <w:szCs w:val="18"/>
              </w:rPr>
              <w:t xml:space="preserve">  i.e</w:t>
            </w:r>
            <w:r w:rsidR="001352CB">
              <w:rPr>
                <w:rFonts w:eastAsia="Times New Roman"/>
                <w:sz w:val="18"/>
                <w:szCs w:val="18"/>
              </w:rPr>
              <w:t xml:space="preserve">. </w:t>
            </w:r>
            <w:r w:rsidR="00DF30C5">
              <w:rPr>
                <w:rFonts w:eastAsia="Times New Roman"/>
                <w:sz w:val="18"/>
                <w:szCs w:val="18"/>
              </w:rPr>
              <w:t>included in</w:t>
            </w:r>
            <w:ins w:id="153" w:author="Musaka(ESO), Sally" w:date="2022-04-05T18:44:00Z">
              <w:r w:rsidR="008A1B41">
                <w:rPr>
                  <w:rFonts w:eastAsia="Times New Roman"/>
                  <w:sz w:val="18"/>
                  <w:szCs w:val="18"/>
                </w:rPr>
                <w:t xml:space="preserve"> </w:t>
              </w:r>
            </w:ins>
            <w:r w:rsidR="00482C37">
              <w:rPr>
                <w:rFonts w:eastAsia="Times New Roman"/>
                <w:sz w:val="18"/>
                <w:szCs w:val="18"/>
              </w:rPr>
              <w:t>EF</w:t>
            </w:r>
            <w:r w:rsidR="00DF30C5">
              <w:rPr>
                <w:rFonts w:eastAsia="Times New Roman"/>
                <w:sz w:val="18"/>
                <w:szCs w:val="18"/>
              </w:rPr>
              <w:t xml:space="preserve"> </w:t>
            </w:r>
            <w:r w:rsidR="00DF30C5">
              <w:rPr>
                <w:rFonts w:eastAsia="Times New Roman"/>
                <w:sz w:val="18"/>
                <w:szCs w:val="18"/>
              </w:rPr>
              <w:lastRenderedPageBreak/>
              <w:t>basket</w:t>
            </w:r>
            <w:r w:rsidR="00482C37">
              <w:rPr>
                <w:rFonts w:eastAsia="Times New Roman"/>
                <w:sz w:val="18"/>
                <w:szCs w:val="18"/>
              </w:rPr>
              <w:t xml:space="preserve"> together with (A)</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167D28AE" w14:textId="579CA174" w:rsidR="006575F8" w:rsidRPr="0018725B" w:rsidRDefault="006575F8" w:rsidP="00686935">
            <w:pPr>
              <w:rPr>
                <w:rFonts w:eastAsia="Times New Roman"/>
                <w:sz w:val="18"/>
                <w:szCs w:val="18"/>
              </w:rPr>
            </w:pPr>
            <w:r w:rsidRPr="0018725B">
              <w:rPr>
                <w:rFonts w:eastAsia="Times New Roman"/>
                <w:sz w:val="18"/>
                <w:szCs w:val="18"/>
              </w:rPr>
              <w:lastRenderedPageBreak/>
              <w:t>Same as chosen option for (A)</w:t>
            </w:r>
            <w:r w:rsidR="007C241B">
              <w:rPr>
                <w:rFonts w:eastAsia="Times New Roman"/>
                <w:sz w:val="18"/>
                <w:szCs w:val="18"/>
              </w:rPr>
              <w:t xml:space="preserve"> – EC and EFs are still single numbers.</w:t>
            </w:r>
          </w:p>
        </w:tc>
      </w:tr>
      <w:tr w:rsidR="009D6A4E" w:rsidRPr="0018725B" w14:paraId="415B23D6"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23A6827F"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45E8FBAE" w14:textId="53E1B64C" w:rsidR="006575F8" w:rsidRPr="0018725B" w:rsidRDefault="006575F8" w:rsidP="005749AD">
            <w:pPr>
              <w:numPr>
                <w:ilvl w:val="0"/>
                <w:numId w:val="12"/>
              </w:numPr>
              <w:tabs>
                <w:tab w:val="clear" w:pos="720"/>
              </w:tabs>
              <w:ind w:left="283" w:hanging="284"/>
              <w:rPr>
                <w:rFonts w:eastAsia="Times New Roman"/>
                <w:sz w:val="18"/>
                <w:szCs w:val="18"/>
              </w:rPr>
            </w:pPr>
            <w:r w:rsidRPr="0018725B">
              <w:rPr>
                <w:rFonts w:eastAsia="Times New Roman"/>
                <w:sz w:val="18"/>
                <w:szCs w:val="18"/>
              </w:rPr>
              <w:t>New ‘Reinforcement Factor’</w:t>
            </w:r>
            <w:r w:rsidR="001F69D5">
              <w:rPr>
                <w:rFonts w:eastAsia="Times New Roman"/>
                <w:sz w:val="18"/>
                <w:szCs w:val="18"/>
              </w:rPr>
              <w:t xml:space="preserve"> for a </w:t>
            </w:r>
            <w:r w:rsidR="009E02CC">
              <w:rPr>
                <w:rFonts w:eastAsia="Times New Roman"/>
                <w:sz w:val="18"/>
                <w:szCs w:val="18"/>
              </w:rPr>
              <w:t>specific circuit</w:t>
            </w:r>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60C2F3C" w14:textId="77777777" w:rsidR="006575F8" w:rsidRPr="0018725B" w:rsidRDefault="006575F8" w:rsidP="005749AD">
            <w:pPr>
              <w:rPr>
                <w:rFonts w:eastAsia="Times New Roman"/>
                <w:sz w:val="18"/>
                <w:szCs w:val="18"/>
              </w:rPr>
            </w:pPr>
            <w:r w:rsidRPr="0018725B">
              <w:rPr>
                <w:rFonts w:eastAsia="Times New Roman"/>
                <w:sz w:val="18"/>
                <w:szCs w:val="18"/>
              </w:rPr>
              <w:t>Methodologies to be revised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6C7CCF49" w14:textId="77777777" w:rsidR="006575F8" w:rsidRPr="0018725B" w:rsidRDefault="006575F8" w:rsidP="005749AD">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0B291018" w14:textId="77777777" w:rsidR="006575F8" w:rsidRPr="0018725B" w:rsidRDefault="006575F8" w:rsidP="005749AD">
            <w:pPr>
              <w:rPr>
                <w:rFonts w:eastAsia="Times New Roman"/>
                <w:sz w:val="18"/>
                <w:szCs w:val="18"/>
              </w:rPr>
            </w:pPr>
            <w:r w:rsidRPr="0018725B">
              <w:rPr>
                <w:rFonts w:eastAsia="Times New Roman"/>
                <w:sz w:val="18"/>
                <w:szCs w:val="18"/>
              </w:rPr>
              <w:t>Development and data collection</w:t>
            </w:r>
          </w:p>
        </w:tc>
      </w:tr>
      <w:tr w:rsidR="009D6A4E" w:rsidRPr="0018725B" w14:paraId="575BD1BD" w14:textId="77777777" w:rsidTr="0018725B">
        <w:trPr>
          <w:trHeight w:val="455"/>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07AAEA5" w14:textId="77777777" w:rsidR="006575F8" w:rsidRPr="0018725B" w:rsidRDefault="006575F8" w:rsidP="005749AD">
            <w:pPr>
              <w:rPr>
                <w:rFonts w:eastAsia="Times New Roman"/>
                <w:sz w:val="18"/>
                <w:szCs w:val="18"/>
              </w:rPr>
            </w:pPr>
            <w:r w:rsidRPr="0018725B">
              <w:rPr>
                <w:rFonts w:eastAsia="Times New Roman"/>
                <w:sz w:val="18"/>
                <w:szCs w:val="18"/>
              </w:rPr>
              <w:t xml:space="preserve">(C) New non-circuit build &amp; </w:t>
            </w:r>
          </w:p>
          <w:p w14:paraId="512161B2" w14:textId="77777777" w:rsidR="006575F8" w:rsidRDefault="006575F8" w:rsidP="005749AD">
            <w:pPr>
              <w:rPr>
                <w:rFonts w:eastAsia="Times New Roman"/>
                <w:sz w:val="18"/>
                <w:szCs w:val="18"/>
              </w:rPr>
            </w:pPr>
            <w:r w:rsidRPr="0018725B">
              <w:rPr>
                <w:rFonts w:eastAsia="Times New Roman"/>
                <w:sz w:val="18"/>
                <w:szCs w:val="18"/>
              </w:rPr>
              <w:t>(D) Non-circuit reinforcement</w:t>
            </w:r>
          </w:p>
          <w:p w14:paraId="5D8ACAFA" w14:textId="4C71EAA2" w:rsidR="0004652A" w:rsidRPr="0018725B" w:rsidRDefault="0004652A" w:rsidP="005749AD">
            <w:pPr>
              <w:rPr>
                <w:rFonts w:eastAsia="Times New Roman"/>
                <w:sz w:val="18"/>
                <w:szCs w:val="18"/>
              </w:rPr>
            </w:pPr>
            <w:r>
              <w:rPr>
                <w:rFonts w:eastAsia="Times New Roman"/>
                <w:sz w:val="18"/>
                <w:szCs w:val="18"/>
              </w:rPr>
              <w:t xml:space="preserve">i.e. how </w:t>
            </w:r>
            <w:r w:rsidR="00620CDA">
              <w:rPr>
                <w:rFonts w:eastAsia="Times New Roman"/>
                <w:sz w:val="18"/>
                <w:szCs w:val="18"/>
              </w:rPr>
              <w:t>you reflect substation costs into the EC/EF calculation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099CD43" w14:textId="73FA4086" w:rsidR="006575F8" w:rsidRPr="0018725B" w:rsidRDefault="00810D3D" w:rsidP="005749AD">
            <w:pPr>
              <w:numPr>
                <w:ilvl w:val="0"/>
                <w:numId w:val="13"/>
              </w:numPr>
              <w:tabs>
                <w:tab w:val="clear" w:pos="720"/>
              </w:tabs>
              <w:ind w:left="283" w:hanging="284"/>
              <w:rPr>
                <w:rFonts w:eastAsia="Times New Roman"/>
                <w:sz w:val="18"/>
                <w:szCs w:val="18"/>
              </w:rPr>
            </w:pPr>
            <w:bookmarkStart w:id="154" w:name="OLE_LINK2"/>
            <w:r>
              <w:rPr>
                <w:rFonts w:eastAsia="Times New Roman"/>
                <w:sz w:val="18"/>
                <w:szCs w:val="18"/>
              </w:rPr>
              <w:t>Allocate</w:t>
            </w:r>
            <w:r w:rsidRPr="0018725B">
              <w:rPr>
                <w:rFonts w:eastAsia="Times New Roman"/>
                <w:sz w:val="18"/>
                <w:szCs w:val="18"/>
              </w:rPr>
              <w:t xml:space="preserve"> </w:t>
            </w:r>
            <w:r w:rsidR="006575F8" w:rsidRPr="0018725B">
              <w:rPr>
                <w:rFonts w:eastAsia="Times New Roman"/>
                <w:sz w:val="18"/>
                <w:szCs w:val="18"/>
              </w:rPr>
              <w:t>assets across existing circuits</w:t>
            </w:r>
            <w:r w:rsidR="00482C37">
              <w:rPr>
                <w:rFonts w:eastAsia="Times New Roman"/>
                <w:sz w:val="18"/>
                <w:szCs w:val="18"/>
              </w:rPr>
              <w:t xml:space="preserve">, and include in EF basket together with (A) </w:t>
            </w:r>
            <w:bookmarkEnd w:id="154"/>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17644129" w14:textId="6FCA3723" w:rsidR="006575F8" w:rsidRPr="0018725B" w:rsidRDefault="006575F8" w:rsidP="005749AD">
            <w:pPr>
              <w:rPr>
                <w:rFonts w:eastAsia="Times New Roman"/>
                <w:sz w:val="18"/>
                <w:szCs w:val="18"/>
              </w:rPr>
            </w:pPr>
            <w:commentRangeStart w:id="155"/>
            <w:commentRangeStart w:id="156"/>
            <w:r w:rsidRPr="0018725B">
              <w:rPr>
                <w:rFonts w:eastAsia="Times New Roman"/>
                <w:sz w:val="18"/>
                <w:szCs w:val="18"/>
              </w:rPr>
              <w:t xml:space="preserve">TBC how assets </w:t>
            </w:r>
            <w:del w:id="157" w:author="Graham Pannell" w:date="2022-04-06T12:47:00Z">
              <w:r w:rsidRPr="0018725B" w:rsidDel="00810D3D">
                <w:rPr>
                  <w:rFonts w:eastAsia="Times New Roman"/>
                  <w:sz w:val="18"/>
                  <w:szCs w:val="18"/>
                </w:rPr>
                <w:delText>smeared</w:delText>
              </w:r>
              <w:r w:rsidR="00BA56DA" w:rsidDel="00810D3D">
                <w:rPr>
                  <w:rFonts w:eastAsia="Times New Roman"/>
                  <w:sz w:val="18"/>
                  <w:szCs w:val="18"/>
                </w:rPr>
                <w:delText xml:space="preserve"> </w:delText>
              </w:r>
            </w:del>
            <w:ins w:id="158" w:author="Graham Pannell" w:date="2022-04-06T12:47:00Z">
              <w:r w:rsidR="00810D3D">
                <w:rPr>
                  <w:rFonts w:eastAsia="Times New Roman"/>
                  <w:sz w:val="18"/>
                  <w:szCs w:val="18"/>
                </w:rPr>
                <w:t xml:space="preserve">allocated </w:t>
              </w:r>
            </w:ins>
            <w:r w:rsidR="00BA56DA">
              <w:rPr>
                <w:rFonts w:eastAsia="Times New Roman"/>
                <w:sz w:val="18"/>
                <w:szCs w:val="18"/>
              </w:rPr>
              <w:t>although a Workgroup Mem</w:t>
            </w:r>
            <w:r w:rsidR="008451F8">
              <w:rPr>
                <w:rFonts w:eastAsia="Times New Roman"/>
                <w:sz w:val="18"/>
                <w:szCs w:val="18"/>
              </w:rPr>
              <w:t xml:space="preserve">ber believes that this should be amber as the </w:t>
            </w:r>
            <w:r w:rsidR="008451F8" w:rsidRPr="008451F8">
              <w:rPr>
                <w:sz w:val="18"/>
                <w:szCs w:val="18"/>
              </w:rPr>
              <w:t>LCP approach has shown that this can be done without entire new methodology nor significant tooling</w:t>
            </w:r>
            <w:commentRangeEnd w:id="155"/>
            <w:r w:rsidR="008A5A7C">
              <w:rPr>
                <w:rStyle w:val="CommentReference"/>
                <w:rFonts w:ascii="Arial" w:eastAsia="Times New Roman" w:hAnsi="Arial" w:cs="Times New Roman"/>
                <w:lang w:eastAsia="en-GB"/>
              </w:rPr>
              <w:commentReference w:id="155"/>
            </w:r>
            <w:commentRangeEnd w:id="156"/>
            <w:r w:rsidR="00376F42">
              <w:rPr>
                <w:rStyle w:val="CommentReference"/>
                <w:rFonts w:ascii="Arial" w:eastAsia="Times New Roman" w:hAnsi="Arial" w:cs="Times New Roman"/>
                <w:lang w:eastAsia="en-GB"/>
              </w:rPr>
              <w:commentReference w:id="156"/>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7C246FBF" w14:textId="77777777" w:rsidR="006575F8" w:rsidRPr="0018725B" w:rsidRDefault="006575F8" w:rsidP="005749AD">
            <w:pPr>
              <w:rPr>
                <w:rFonts w:eastAsia="Times New Roman"/>
                <w:sz w:val="18"/>
                <w:szCs w:val="18"/>
              </w:rPr>
            </w:pPr>
            <w:r w:rsidRPr="0018725B">
              <w:rPr>
                <w:rFonts w:eastAsia="Times New Roman"/>
                <w:sz w:val="18"/>
                <w:szCs w:val="18"/>
              </w:rPr>
              <w:t>Significant number of data changes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CDFF8E3" w14:textId="77777777" w:rsidR="006575F8" w:rsidRPr="0018725B" w:rsidRDefault="006575F8" w:rsidP="005749AD">
            <w:pPr>
              <w:rPr>
                <w:rFonts w:eastAsia="Times New Roman"/>
                <w:sz w:val="18"/>
                <w:szCs w:val="18"/>
              </w:rPr>
            </w:pPr>
            <w:r w:rsidRPr="0018725B">
              <w:rPr>
                <w:rFonts w:eastAsia="Times New Roman"/>
                <w:sz w:val="18"/>
                <w:szCs w:val="18"/>
              </w:rPr>
              <w:t>Data required from TO and inputting in to T&amp;T model</w:t>
            </w:r>
          </w:p>
        </w:tc>
      </w:tr>
      <w:tr w:rsidR="009D6A4E" w:rsidRPr="0018725B" w14:paraId="6E317AB0"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788A1F1E"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5D8AB78" w14:textId="77777777" w:rsidR="006575F8" w:rsidRPr="0018725B" w:rsidRDefault="006575F8" w:rsidP="005749AD">
            <w:pPr>
              <w:numPr>
                <w:ilvl w:val="0"/>
                <w:numId w:val="14"/>
              </w:numPr>
              <w:tabs>
                <w:tab w:val="clear" w:pos="720"/>
              </w:tabs>
              <w:ind w:left="283" w:hanging="284"/>
              <w:rPr>
                <w:rFonts w:eastAsia="Times New Roman"/>
                <w:sz w:val="18"/>
                <w:szCs w:val="18"/>
              </w:rPr>
            </w:pPr>
            <w:bookmarkStart w:id="159" w:name="OLE_LINK3"/>
            <w:r w:rsidRPr="0018725B">
              <w:rPr>
                <w:rFonts w:eastAsia="Times New Roman"/>
                <w:sz w:val="18"/>
                <w:szCs w:val="18"/>
              </w:rPr>
              <w:t>Create a new ‘proxy circuit’</w:t>
            </w:r>
            <w:r w:rsidR="00482C37">
              <w:rPr>
                <w:rFonts w:eastAsia="Times New Roman"/>
                <w:sz w:val="18"/>
                <w:szCs w:val="18"/>
              </w:rPr>
              <w:t xml:space="preserve"> with EF separate to (A) </w:t>
            </w:r>
            <w:bookmarkEnd w:id="159"/>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44371840" w14:textId="77777777" w:rsidR="006575F8" w:rsidRPr="0018725B" w:rsidRDefault="006575F8" w:rsidP="005749AD">
            <w:pPr>
              <w:rPr>
                <w:rFonts w:eastAsia="Times New Roman"/>
                <w:sz w:val="18"/>
                <w:szCs w:val="18"/>
              </w:rPr>
            </w:pPr>
            <w:r w:rsidRPr="0018725B">
              <w:rPr>
                <w:rFonts w:eastAsia="Times New Roman"/>
                <w:sz w:val="18"/>
                <w:szCs w:val="18"/>
              </w:rPr>
              <w:t>Current methodology used but interactions to be considered.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0AA1A2E" w14:textId="77777777" w:rsidR="006575F8" w:rsidRPr="0018725B" w:rsidRDefault="006575F8" w:rsidP="005749AD">
            <w:pPr>
              <w:rPr>
                <w:rFonts w:eastAsia="Times New Roman"/>
                <w:sz w:val="18"/>
                <w:szCs w:val="18"/>
              </w:rPr>
            </w:pPr>
            <w:r w:rsidRPr="0018725B">
              <w:rPr>
                <w:rFonts w:eastAsia="Times New Roman"/>
                <w:sz w:val="18"/>
                <w:szCs w:val="18"/>
              </w:rPr>
              <w:t>Significant number of new circuits to be added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68BB22C3" w14:textId="77777777" w:rsidR="006575F8" w:rsidRPr="0018725B" w:rsidRDefault="006575F8" w:rsidP="005749AD">
            <w:pPr>
              <w:rPr>
                <w:rFonts w:eastAsia="Times New Roman"/>
                <w:sz w:val="18"/>
                <w:szCs w:val="18"/>
              </w:rPr>
            </w:pPr>
            <w:r w:rsidRPr="0018725B">
              <w:rPr>
                <w:rFonts w:eastAsia="Times New Roman"/>
                <w:sz w:val="18"/>
                <w:szCs w:val="18"/>
              </w:rPr>
              <w:t>Data required from TO and inputting in to T&amp;T model</w:t>
            </w:r>
          </w:p>
        </w:tc>
      </w:tr>
      <w:tr w:rsidR="006575F8" w:rsidRPr="0018725B" w14:paraId="7BEEA683" w14:textId="77777777" w:rsidTr="0018725B">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7B3CA8B2"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120B11E" w14:textId="77777777" w:rsidR="006575F8" w:rsidRPr="0018725B" w:rsidRDefault="006575F8" w:rsidP="005749AD">
            <w:pPr>
              <w:numPr>
                <w:ilvl w:val="0"/>
                <w:numId w:val="15"/>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3E37C0DD"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6575F8" w:rsidRPr="0018725B" w14:paraId="46EE3700" w14:textId="77777777" w:rsidTr="0018725B">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0D76F3B1" w14:textId="77777777" w:rsidR="006575F8" w:rsidRPr="0018725B" w:rsidRDefault="006575F8" w:rsidP="005749AD">
            <w:pPr>
              <w:rPr>
                <w:rFonts w:eastAsia="Times New Roman"/>
                <w:sz w:val="18"/>
                <w:szCs w:val="18"/>
              </w:rPr>
            </w:pPr>
            <w:r w:rsidRPr="0018725B">
              <w:rPr>
                <w:rFonts w:eastAsia="Times New Roman"/>
                <w:sz w:val="18"/>
                <w:szCs w:val="18"/>
              </w:rPr>
              <w:t>(E) ‘SMART’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76F89C5" w14:textId="77777777" w:rsidR="006575F8" w:rsidRPr="0018725B" w:rsidRDefault="006575F8" w:rsidP="005749AD">
            <w:pPr>
              <w:numPr>
                <w:ilvl w:val="0"/>
                <w:numId w:val="16"/>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D051471"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9D6A4E" w:rsidRPr="0018725B" w14:paraId="774FECBD" w14:textId="77777777" w:rsidTr="0018725B">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3BC0CFE5"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EF4564F" w14:textId="77777777" w:rsidR="006575F8" w:rsidRPr="0018725B" w:rsidRDefault="006575F8" w:rsidP="005749AD">
            <w:pPr>
              <w:numPr>
                <w:ilvl w:val="0"/>
                <w:numId w:val="17"/>
              </w:numPr>
              <w:tabs>
                <w:tab w:val="clear" w:pos="720"/>
              </w:tabs>
              <w:ind w:left="283" w:hanging="284"/>
              <w:rPr>
                <w:rFonts w:eastAsia="Times New Roman"/>
                <w:sz w:val="18"/>
                <w:szCs w:val="18"/>
              </w:rPr>
            </w:pPr>
            <w:r w:rsidRPr="0018725B">
              <w:rPr>
                <w:rFonts w:eastAsia="Times New Roman"/>
                <w:sz w:val="18"/>
                <w:szCs w:val="18"/>
              </w:rPr>
              <w:t>Treat the same as (C) and (D)</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2EA017E6" w14:textId="77777777" w:rsidR="006575F8" w:rsidRPr="0018725B" w:rsidRDefault="006575F8" w:rsidP="005749AD">
            <w:pPr>
              <w:rPr>
                <w:rFonts w:eastAsia="Times New Roman"/>
                <w:sz w:val="18"/>
                <w:szCs w:val="18"/>
              </w:rPr>
            </w:pPr>
            <w:r w:rsidRPr="0018725B">
              <w:rPr>
                <w:rFonts w:eastAsia="Times New Roman"/>
                <w:sz w:val="18"/>
                <w:szCs w:val="18"/>
              </w:rPr>
              <w:t>Interactions across TNUoS</w:t>
            </w:r>
          </w:p>
        </w:tc>
        <w:tc>
          <w:tcPr>
            <w:tcW w:w="4536" w:type="dxa"/>
            <w:gridSpan w:val="6"/>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4EC1AE7E" w14:textId="77777777" w:rsidR="006575F8" w:rsidRPr="0018725B" w:rsidRDefault="006575F8" w:rsidP="005749AD">
            <w:pPr>
              <w:rPr>
                <w:rFonts w:eastAsia="Times New Roman"/>
                <w:sz w:val="18"/>
                <w:szCs w:val="18"/>
              </w:rPr>
            </w:pPr>
            <w:r w:rsidRPr="0018725B">
              <w:rPr>
                <w:rFonts w:eastAsia="Times New Roman"/>
                <w:sz w:val="18"/>
                <w:szCs w:val="18"/>
              </w:rPr>
              <w:t>Same as chosen option for (C) and (D)</w:t>
            </w:r>
          </w:p>
        </w:tc>
      </w:tr>
      <w:tr w:rsidR="009D6A4E" w:rsidRPr="0018725B" w14:paraId="2FDE3DE8"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503A0E1D"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5E3C4753" w14:textId="77777777" w:rsidR="006575F8" w:rsidRPr="0018725B" w:rsidRDefault="006575F8" w:rsidP="005749AD">
            <w:pPr>
              <w:numPr>
                <w:ilvl w:val="0"/>
                <w:numId w:val="18"/>
              </w:numPr>
              <w:tabs>
                <w:tab w:val="clear" w:pos="720"/>
              </w:tabs>
              <w:ind w:left="283" w:hanging="284"/>
              <w:rPr>
                <w:rFonts w:eastAsia="Times New Roman"/>
                <w:sz w:val="18"/>
                <w:szCs w:val="18"/>
              </w:rPr>
            </w:pPr>
            <w:r w:rsidRPr="0018725B">
              <w:rPr>
                <w:rFonts w:eastAsia="Times New Roman"/>
                <w:sz w:val="18"/>
                <w:szCs w:val="18"/>
              </w:rPr>
              <w:t>New ‘Reinforcement Factor’</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49891E5B" w14:textId="77777777" w:rsidR="006575F8" w:rsidRPr="0018725B" w:rsidRDefault="006575F8" w:rsidP="005749AD">
            <w:pPr>
              <w:rPr>
                <w:rFonts w:eastAsia="Times New Roman"/>
                <w:sz w:val="18"/>
                <w:szCs w:val="18"/>
              </w:rPr>
            </w:pPr>
            <w:r w:rsidRPr="0018725B">
              <w:rPr>
                <w:rFonts w:eastAsia="Times New Roman"/>
                <w:sz w:val="18"/>
                <w:szCs w:val="18"/>
              </w:rPr>
              <w:t>Methodologies to be revised and Interactions across TNUoS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2C5E75C8" w14:textId="77777777" w:rsidR="006575F8" w:rsidRPr="0018725B" w:rsidRDefault="006575F8" w:rsidP="005749AD">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3ED942A3" w14:textId="77777777" w:rsidR="006575F8" w:rsidRPr="0018725B" w:rsidRDefault="006575F8" w:rsidP="005749AD">
            <w:pPr>
              <w:rPr>
                <w:rFonts w:eastAsia="Times New Roman"/>
                <w:sz w:val="18"/>
                <w:szCs w:val="18"/>
              </w:rPr>
            </w:pPr>
            <w:r w:rsidRPr="0018725B">
              <w:rPr>
                <w:rFonts w:eastAsia="Times New Roman"/>
                <w:sz w:val="18"/>
                <w:szCs w:val="18"/>
              </w:rPr>
              <w:t>Development and data collection</w:t>
            </w:r>
          </w:p>
        </w:tc>
      </w:tr>
      <w:tr w:rsidR="006575F8" w:rsidRPr="0018725B" w14:paraId="03539781" w14:textId="77777777" w:rsidTr="0018725B">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7BF9CD30" w14:textId="77777777" w:rsidR="006575F8" w:rsidRPr="0018725B" w:rsidRDefault="006575F8" w:rsidP="005749AD">
            <w:pPr>
              <w:rPr>
                <w:rFonts w:eastAsia="Times New Roman"/>
                <w:sz w:val="18"/>
                <w:szCs w:val="18"/>
              </w:rPr>
            </w:pPr>
            <w:r w:rsidRPr="0018725B">
              <w:rPr>
                <w:rFonts w:eastAsia="Times New Roman"/>
                <w:sz w:val="18"/>
                <w:szCs w:val="18"/>
              </w:rPr>
              <w:t>(F) Life extension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9419775" w14:textId="77777777" w:rsidR="006575F8" w:rsidRPr="0018725B" w:rsidRDefault="006575F8" w:rsidP="005749AD">
            <w:pPr>
              <w:numPr>
                <w:ilvl w:val="0"/>
                <w:numId w:val="19"/>
              </w:numPr>
              <w:tabs>
                <w:tab w:val="clear" w:pos="720"/>
              </w:tabs>
              <w:ind w:left="283" w:hanging="284"/>
              <w:rPr>
                <w:rFonts w:eastAsia="Times New Roman"/>
                <w:sz w:val="18"/>
                <w:szCs w:val="18"/>
              </w:rPr>
            </w:pPr>
            <w:commentRangeStart w:id="160"/>
            <w:commentRangeStart w:id="161"/>
            <w:r w:rsidRPr="0018725B">
              <w:rPr>
                <w:rFonts w:eastAsia="Times New Roman"/>
                <w:sz w:val="18"/>
                <w:szCs w:val="18"/>
              </w:rPr>
              <w:t>No change (do nothing)</w:t>
            </w:r>
            <w:commentRangeEnd w:id="160"/>
            <w:r w:rsidR="00DE5414">
              <w:rPr>
                <w:rStyle w:val="CommentReference"/>
                <w:rFonts w:ascii="Arial" w:eastAsia="Times New Roman" w:hAnsi="Arial" w:cs="Times New Roman"/>
                <w:lang w:eastAsia="en-GB"/>
              </w:rPr>
              <w:commentReference w:id="160"/>
            </w:r>
            <w:commentRangeEnd w:id="161"/>
            <w:r w:rsidR="00B16198">
              <w:rPr>
                <w:rStyle w:val="CommentReference"/>
                <w:rFonts w:ascii="Arial" w:eastAsia="Times New Roman" w:hAnsi="Arial" w:cs="Times New Roman"/>
                <w:lang w:eastAsia="en-GB"/>
              </w:rPr>
              <w:commentReference w:id="161"/>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245C486F"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CB7A95" w:rsidRPr="0018725B" w14:paraId="67EEEA61" w14:textId="77777777" w:rsidTr="00B16198">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734F1D5A" w14:textId="77777777" w:rsidR="00CB7A95" w:rsidRPr="0018725B" w:rsidRDefault="00CB7A95" w:rsidP="005749AD">
            <w:pPr>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3D25EBD3" w14:textId="5B61685E" w:rsidR="00CB7A95" w:rsidRPr="0018725B" w:rsidRDefault="00CB7A95" w:rsidP="005749AD">
            <w:pPr>
              <w:numPr>
                <w:ilvl w:val="0"/>
                <w:numId w:val="19"/>
              </w:numPr>
              <w:tabs>
                <w:tab w:val="clear" w:pos="720"/>
              </w:tabs>
              <w:ind w:left="283" w:hanging="284"/>
              <w:rPr>
                <w:rFonts w:eastAsia="Times New Roman"/>
                <w:sz w:val="18"/>
                <w:szCs w:val="18"/>
              </w:rPr>
            </w:pPr>
            <w:ins w:id="162" w:author="Paul Mullen" w:date="2022-04-07T10:04:00Z">
              <w:r w:rsidRPr="0018725B">
                <w:rPr>
                  <w:rFonts w:eastAsia="Times New Roman"/>
                  <w:sz w:val="18"/>
                  <w:szCs w:val="18"/>
                </w:rPr>
                <w:t>Treat the same as (A)</w:t>
              </w:r>
              <w:r>
                <w:rPr>
                  <w:rFonts w:eastAsia="Times New Roman"/>
                  <w:sz w:val="18"/>
                  <w:szCs w:val="18"/>
                </w:rPr>
                <w:t xml:space="preserve">  i.e. included in EF basket together with (A)</w:t>
              </w:r>
            </w:ins>
          </w:p>
        </w:tc>
        <w:tc>
          <w:tcPr>
            <w:tcW w:w="2126"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tcPr>
          <w:p w14:paraId="16BD86EA" w14:textId="77777777" w:rsidR="005A39C0" w:rsidRPr="005A39C0" w:rsidRDefault="005A39C0" w:rsidP="005A39C0">
            <w:pPr>
              <w:rPr>
                <w:ins w:id="163" w:author="Paul Mullen" w:date="2022-04-07T10:06:00Z"/>
                <w:rFonts w:eastAsia="Times New Roman"/>
                <w:sz w:val="18"/>
                <w:szCs w:val="18"/>
              </w:rPr>
            </w:pPr>
            <w:ins w:id="164" w:author="Paul Mullen" w:date="2022-04-07T10:06:00Z">
              <w:r w:rsidRPr="005A39C0">
                <w:rPr>
                  <w:rFonts w:eastAsia="Times New Roman"/>
                  <w:sz w:val="18"/>
                  <w:szCs w:val="18"/>
                </w:rPr>
                <w:t>Clarifications in methodology</w:t>
              </w:r>
            </w:ins>
          </w:p>
          <w:p w14:paraId="3A183FD1" w14:textId="75995778" w:rsidR="00CB7A95" w:rsidRPr="0018725B" w:rsidRDefault="00CB7A95" w:rsidP="005749AD">
            <w:pPr>
              <w:rPr>
                <w:rFonts w:eastAsia="Times New Roman"/>
                <w:sz w:val="18"/>
                <w:szCs w:val="18"/>
              </w:rPr>
            </w:pPr>
          </w:p>
        </w:tc>
        <w:tc>
          <w:tcPr>
            <w:tcW w:w="2126" w:type="dxa"/>
            <w:gridSpan w:val="3"/>
            <w:tcBorders>
              <w:top w:val="single" w:sz="8" w:space="0" w:color="FFFFFF"/>
              <w:left w:val="single" w:sz="8" w:space="0" w:color="FFFFFF"/>
              <w:bottom w:val="single" w:sz="8" w:space="0" w:color="FFFFFF"/>
              <w:right w:val="single" w:sz="8" w:space="0" w:color="FFFFFF"/>
            </w:tcBorders>
            <w:shd w:val="clear" w:color="auto" w:fill="FFC000"/>
            <w:vAlign w:val="center"/>
          </w:tcPr>
          <w:p w14:paraId="4F550A32" w14:textId="7BBE01CC" w:rsidR="00CB7A95" w:rsidRPr="0018725B" w:rsidRDefault="00B16198" w:rsidP="005749AD">
            <w:pPr>
              <w:rPr>
                <w:rFonts w:eastAsia="Times New Roman"/>
                <w:sz w:val="18"/>
                <w:szCs w:val="18"/>
              </w:rPr>
            </w:pPr>
            <w:ins w:id="165" w:author="Paul Mullen" w:date="2022-04-07T10:06:00Z">
              <w:r w:rsidRPr="0018725B">
                <w:rPr>
                  <w:rFonts w:eastAsia="Times New Roman"/>
                  <w:sz w:val="18"/>
                  <w:szCs w:val="18"/>
                </w:rPr>
                <w:t>Data required from TO</w:t>
              </w:r>
            </w:ins>
          </w:p>
        </w:tc>
        <w:tc>
          <w:tcPr>
            <w:tcW w:w="2127" w:type="dxa"/>
            <w:gridSpan w:val="2"/>
            <w:tcBorders>
              <w:top w:val="single" w:sz="8" w:space="0" w:color="FFFFFF"/>
              <w:left w:val="single" w:sz="8" w:space="0" w:color="FFFFFF"/>
              <w:bottom w:val="single" w:sz="8" w:space="0" w:color="FFFFFF"/>
              <w:right w:val="single" w:sz="8" w:space="0" w:color="FFFFFF"/>
            </w:tcBorders>
            <w:shd w:val="clear" w:color="auto" w:fill="FFC000"/>
            <w:vAlign w:val="center"/>
          </w:tcPr>
          <w:p w14:paraId="72D4C74E" w14:textId="0A591DD6" w:rsidR="00CB7A95" w:rsidRPr="0018725B" w:rsidRDefault="00B16198" w:rsidP="005749AD">
            <w:pPr>
              <w:rPr>
                <w:rFonts w:eastAsia="Times New Roman"/>
                <w:sz w:val="18"/>
                <w:szCs w:val="18"/>
              </w:rPr>
            </w:pPr>
            <w:ins w:id="166" w:author="Paul Mullen" w:date="2022-04-07T10:06:00Z">
              <w:r w:rsidRPr="0018725B">
                <w:rPr>
                  <w:rFonts w:eastAsia="Times New Roman"/>
                  <w:sz w:val="18"/>
                  <w:szCs w:val="18"/>
                </w:rPr>
                <w:t>Data required from TO</w:t>
              </w:r>
            </w:ins>
          </w:p>
        </w:tc>
      </w:tr>
      <w:tr w:rsidR="00FA3F23" w14:paraId="6487B755" w14:textId="77777777" w:rsidTr="0018725B">
        <w:trPr>
          <w:gridAfter w:val="8"/>
          <w:wAfter w:w="8364" w:type="dxa"/>
          <w:trHeight w:val="460"/>
        </w:trPr>
        <w:tc>
          <w:tcPr>
            <w:tcW w:w="1691" w:type="dxa"/>
            <w:tcBorders>
              <w:top w:val="single" w:sz="8" w:space="0" w:color="FFFFFF"/>
              <w:left w:val="single" w:sz="8" w:space="0" w:color="FFFFFF"/>
              <w:bottom w:val="single" w:sz="8" w:space="0" w:color="FFFFFF"/>
              <w:right w:val="single" w:sz="8" w:space="0" w:color="FFFFFF"/>
            </w:tcBorders>
            <w:vAlign w:val="center"/>
            <w:hideMark/>
          </w:tcPr>
          <w:p w14:paraId="0EF3C2C3" w14:textId="3BE6DA30" w:rsidR="006575F8" w:rsidRDefault="006575F8" w:rsidP="006575F8">
            <w:pPr>
              <w:jc w:val="both"/>
              <w:rPr>
                <w:rFonts w:eastAsia="Times New Roman"/>
                <w:sz w:val="20"/>
                <w:szCs w:val="20"/>
              </w:rPr>
            </w:pPr>
          </w:p>
          <w:p w14:paraId="224D28C0" w14:textId="77777777" w:rsidR="00344BFD" w:rsidRDefault="00344BFD" w:rsidP="006575F8">
            <w:pPr>
              <w:jc w:val="both"/>
              <w:rPr>
                <w:rFonts w:eastAsia="Times New Roman"/>
                <w:sz w:val="20"/>
                <w:szCs w:val="20"/>
              </w:rPr>
            </w:pPr>
          </w:p>
          <w:p w14:paraId="38E7E6C9" w14:textId="3F52195A" w:rsidR="00E95D70" w:rsidRPr="006575F8" w:rsidRDefault="00E95D70" w:rsidP="006575F8">
            <w:pPr>
              <w:jc w:val="both"/>
              <w:rPr>
                <w:rFonts w:eastAsia="Times New Roman"/>
                <w:sz w:val="20"/>
                <w:szCs w:val="20"/>
              </w:rPr>
            </w:pPr>
          </w:p>
        </w:tc>
      </w:tr>
    </w:tbl>
    <w:p w14:paraId="498C1E15" w14:textId="77777777" w:rsidR="00344BFD" w:rsidRPr="00344BFD" w:rsidRDefault="00344BFD" w:rsidP="00344BFD">
      <w:pPr>
        <w:jc w:val="both"/>
        <w:rPr>
          <w:rFonts w:ascii="Arial" w:hAnsi="Arial" w:cs="Arial"/>
          <w:szCs w:val="24"/>
        </w:rPr>
      </w:pPr>
      <w:commentRangeStart w:id="167"/>
      <w:commentRangeStart w:id="168"/>
      <w:commentRangeStart w:id="169"/>
      <w:commentRangeStart w:id="170"/>
      <w:r w:rsidRPr="00344BFD">
        <w:rPr>
          <w:rFonts w:ascii="Arial" w:hAnsi="Arial" w:cs="Arial"/>
          <w:szCs w:val="24"/>
        </w:rPr>
        <w:t xml:space="preserve">With reference to the </w:t>
      </w:r>
      <w:r w:rsidRPr="00344BFD">
        <w:rPr>
          <w:rFonts w:ascii="Arial" w:hAnsi="Arial" w:cs="Arial"/>
          <w:b/>
          <w:bCs/>
          <w:szCs w:val="24"/>
        </w:rPr>
        <w:t>Figure 2</w:t>
      </w:r>
      <w:r w:rsidRPr="00344BFD">
        <w:rPr>
          <w:rFonts w:ascii="Arial" w:hAnsi="Arial" w:cs="Arial"/>
          <w:szCs w:val="24"/>
        </w:rPr>
        <w:t xml:space="preserve"> on implementation approaches:</w:t>
      </w:r>
    </w:p>
    <w:p w14:paraId="1F6AF8CD" w14:textId="62B09021" w:rsidR="00344BFD" w:rsidRPr="00344BFD" w:rsidRDefault="00344BFD" w:rsidP="00344BFD">
      <w:pPr>
        <w:pStyle w:val="ListParagraph"/>
        <w:numPr>
          <w:ilvl w:val="0"/>
          <w:numId w:val="32"/>
        </w:numPr>
        <w:jc w:val="both"/>
        <w:rPr>
          <w:rFonts w:cs="Arial"/>
        </w:rPr>
      </w:pPr>
      <w:r w:rsidRPr="00344BFD">
        <w:rPr>
          <w:rFonts w:cs="Arial"/>
        </w:rPr>
        <w:t xml:space="preserve">The CMP315 and CMP375 Original implements approach 1 for reinforcement types A (New circuit build), B (Circuit Reinforcement) </w:t>
      </w:r>
      <w:del w:id="171" w:author="Paul Mullen" w:date="2022-04-07T10:07:00Z">
        <w:r w:rsidRPr="00344BFD" w:rsidDel="008227EC">
          <w:rPr>
            <w:rFonts w:cs="Arial"/>
          </w:rPr>
          <w:delText xml:space="preserve">and F (Life Extensions); </w:delText>
        </w:r>
      </w:del>
      <w:r w:rsidRPr="00344BFD">
        <w:rPr>
          <w:rFonts w:cs="Arial"/>
        </w:rPr>
        <w:t xml:space="preserve">and </w:t>
      </w:r>
    </w:p>
    <w:p w14:paraId="65D79CE6" w14:textId="794B65F1" w:rsidR="00344BFD" w:rsidRPr="00344BFD" w:rsidRDefault="00344BFD" w:rsidP="00344BFD">
      <w:pPr>
        <w:pStyle w:val="ListParagraph"/>
        <w:numPr>
          <w:ilvl w:val="0"/>
          <w:numId w:val="32"/>
        </w:numPr>
        <w:jc w:val="both"/>
        <w:rPr>
          <w:b/>
          <w:bCs/>
        </w:rPr>
      </w:pPr>
      <w:r w:rsidRPr="00344BFD">
        <w:rPr>
          <w:rFonts w:cs="Arial"/>
        </w:rPr>
        <w:t>The CMP315 and CMP375 Original implements approach 2 for reinforcement types C (New non-circuit build)</w:t>
      </w:r>
      <w:ins w:id="172" w:author="Paul Mullen" w:date="2022-04-07T10:07:00Z">
        <w:r w:rsidR="008227EC">
          <w:rPr>
            <w:rFonts w:cs="Arial"/>
          </w:rPr>
          <w:t>,</w:t>
        </w:r>
      </w:ins>
      <w:del w:id="173" w:author="Paul Mullen" w:date="2022-04-07T10:07:00Z">
        <w:r w:rsidRPr="00344BFD" w:rsidDel="008227EC">
          <w:rPr>
            <w:rFonts w:cs="Arial"/>
          </w:rPr>
          <w:delText xml:space="preserve"> and </w:delText>
        </w:r>
      </w:del>
      <w:r w:rsidRPr="00344BFD">
        <w:rPr>
          <w:rFonts w:cs="Arial"/>
        </w:rPr>
        <w:t xml:space="preserve">D (Non-circuit reinforcement) </w:t>
      </w:r>
      <w:commentRangeEnd w:id="167"/>
      <w:r w:rsidR="00BE775C">
        <w:rPr>
          <w:rStyle w:val="CommentReference"/>
        </w:rPr>
        <w:commentReference w:id="167"/>
      </w:r>
      <w:commentRangeEnd w:id="168"/>
      <w:r w:rsidR="00022B35">
        <w:rPr>
          <w:rStyle w:val="CommentReference"/>
        </w:rPr>
        <w:commentReference w:id="168"/>
      </w:r>
      <w:commentRangeEnd w:id="169"/>
      <w:r w:rsidR="001515C6">
        <w:rPr>
          <w:rStyle w:val="CommentReference"/>
        </w:rPr>
        <w:commentReference w:id="169"/>
      </w:r>
      <w:commentRangeEnd w:id="170"/>
      <w:r w:rsidR="008227EC">
        <w:rPr>
          <w:rStyle w:val="CommentReference"/>
        </w:rPr>
        <w:commentReference w:id="170"/>
      </w:r>
      <w:ins w:id="174" w:author="Paul Mullen" w:date="2022-04-07T10:08:00Z">
        <w:r w:rsidR="008227EC">
          <w:rPr>
            <w:rFonts w:cs="Arial"/>
          </w:rPr>
          <w:t xml:space="preserve">and </w:t>
        </w:r>
        <w:r w:rsidR="008227EC" w:rsidRPr="00344BFD">
          <w:rPr>
            <w:rFonts w:cs="Arial"/>
          </w:rPr>
          <w:t>F (Life Extensions);</w:t>
        </w:r>
      </w:ins>
    </w:p>
    <w:p w14:paraId="756D2030" w14:textId="12C0164F" w:rsidR="006575F8" w:rsidRPr="00337154" w:rsidRDefault="00344BFD" w:rsidP="00337154">
      <w:pPr>
        <w:pStyle w:val="CommentText"/>
        <w:jc w:val="both"/>
        <w:rPr>
          <w:sz w:val="24"/>
        </w:rPr>
      </w:pPr>
      <w:r>
        <w:rPr>
          <w:sz w:val="24"/>
        </w:rPr>
        <w:t>Other key points were</w:t>
      </w:r>
      <w:r w:rsidR="00F53FE2" w:rsidRPr="00337154">
        <w:rPr>
          <w:sz w:val="24"/>
        </w:rPr>
        <w:t>:</w:t>
      </w:r>
    </w:p>
    <w:p w14:paraId="0B337FEF" w14:textId="3C414900" w:rsidR="009D16F4" w:rsidRDefault="009121D3" w:rsidP="0053644E">
      <w:pPr>
        <w:pStyle w:val="ListParagraph"/>
        <w:numPr>
          <w:ilvl w:val="0"/>
          <w:numId w:val="6"/>
        </w:numPr>
        <w:jc w:val="both"/>
      </w:pPr>
      <w:r w:rsidRPr="00F53FE2">
        <w:t>Although Intertrips</w:t>
      </w:r>
      <w:r w:rsidRPr="00F53FE2">
        <w:rPr>
          <w:i/>
          <w:iCs/>
        </w:rPr>
        <w:t xml:space="preserve"> </w:t>
      </w:r>
      <w:r w:rsidRPr="00F53FE2">
        <w:rPr>
          <w:rFonts w:eastAsia="Calibri" w:cs="Arial"/>
        </w:rPr>
        <w:t xml:space="preserve">could theoretically be covered either in the EC, </w:t>
      </w:r>
      <w:r w:rsidRPr="00F53FE2">
        <w:t xml:space="preserve">‘SMART’ reinforcement  </w:t>
      </w:r>
      <w:r w:rsidR="009D16F4" w:rsidRPr="00F53FE2">
        <w:t>has too many interactions across TNUoS methodology (e.g. Security factor, Sharing Factor, Design variation v</w:t>
      </w:r>
      <w:r w:rsidR="0053644E" w:rsidRPr="00F53FE2">
        <w:t xml:space="preserve"> </w:t>
      </w:r>
      <w:r w:rsidR="009D16F4" w:rsidRPr="00F53FE2">
        <w:t>s operational intertripping) that need to be considered to progress quickly</w:t>
      </w:r>
      <w:r w:rsidR="0049663F">
        <w:t>.</w:t>
      </w:r>
      <w:r w:rsidR="00F53FE2">
        <w:t>; and</w:t>
      </w:r>
    </w:p>
    <w:p w14:paraId="6E85461C" w14:textId="55F064DB" w:rsidR="00F81EA8" w:rsidRPr="00344BFD" w:rsidRDefault="00F81EA8" w:rsidP="00F81EA8">
      <w:pPr>
        <w:pStyle w:val="ListParagraph"/>
        <w:numPr>
          <w:ilvl w:val="0"/>
          <w:numId w:val="6"/>
        </w:numPr>
        <w:jc w:val="both"/>
      </w:pPr>
      <w:r>
        <w:lastRenderedPageBreak/>
        <w:t xml:space="preserve">For the </w:t>
      </w:r>
      <w:r w:rsidR="00F53FE2" w:rsidRPr="006575F8">
        <w:t>Non-T</w:t>
      </w:r>
      <w:r w:rsidR="00F53FE2" w:rsidRPr="00F81EA8">
        <w:t xml:space="preserve">ransmission </w:t>
      </w:r>
      <w:r w:rsidR="00F53FE2" w:rsidRPr="006575F8">
        <w:t>O</w:t>
      </w:r>
      <w:r w:rsidR="00F53FE2" w:rsidRPr="00F81EA8">
        <w:t>wner</w:t>
      </w:r>
      <w:r w:rsidR="00F53FE2" w:rsidRPr="006575F8">
        <w:t xml:space="preserve"> led solutions</w:t>
      </w:r>
      <w:r>
        <w:t>, th</w:t>
      </w:r>
      <w:r w:rsidRPr="00F81EA8">
        <w:rPr>
          <w:rFonts w:eastAsiaTheme="minorEastAsia"/>
        </w:rPr>
        <w:t xml:space="preserve">e costs of these projects will </w:t>
      </w:r>
      <w:r w:rsidR="00BA153D">
        <w:rPr>
          <w:rFonts w:eastAsiaTheme="minorEastAsia"/>
        </w:rPr>
        <w:t xml:space="preserve">be </w:t>
      </w:r>
      <w:r w:rsidRPr="00F81EA8">
        <w:rPr>
          <w:rFonts w:eastAsiaTheme="minorEastAsia"/>
        </w:rPr>
        <w:t>covered by BSUoS and so not impact TNUoS</w:t>
      </w:r>
      <w:r>
        <w:rPr>
          <w:rFonts w:eastAsiaTheme="minorEastAsia"/>
        </w:rPr>
        <w:t xml:space="preserve"> and therefore</w:t>
      </w:r>
      <w:r w:rsidRPr="00F81EA8">
        <w:rPr>
          <w:rFonts w:eastAsiaTheme="minorEastAsia"/>
        </w:rPr>
        <w:t xml:space="preserve"> including them would be double counting</w:t>
      </w:r>
      <w:r w:rsidR="007F28E6">
        <w:rPr>
          <w:rFonts w:eastAsiaTheme="minorEastAsia"/>
        </w:rPr>
        <w:t>.</w:t>
      </w:r>
    </w:p>
    <w:p w14:paraId="1EEF4163" w14:textId="581E0101" w:rsidR="007F28E6" w:rsidRDefault="00283717" w:rsidP="007F28E6">
      <w:pPr>
        <w:jc w:val="both"/>
        <w:rPr>
          <w:rFonts w:ascii="Arial" w:hAnsi="Arial" w:cs="Arial"/>
          <w:szCs w:val="24"/>
          <w:shd w:val="clear" w:color="auto" w:fill="FFFFFF"/>
        </w:rPr>
      </w:pPr>
      <w:r>
        <w:rPr>
          <w:rFonts w:ascii="Arial" w:hAnsi="Arial" w:cs="Arial"/>
          <w:szCs w:val="24"/>
          <w:shd w:val="clear" w:color="auto" w:fill="FFFFFF"/>
        </w:rPr>
        <w:t xml:space="preserve">Based on excluding </w:t>
      </w:r>
      <w:r w:rsidRPr="00F53FE2">
        <w:rPr>
          <w:szCs w:val="24"/>
        </w:rPr>
        <w:t>‘SMART’ reinforcement</w:t>
      </w:r>
      <w:r>
        <w:rPr>
          <w:szCs w:val="24"/>
        </w:rPr>
        <w:t xml:space="preserve"> and </w:t>
      </w:r>
      <w:r w:rsidRPr="006575F8">
        <w:rPr>
          <w:rFonts w:eastAsia="Times New Roman"/>
          <w:szCs w:val="24"/>
        </w:rPr>
        <w:t>Non-T</w:t>
      </w:r>
      <w:r w:rsidRPr="00F81EA8">
        <w:rPr>
          <w:rFonts w:eastAsia="Times New Roman"/>
          <w:szCs w:val="24"/>
        </w:rPr>
        <w:t xml:space="preserve">ransmission </w:t>
      </w:r>
      <w:r w:rsidRPr="006575F8">
        <w:rPr>
          <w:rFonts w:eastAsia="Times New Roman"/>
          <w:szCs w:val="24"/>
        </w:rPr>
        <w:t>O</w:t>
      </w:r>
      <w:r w:rsidRPr="00F81EA8">
        <w:rPr>
          <w:rFonts w:eastAsia="Times New Roman"/>
          <w:szCs w:val="24"/>
        </w:rPr>
        <w:t>wner</w:t>
      </w:r>
      <w:r w:rsidRPr="006575F8">
        <w:rPr>
          <w:rFonts w:eastAsia="Times New Roman"/>
          <w:szCs w:val="24"/>
        </w:rPr>
        <w:t xml:space="preserve"> led solutions</w:t>
      </w:r>
      <w:r>
        <w:rPr>
          <w:rFonts w:eastAsia="Times New Roman"/>
          <w:szCs w:val="24"/>
        </w:rPr>
        <w:t xml:space="preserve">, the </w:t>
      </w:r>
      <w:r>
        <w:rPr>
          <w:rFonts w:ascii="Arial" w:hAnsi="Arial" w:cs="Arial"/>
          <w:szCs w:val="24"/>
          <w:shd w:val="clear" w:color="auto" w:fill="FFFFFF"/>
        </w:rPr>
        <w:t>Proposer then presented 9 short-term options for the Workgroup to consider.</w:t>
      </w:r>
      <w:r w:rsidR="00FC516D">
        <w:rPr>
          <w:rFonts w:ascii="Arial" w:hAnsi="Arial" w:cs="Arial"/>
          <w:szCs w:val="24"/>
          <w:shd w:val="clear" w:color="auto" w:fill="FFFFFF"/>
        </w:rPr>
        <w:t xml:space="preserve"> </w:t>
      </w:r>
      <w:r>
        <w:rPr>
          <w:rFonts w:ascii="Arial" w:hAnsi="Arial" w:cs="Arial"/>
          <w:szCs w:val="24"/>
          <w:shd w:val="clear" w:color="auto" w:fill="FFFFFF"/>
        </w:rPr>
        <w:t>These options arise from 3 broad key components;</w:t>
      </w:r>
    </w:p>
    <w:p w14:paraId="1E2733AA" w14:textId="5B4527B9" w:rsidR="007F28E6" w:rsidRPr="007F28E6" w:rsidRDefault="00306BB6" w:rsidP="007F28E6">
      <w:pPr>
        <w:pStyle w:val="ListParagraph"/>
        <w:numPr>
          <w:ilvl w:val="0"/>
          <w:numId w:val="26"/>
        </w:numPr>
        <w:jc w:val="both"/>
        <w:rPr>
          <w:rFonts w:cs="Arial"/>
          <w:shd w:val="clear" w:color="auto" w:fill="FFFFFF"/>
        </w:rPr>
      </w:pPr>
      <w:commentRangeStart w:id="175"/>
      <w:commentRangeStart w:id="176"/>
      <w:commentRangeEnd w:id="175"/>
      <w:r>
        <w:rPr>
          <w:rStyle w:val="CommentReference"/>
        </w:rPr>
        <w:commentReference w:id="175"/>
      </w:r>
      <w:commentRangeEnd w:id="176"/>
      <w:r w:rsidR="00404BB2">
        <w:rPr>
          <w:rStyle w:val="CommentReference"/>
        </w:rPr>
        <w:commentReference w:id="176"/>
      </w:r>
      <w:r w:rsidR="00CC7665">
        <w:rPr>
          <w:rFonts w:cs="Arial"/>
          <w:shd w:val="clear" w:color="auto" w:fill="FFFFFF"/>
        </w:rPr>
        <w:t>Should there be</w:t>
      </w:r>
      <w:r w:rsidR="007F28E6" w:rsidRPr="007F28E6">
        <w:rPr>
          <w:rFonts w:cs="Arial"/>
          <w:shd w:val="clear" w:color="auto" w:fill="FFFFFF"/>
        </w:rPr>
        <w:t xml:space="preserve"> Circuit Specific Expansion Constants/Expansion Factors</w:t>
      </w:r>
      <w:r w:rsidR="00BA153D">
        <w:rPr>
          <w:rFonts w:cs="Arial"/>
          <w:shd w:val="clear" w:color="auto" w:fill="FFFFFF"/>
        </w:rPr>
        <w:t>?</w:t>
      </w:r>
      <w:r w:rsidR="007F28E6" w:rsidRPr="007F28E6">
        <w:rPr>
          <w:rFonts w:cs="Arial"/>
          <w:shd w:val="clear" w:color="auto" w:fill="FFFFFF"/>
        </w:rPr>
        <w:t>:</w:t>
      </w:r>
    </w:p>
    <w:p w14:paraId="18567B45" w14:textId="0711C984" w:rsidR="007F28E6" w:rsidRPr="007F28E6" w:rsidRDefault="00CC7665" w:rsidP="007F28E6">
      <w:pPr>
        <w:pStyle w:val="ListParagraph"/>
        <w:numPr>
          <w:ilvl w:val="0"/>
          <w:numId w:val="26"/>
        </w:numPr>
        <w:jc w:val="both"/>
        <w:rPr>
          <w:rFonts w:cs="Arial"/>
          <w:shd w:val="clear" w:color="auto" w:fill="FFFFFF"/>
        </w:rPr>
      </w:pPr>
      <w:r>
        <w:rPr>
          <w:rFonts w:cs="Arial"/>
          <w:shd w:val="clear" w:color="auto" w:fill="FFFFFF"/>
        </w:rPr>
        <w:t>Should</w:t>
      </w:r>
      <w:r w:rsidR="007F28E6" w:rsidRPr="007F28E6">
        <w:rPr>
          <w:rFonts w:cs="Arial"/>
          <w:shd w:val="clear" w:color="auto" w:fill="FFFFFF"/>
        </w:rPr>
        <w:t xml:space="preserve"> non-circuit works</w:t>
      </w:r>
      <w:r>
        <w:rPr>
          <w:rFonts w:cs="Arial"/>
          <w:shd w:val="clear" w:color="auto" w:fill="FFFFFF"/>
        </w:rPr>
        <w:t xml:space="preserve"> be included</w:t>
      </w:r>
      <w:r w:rsidR="00BA153D">
        <w:rPr>
          <w:rFonts w:cs="Arial"/>
          <w:shd w:val="clear" w:color="auto" w:fill="FFFFFF"/>
        </w:rPr>
        <w:t>?</w:t>
      </w:r>
      <w:r w:rsidR="007F28E6" w:rsidRPr="007F28E6">
        <w:rPr>
          <w:rFonts w:cs="Arial"/>
          <w:shd w:val="clear" w:color="auto" w:fill="FFFFFF"/>
        </w:rPr>
        <w:t>;</w:t>
      </w:r>
      <w:r w:rsidR="00512E01">
        <w:rPr>
          <w:rFonts w:cs="Arial"/>
          <w:shd w:val="clear" w:color="auto" w:fill="FFFFFF"/>
        </w:rPr>
        <w:t xml:space="preserve"> and</w:t>
      </w:r>
    </w:p>
    <w:p w14:paraId="23072FC3" w14:textId="027F40DD" w:rsidR="007F28E6" w:rsidRDefault="00306BB6" w:rsidP="007F28E6">
      <w:pPr>
        <w:pStyle w:val="ListParagraph"/>
        <w:numPr>
          <w:ilvl w:val="0"/>
          <w:numId w:val="26"/>
        </w:numPr>
        <w:jc w:val="both"/>
        <w:rPr>
          <w:rFonts w:cs="Arial"/>
          <w:shd w:val="clear" w:color="auto" w:fill="FFFFFF"/>
        </w:rPr>
      </w:pPr>
      <w:r>
        <w:rPr>
          <w:rFonts w:cs="Arial"/>
          <w:shd w:val="clear" w:color="auto" w:fill="FFFFFF"/>
        </w:rPr>
        <w:t>Should</w:t>
      </w:r>
      <w:r w:rsidR="007F28E6" w:rsidRPr="007F28E6">
        <w:rPr>
          <w:rFonts w:cs="Arial"/>
          <w:shd w:val="clear" w:color="auto" w:fill="FFFFFF"/>
        </w:rPr>
        <w:t xml:space="preserve"> life extensions</w:t>
      </w:r>
      <w:r w:rsidR="007F28E6">
        <w:rPr>
          <w:rFonts w:cs="Arial"/>
          <w:shd w:val="clear" w:color="auto" w:fill="FFFFFF"/>
        </w:rPr>
        <w:t xml:space="preserve"> (</w:t>
      </w:r>
      <w:r w:rsidR="007F28E6" w:rsidRPr="007F28E6">
        <w:rPr>
          <w:rFonts w:cs="Arial"/>
          <w:shd w:val="clear" w:color="auto" w:fill="FFFFFF"/>
        </w:rPr>
        <w:t>Works to keep existing assets in use for longer than originally intended</w:t>
      </w:r>
      <w:r w:rsidR="007F28E6">
        <w:rPr>
          <w:rFonts w:cs="Arial"/>
          <w:shd w:val="clear" w:color="auto" w:fill="FFFFFF"/>
        </w:rPr>
        <w:t>)</w:t>
      </w:r>
      <w:r>
        <w:rPr>
          <w:rFonts w:cs="Arial"/>
          <w:shd w:val="clear" w:color="auto" w:fill="FFFFFF"/>
        </w:rPr>
        <w:t xml:space="preserve"> be included</w:t>
      </w:r>
      <w:r w:rsidR="00283717">
        <w:rPr>
          <w:rFonts w:cs="Arial"/>
          <w:shd w:val="clear" w:color="auto" w:fill="FFFFFF"/>
        </w:rPr>
        <w:t>?</w:t>
      </w:r>
    </w:p>
    <w:p w14:paraId="1DB2F755" w14:textId="6B5C6ED4" w:rsidR="00283717" w:rsidRDefault="00283717" w:rsidP="00283717">
      <w:pPr>
        <w:jc w:val="both"/>
        <w:rPr>
          <w:rFonts w:cs="Arial"/>
          <w:shd w:val="clear" w:color="auto" w:fill="FFFFFF"/>
        </w:rPr>
      </w:pPr>
    </w:p>
    <w:p w14:paraId="0315D5AB" w14:textId="0115CE40" w:rsidR="009A3992" w:rsidRDefault="00283717" w:rsidP="00283717">
      <w:pPr>
        <w:jc w:val="both"/>
        <w:rPr>
          <w:rFonts w:cs="Arial"/>
          <w:b/>
          <w:bCs/>
          <w:shd w:val="clear" w:color="auto" w:fill="FFFFFF"/>
        </w:rPr>
      </w:pPr>
      <w:commentRangeStart w:id="177"/>
      <w:commentRangeStart w:id="178"/>
      <w:commentRangeStart w:id="179"/>
      <w:r>
        <w:rPr>
          <w:rFonts w:cs="Arial"/>
          <w:shd w:val="clear" w:color="auto" w:fill="FFFFFF"/>
        </w:rPr>
        <w:t xml:space="preserve">The following flow chart (represented by Figure 3) </w:t>
      </w:r>
      <w:r w:rsidRPr="00106D88">
        <w:rPr>
          <w:rFonts w:cs="Arial"/>
          <w:shd w:val="clear" w:color="auto" w:fill="FFFFFF"/>
        </w:rPr>
        <w:t>shows the</w:t>
      </w:r>
      <w:r>
        <w:rPr>
          <w:rFonts w:cs="Arial"/>
          <w:shd w:val="clear" w:color="auto" w:fill="FFFFFF"/>
        </w:rPr>
        <w:t xml:space="preserve"> </w:t>
      </w:r>
      <w:r w:rsidR="00BA153D">
        <w:rPr>
          <w:rFonts w:cs="Arial"/>
          <w:shd w:val="clear" w:color="auto" w:fill="FFFFFF"/>
        </w:rPr>
        <w:t xml:space="preserve">9 </w:t>
      </w:r>
      <w:r w:rsidR="0068315B">
        <w:rPr>
          <w:rFonts w:cs="Arial"/>
          <w:shd w:val="clear" w:color="auto" w:fill="FFFFFF"/>
        </w:rPr>
        <w:t xml:space="preserve">resulting </w:t>
      </w:r>
      <w:r w:rsidR="00BA153D">
        <w:rPr>
          <w:rFonts w:cs="Arial"/>
          <w:shd w:val="clear" w:color="auto" w:fill="FFFFFF"/>
        </w:rPr>
        <w:t xml:space="preserve">options </w:t>
      </w:r>
      <w:r w:rsidR="00DF5478">
        <w:rPr>
          <w:rFonts w:cs="Arial"/>
          <w:shd w:val="clear" w:color="auto" w:fill="FFFFFF"/>
        </w:rPr>
        <w:t>diagrammatically</w:t>
      </w:r>
      <w:commentRangeEnd w:id="177"/>
      <w:r w:rsidR="00A301E4">
        <w:rPr>
          <w:rStyle w:val="CommentReference"/>
          <w:rFonts w:ascii="Arial" w:eastAsia="Times New Roman" w:hAnsi="Arial" w:cs="Times New Roman"/>
          <w:lang w:eastAsia="en-GB"/>
        </w:rPr>
        <w:commentReference w:id="177"/>
      </w:r>
      <w:commentRangeEnd w:id="178"/>
      <w:r w:rsidR="0068315B">
        <w:rPr>
          <w:rStyle w:val="CommentReference"/>
          <w:rFonts w:ascii="Arial" w:eastAsia="Times New Roman" w:hAnsi="Arial" w:cs="Times New Roman"/>
          <w:lang w:eastAsia="en-GB"/>
        </w:rPr>
        <w:commentReference w:id="178"/>
      </w:r>
      <w:commentRangeEnd w:id="179"/>
      <w:r w:rsidR="00D86A3F">
        <w:rPr>
          <w:rStyle w:val="CommentReference"/>
          <w:rFonts w:ascii="Arial" w:eastAsia="Times New Roman" w:hAnsi="Arial" w:cs="Times New Roman"/>
          <w:lang w:eastAsia="en-GB"/>
        </w:rPr>
        <w:commentReference w:id="179"/>
      </w:r>
      <w:r w:rsidR="00BE775C">
        <w:rPr>
          <w:rFonts w:cs="Arial"/>
          <w:shd w:val="clear" w:color="auto" w:fill="FFFFFF"/>
        </w:rPr>
        <w:t>.</w:t>
      </w:r>
    </w:p>
    <w:p w14:paraId="1EE97632" w14:textId="77777777" w:rsidR="009A3992" w:rsidRDefault="009A3992" w:rsidP="00283717">
      <w:pPr>
        <w:jc w:val="both"/>
        <w:rPr>
          <w:rFonts w:cs="Arial"/>
          <w:b/>
          <w:bCs/>
          <w:shd w:val="clear" w:color="auto" w:fill="FFFFFF"/>
        </w:rPr>
      </w:pPr>
    </w:p>
    <w:p w14:paraId="206B675E" w14:textId="77777777" w:rsidR="009A3992" w:rsidRDefault="009A3992" w:rsidP="00283717">
      <w:pPr>
        <w:jc w:val="both"/>
        <w:rPr>
          <w:rFonts w:cs="Arial"/>
          <w:b/>
          <w:bCs/>
          <w:shd w:val="clear" w:color="auto" w:fill="FFFFFF"/>
        </w:rPr>
      </w:pPr>
    </w:p>
    <w:p w14:paraId="08481674" w14:textId="758EBDBA" w:rsidR="009A3992" w:rsidRDefault="009A3992" w:rsidP="00283717">
      <w:pPr>
        <w:jc w:val="both"/>
        <w:rPr>
          <w:rFonts w:cs="Arial"/>
          <w:b/>
          <w:bCs/>
          <w:shd w:val="clear" w:color="auto" w:fill="FFFFFF"/>
        </w:rPr>
      </w:pPr>
    </w:p>
    <w:p w14:paraId="00118508" w14:textId="3B292C25" w:rsidR="00344BFD" w:rsidRDefault="00344BFD" w:rsidP="00283717">
      <w:pPr>
        <w:jc w:val="both"/>
        <w:rPr>
          <w:rFonts w:cs="Arial"/>
          <w:b/>
          <w:bCs/>
          <w:shd w:val="clear" w:color="auto" w:fill="FFFFFF"/>
        </w:rPr>
      </w:pPr>
    </w:p>
    <w:p w14:paraId="358F4FAD" w14:textId="77777777" w:rsidR="00344BFD" w:rsidRDefault="00344BFD" w:rsidP="00283717">
      <w:pPr>
        <w:jc w:val="both"/>
        <w:rPr>
          <w:rFonts w:cs="Arial"/>
          <w:b/>
          <w:bCs/>
          <w:shd w:val="clear" w:color="auto" w:fill="FFFFFF"/>
        </w:rPr>
      </w:pPr>
    </w:p>
    <w:p w14:paraId="0EA5AA78" w14:textId="77777777" w:rsidR="009A3992" w:rsidRDefault="009A3992" w:rsidP="00283717">
      <w:pPr>
        <w:jc w:val="both"/>
        <w:rPr>
          <w:rFonts w:cs="Arial"/>
          <w:b/>
          <w:bCs/>
          <w:shd w:val="clear" w:color="auto" w:fill="FFFFFF"/>
        </w:rPr>
      </w:pPr>
    </w:p>
    <w:p w14:paraId="2B7266CB" w14:textId="77777777" w:rsidR="009A3992" w:rsidRDefault="009A3992" w:rsidP="00283717">
      <w:pPr>
        <w:jc w:val="both"/>
        <w:rPr>
          <w:rFonts w:cs="Arial"/>
          <w:b/>
          <w:bCs/>
          <w:shd w:val="clear" w:color="auto" w:fill="FFFFFF"/>
        </w:rPr>
      </w:pPr>
    </w:p>
    <w:p w14:paraId="10CF4376" w14:textId="77777777" w:rsidR="009A3992" w:rsidRDefault="009A3992" w:rsidP="00283717">
      <w:pPr>
        <w:jc w:val="both"/>
        <w:rPr>
          <w:rFonts w:cs="Arial"/>
          <w:b/>
          <w:bCs/>
          <w:shd w:val="clear" w:color="auto" w:fill="FFFFFF"/>
        </w:rPr>
      </w:pPr>
    </w:p>
    <w:p w14:paraId="2EE493FC" w14:textId="77777777" w:rsidR="009A3992" w:rsidRDefault="009A3992" w:rsidP="00283717">
      <w:pPr>
        <w:jc w:val="both"/>
        <w:rPr>
          <w:rFonts w:cs="Arial"/>
          <w:b/>
          <w:bCs/>
          <w:shd w:val="clear" w:color="auto" w:fill="FFFFFF"/>
        </w:rPr>
      </w:pPr>
    </w:p>
    <w:p w14:paraId="3A365067" w14:textId="77777777" w:rsidR="009A3992" w:rsidRDefault="009A3992" w:rsidP="00283717">
      <w:pPr>
        <w:jc w:val="both"/>
        <w:rPr>
          <w:rFonts w:cs="Arial"/>
          <w:b/>
          <w:bCs/>
          <w:shd w:val="clear" w:color="auto" w:fill="FFFFFF"/>
        </w:rPr>
      </w:pPr>
    </w:p>
    <w:p w14:paraId="23D9D6CF" w14:textId="77777777" w:rsidR="009A3992" w:rsidRDefault="009A3992" w:rsidP="00283717">
      <w:pPr>
        <w:jc w:val="both"/>
        <w:rPr>
          <w:rFonts w:cs="Arial"/>
          <w:b/>
          <w:bCs/>
          <w:shd w:val="clear" w:color="auto" w:fill="FFFFFF"/>
        </w:rPr>
      </w:pPr>
    </w:p>
    <w:p w14:paraId="544A065C" w14:textId="551EA70B" w:rsidR="00283717" w:rsidRPr="00283717" w:rsidRDefault="00283717" w:rsidP="00283717">
      <w:pPr>
        <w:jc w:val="both"/>
        <w:rPr>
          <w:rFonts w:cs="Arial"/>
          <w:b/>
          <w:bCs/>
          <w:shd w:val="clear" w:color="auto" w:fill="FFFFFF"/>
        </w:rPr>
      </w:pPr>
      <w:r>
        <w:rPr>
          <w:rFonts w:cs="Arial"/>
          <w:b/>
          <w:bCs/>
          <w:shd w:val="clear" w:color="auto" w:fill="FFFFFF"/>
        </w:rPr>
        <w:t>Figure 3</w:t>
      </w:r>
    </w:p>
    <w:p w14:paraId="328EFAC4" w14:textId="77777777" w:rsidR="00F81EA8" w:rsidRDefault="00F81EA8" w:rsidP="00F81EA8">
      <w:pPr>
        <w:jc w:val="both"/>
      </w:pPr>
    </w:p>
    <w:p w14:paraId="4AD89D49" w14:textId="150979A1" w:rsidR="00F81EA8" w:rsidRDefault="00F81EA8" w:rsidP="00F81EA8">
      <w:pPr>
        <w:jc w:val="both"/>
      </w:pPr>
    </w:p>
    <w:p w14:paraId="278BD002" w14:textId="39B7B13F" w:rsidR="00F81EA8" w:rsidRPr="00F53FE2" w:rsidRDefault="00F81EA8" w:rsidP="00F81EA8">
      <w:pPr>
        <w:jc w:val="both"/>
      </w:pPr>
      <w:r w:rsidRPr="00914221">
        <w:rPr>
          <w:rFonts w:cs="Arial"/>
          <w:b/>
          <w:bCs/>
          <w:iCs/>
          <w:noProof/>
        </w:rPr>
        <w:lastRenderedPageBreak/>
        <w:drawing>
          <wp:inline distT="0" distB="0" distL="0" distR="0" wp14:anchorId="57179387" wp14:editId="09B3E6E4">
            <wp:extent cx="6029960" cy="4126230"/>
            <wp:effectExtent l="0" t="0" r="8890" b="7620"/>
            <wp:docPr id="5" name="Picture 4">
              <a:extLst xmlns:a="http://schemas.openxmlformats.org/drawingml/2006/main">
                <a:ext uri="{FF2B5EF4-FFF2-40B4-BE49-F238E27FC236}">
                  <a16:creationId xmlns:a16="http://schemas.microsoft.com/office/drawing/2014/main" id="{2CD817E4-1CCC-4EC2-8590-642F62FFC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2CD817E4-1CCC-4EC2-8590-642F62FFCE25}"/>
                        </a:ext>
                      </a:extLst>
                    </pic:cNvPr>
                    <pic:cNvPicPr>
                      <a:picLocks noChangeAspect="1"/>
                    </pic:cNvPicPr>
                  </pic:nvPicPr>
                  <pic:blipFill>
                    <a:blip r:embed="rId27"/>
                    <a:stretch>
                      <a:fillRect/>
                    </a:stretch>
                  </pic:blipFill>
                  <pic:spPr>
                    <a:xfrm>
                      <a:off x="0" y="0"/>
                      <a:ext cx="6029960" cy="4126230"/>
                    </a:xfrm>
                    <a:prstGeom prst="rect">
                      <a:avLst/>
                    </a:prstGeom>
                  </pic:spPr>
                </pic:pic>
              </a:graphicData>
            </a:graphic>
          </wp:inline>
        </w:drawing>
      </w:r>
    </w:p>
    <w:p w14:paraId="527FC5CA" w14:textId="0AD3C787" w:rsidR="00962F1A" w:rsidRDefault="00962F1A" w:rsidP="006A0F6B">
      <w:pPr>
        <w:jc w:val="both"/>
        <w:rPr>
          <w:rFonts w:eastAsia="Times New Roman"/>
        </w:rPr>
      </w:pPr>
    </w:p>
    <w:p w14:paraId="54E8271E" w14:textId="77777777" w:rsidR="00283717" w:rsidRDefault="00283717" w:rsidP="0079750C">
      <w:pPr>
        <w:rPr>
          <w:rFonts w:ascii="Arial" w:eastAsia="Calibri" w:hAnsi="Arial" w:cs="Arial"/>
          <w:b/>
          <w:bCs/>
          <w:szCs w:val="24"/>
        </w:rPr>
      </w:pPr>
    </w:p>
    <w:p w14:paraId="4069102C" w14:textId="77777777" w:rsidR="00106D88" w:rsidRDefault="00106D88" w:rsidP="00106D88">
      <w:pPr>
        <w:jc w:val="both"/>
        <w:rPr>
          <w:rFonts w:eastAsia="Times New Roman"/>
        </w:rPr>
      </w:pPr>
      <w:r>
        <w:rPr>
          <w:rFonts w:eastAsia="Times New Roman"/>
        </w:rPr>
        <w:t xml:space="preserve">The Workgroup ruled out options which contemplated a Circuit Specific Expansion Factor for reasons of practicality as you would need a number of years before there is enough data to make a significant difference to the calculation. </w:t>
      </w:r>
    </w:p>
    <w:p w14:paraId="6526B641" w14:textId="77777777" w:rsidR="00106D88" w:rsidRDefault="00106D88" w:rsidP="00106D88">
      <w:pPr>
        <w:jc w:val="both"/>
        <w:rPr>
          <w:rFonts w:eastAsia="Times New Roman"/>
        </w:rPr>
      </w:pPr>
    </w:p>
    <w:p w14:paraId="33BDCE3D" w14:textId="3C9630C3" w:rsidR="00106D88" w:rsidRDefault="00106D88" w:rsidP="00337154">
      <w:pPr>
        <w:pStyle w:val="CommentText"/>
        <w:jc w:val="both"/>
        <w:rPr>
          <w:ins w:id="180" w:author="Mullen (ESO), Paul J" w:date="2022-04-07T14:35:00Z"/>
          <w:sz w:val="24"/>
          <w:szCs w:val="24"/>
        </w:rPr>
      </w:pPr>
      <w:r w:rsidRPr="00337154">
        <w:rPr>
          <w:sz w:val="24"/>
        </w:rPr>
        <w:t>The Proposers of both CMP315 and CMP375 both indicated their preference for an option that includes non-circuit works and life extensions as</w:t>
      </w:r>
      <w:r w:rsidR="00D67EDC" w:rsidRPr="00337154">
        <w:rPr>
          <w:sz w:val="24"/>
        </w:rPr>
        <w:t xml:space="preserve"> this</w:t>
      </w:r>
      <w:r w:rsidRPr="00337154">
        <w:rPr>
          <w:sz w:val="24"/>
        </w:rPr>
        <w:t xml:space="preserve"> widens the net of what can be included when calculating the Expansion Constant.</w:t>
      </w:r>
      <w:r w:rsidR="005F469E" w:rsidRPr="005F469E">
        <w:rPr>
          <w:sz w:val="24"/>
          <w:szCs w:val="24"/>
        </w:rPr>
        <w:t xml:space="preserve"> However, the Proposer of CMP375 has developed a proof of concept that any of these 9 options could work (subject to data).</w:t>
      </w:r>
    </w:p>
    <w:p w14:paraId="437E06D7" w14:textId="51716CF9" w:rsidR="00033E3F" w:rsidRDefault="00033E3F" w:rsidP="00337154">
      <w:pPr>
        <w:pStyle w:val="CommentText"/>
        <w:jc w:val="both"/>
        <w:rPr>
          <w:ins w:id="181" w:author="Mullen (ESO), Paul J" w:date="2022-04-07T14:37:00Z"/>
          <w:sz w:val="24"/>
          <w:szCs w:val="24"/>
        </w:rPr>
      </w:pPr>
      <w:ins w:id="182" w:author="Mullen (ESO), Paul J" w:date="2022-04-07T14:35:00Z">
        <w:r w:rsidRPr="00033E3F">
          <w:rPr>
            <w:sz w:val="24"/>
            <w:szCs w:val="24"/>
            <w:highlight w:val="yellow"/>
            <w:rPrChange w:id="183" w:author="Mullen (ESO), Paul J" w:date="2022-04-07T14:37:00Z">
              <w:rPr>
                <w:sz w:val="24"/>
                <w:szCs w:val="24"/>
              </w:rPr>
            </w:rPrChange>
          </w:rPr>
          <w:t>[Grahame Neal</w:t>
        </w:r>
      </w:ins>
      <w:ins w:id="184" w:author="Mullen (ESO), Paul J" w:date="2022-04-07T14:36:00Z">
        <w:r w:rsidRPr="00033E3F">
          <w:rPr>
            <w:sz w:val="24"/>
            <w:szCs w:val="24"/>
            <w:highlight w:val="yellow"/>
            <w:rPrChange w:id="185" w:author="Mullen (ESO), Paul J" w:date="2022-04-07T14:37:00Z">
              <w:rPr>
                <w:sz w:val="24"/>
                <w:szCs w:val="24"/>
              </w:rPr>
            </w:rPrChange>
          </w:rPr>
          <w:t>e to add paragraph – on life extensions – cost depends on the circuits..]</w:t>
        </w:r>
      </w:ins>
    </w:p>
    <w:p w14:paraId="076E7B48" w14:textId="739817BB" w:rsidR="00033E3F" w:rsidRPr="00337154" w:rsidRDefault="00033E3F" w:rsidP="00337154">
      <w:pPr>
        <w:pStyle w:val="CommentText"/>
        <w:jc w:val="both"/>
        <w:rPr>
          <w:sz w:val="24"/>
        </w:rPr>
      </w:pPr>
      <w:ins w:id="186" w:author="Mullen (ESO), Paul J" w:date="2022-04-07T14:37:00Z">
        <w:r w:rsidRPr="00033E3F">
          <w:rPr>
            <w:sz w:val="24"/>
            <w:szCs w:val="24"/>
            <w:highlight w:val="yellow"/>
            <w:rPrChange w:id="187" w:author="Mullen (ESO), Paul J" w:date="2022-04-07T14:37:00Z">
              <w:rPr>
                <w:sz w:val="24"/>
                <w:szCs w:val="24"/>
              </w:rPr>
            </w:rPrChange>
          </w:rPr>
          <w:t>[Tom point on the life extension interaction vs reconductoring]</w:t>
        </w:r>
      </w:ins>
    </w:p>
    <w:p w14:paraId="4BA5E0AA" w14:textId="319B228E" w:rsidR="00051123" w:rsidRDefault="00051123" w:rsidP="00106D88">
      <w:pPr>
        <w:rPr>
          <w:rFonts w:eastAsia="Times New Roman"/>
        </w:rPr>
      </w:pPr>
    </w:p>
    <w:p w14:paraId="278980F9" w14:textId="0FF638CD" w:rsidR="00051123" w:rsidRDefault="00051123" w:rsidP="00DF5478">
      <w:pPr>
        <w:jc w:val="both"/>
        <w:rPr>
          <w:ins w:id="188" w:author="Jauss, L" w:date="2022-04-05T11:18:00Z"/>
          <w:color w:val="F26522" w:themeColor="accent1"/>
        </w:rPr>
      </w:pPr>
      <w:r>
        <w:rPr>
          <w:b/>
          <w:color w:val="F26522" w:themeColor="accent1"/>
        </w:rPr>
        <w:t xml:space="preserve">Specific Workgroup consultation question: </w:t>
      </w:r>
      <w:bookmarkStart w:id="189" w:name="_Hlk99433170"/>
      <w:r>
        <w:rPr>
          <w:color w:val="F26522" w:themeColor="accent1"/>
        </w:rPr>
        <w:t>Do</w:t>
      </w:r>
      <w:r w:rsidR="00DF5478">
        <w:rPr>
          <w:color w:val="F26522" w:themeColor="accent1"/>
        </w:rPr>
        <w:t xml:space="preserve"> you agree with the CMP315 and CMP375 Proposers’ conclusions that the Expansion Constant should</w:t>
      </w:r>
      <w:r w:rsidR="008B40C9">
        <w:rPr>
          <w:color w:val="F26522" w:themeColor="accent1"/>
        </w:rPr>
        <w:t xml:space="preserve"> </w:t>
      </w:r>
      <w:r w:rsidR="001E600A">
        <w:rPr>
          <w:color w:val="F26522" w:themeColor="accent1"/>
        </w:rPr>
        <w:t xml:space="preserve">also </w:t>
      </w:r>
      <w:r w:rsidR="00DF5478">
        <w:rPr>
          <w:color w:val="F26522" w:themeColor="accent1"/>
        </w:rPr>
        <w:t>include</w:t>
      </w:r>
      <w:r w:rsidR="001E600A">
        <w:rPr>
          <w:color w:val="F26522" w:themeColor="accent1"/>
        </w:rPr>
        <w:t xml:space="preserve"> circuit reinforcement,</w:t>
      </w:r>
      <w:r w:rsidR="00DF5478">
        <w:rPr>
          <w:color w:val="F26522" w:themeColor="accent1"/>
        </w:rPr>
        <w:t xml:space="preserve"> </w:t>
      </w:r>
      <w:r w:rsidR="008B40C9">
        <w:rPr>
          <w:color w:val="F26522" w:themeColor="accent1"/>
        </w:rPr>
        <w:t>non-circuit works and life extension</w:t>
      </w:r>
      <w:r w:rsidR="001E600A">
        <w:rPr>
          <w:color w:val="F26522" w:themeColor="accent1"/>
        </w:rPr>
        <w:t xml:space="preserve"> works in addition to new circuit build</w:t>
      </w:r>
      <w:r w:rsidR="00F37DD4">
        <w:rPr>
          <w:color w:val="F26522" w:themeColor="accent1"/>
        </w:rPr>
        <w:t>.</w:t>
      </w:r>
      <w:r w:rsidR="008B40C9">
        <w:rPr>
          <w:color w:val="F26522" w:themeColor="accent1"/>
        </w:rPr>
        <w:t xml:space="preserve"> Are there any other reinforcement type</w:t>
      </w:r>
      <w:r w:rsidR="00F37DD4">
        <w:rPr>
          <w:color w:val="F26522" w:themeColor="accent1"/>
        </w:rPr>
        <w:t>s</w:t>
      </w:r>
      <w:r w:rsidR="008B40C9">
        <w:rPr>
          <w:color w:val="F26522" w:themeColor="accent1"/>
        </w:rPr>
        <w:t xml:space="preserve"> that should be included? Please provide justification for your response.</w:t>
      </w:r>
      <w:bookmarkEnd w:id="189"/>
    </w:p>
    <w:p w14:paraId="469DD1D5" w14:textId="77777777" w:rsidR="0017206F" w:rsidRDefault="0017206F" w:rsidP="005749AD">
      <w:pPr>
        <w:spacing w:line="240" w:lineRule="auto"/>
        <w:jc w:val="both"/>
        <w:rPr>
          <w:ins w:id="190" w:author="Lord Simon (ENGIE UK)" w:date="2022-04-05T13:39:00Z"/>
          <w:moveFrom w:id="191" w:author="Musaka(ESO), Sally" w:date="2022-04-05T18:44:00Z"/>
          <w:bCs/>
          <w:color w:val="F26522" w:themeColor="accent1"/>
        </w:rPr>
      </w:pPr>
      <w:moveFromRangeStart w:id="192" w:author="Musaka(ESO), Sally" w:date="2022-04-05T18:44:00Z" w:name="move100076676"/>
    </w:p>
    <w:p w14:paraId="425FA771" w14:textId="77777777" w:rsidR="004C4732" w:rsidRDefault="0017206F" w:rsidP="004C4732">
      <w:pPr>
        <w:spacing w:line="300" w:lineRule="atLeast"/>
        <w:jc w:val="both"/>
        <w:rPr>
          <w:ins w:id="193" w:author="Jauss, L" w:date="2022-04-05T11:18:00Z"/>
          <w:bCs/>
          <w:color w:val="F26522" w:themeColor="accent1"/>
        </w:rPr>
      </w:pPr>
      <w:commentRangeStart w:id="194"/>
      <w:commentRangeStart w:id="195"/>
      <w:moveFrom w:id="196" w:author="Musaka(ESO), Sally" w:date="2022-04-05T18:44:00Z">
        <w:ins w:id="197" w:author="Lord Simon (ENGIE UK)" w:date="2022-04-05T13:39:00Z">
          <w:r>
            <w:rPr>
              <w:b/>
              <w:color w:val="F26522" w:themeColor="accent1"/>
            </w:rPr>
            <w:t>Specific Workgroup consultation question</w:t>
          </w:r>
        </w:ins>
      </w:moveFrom>
      <w:moveFromRangeEnd w:id="192"/>
      <w:ins w:id="198" w:author="Jauss, L" w:date="2022-04-05T11:18:00Z">
        <w:r w:rsidR="004C4732">
          <w:rPr>
            <w:b/>
            <w:color w:val="F26522" w:themeColor="accent1"/>
          </w:rPr>
          <w:t xml:space="preserve">: How should life extensions be included in the EC and EFs? </w:t>
        </w:r>
        <w:r w:rsidR="004C4732" w:rsidRPr="00344BFD">
          <w:rPr>
            <w:bCs/>
            <w:color w:val="F26522" w:themeColor="accent1"/>
          </w:rPr>
          <w:t>Please provide justification for your response.</w:t>
        </w:r>
      </w:ins>
      <w:commentRangeEnd w:id="194"/>
      <w:r w:rsidR="00672312">
        <w:rPr>
          <w:rStyle w:val="CommentReference"/>
          <w:rFonts w:ascii="Arial" w:eastAsia="Times New Roman" w:hAnsi="Arial" w:cs="Times New Roman"/>
          <w:lang w:eastAsia="en-GB"/>
        </w:rPr>
        <w:commentReference w:id="194"/>
      </w:r>
      <w:commentRangeEnd w:id="195"/>
      <w:r w:rsidR="007B32F3">
        <w:rPr>
          <w:rStyle w:val="CommentReference"/>
          <w:rFonts w:ascii="Arial" w:eastAsia="Times New Roman" w:hAnsi="Arial" w:cs="Times New Roman"/>
          <w:lang w:eastAsia="en-GB"/>
        </w:rPr>
        <w:commentReference w:id="195"/>
      </w:r>
    </w:p>
    <w:p w14:paraId="78391ECD" w14:textId="77777777" w:rsidR="004C4732" w:rsidRDefault="004C4732" w:rsidP="00DF5478">
      <w:pPr>
        <w:jc w:val="both"/>
        <w:rPr>
          <w:ins w:id="199" w:author="Musaka(ESO), Sally" w:date="2022-04-05T18:44:00Z"/>
          <w:color w:val="F26522" w:themeColor="accent1"/>
        </w:rPr>
      </w:pPr>
    </w:p>
    <w:p w14:paraId="73EDDC86" w14:textId="0731E889" w:rsidR="00F17E4B" w:rsidRDefault="00F17E4B" w:rsidP="00DF5478">
      <w:pPr>
        <w:jc w:val="both"/>
        <w:rPr>
          <w:color w:val="F26522" w:themeColor="accent1"/>
        </w:rPr>
      </w:pPr>
    </w:p>
    <w:p w14:paraId="63D3B6C6" w14:textId="09C59617" w:rsidR="00106D88" w:rsidRPr="00106D88" w:rsidRDefault="00106D88" w:rsidP="00106D88">
      <w:pPr>
        <w:rPr>
          <w:rFonts w:eastAsia="Times New Roman"/>
          <w:b/>
          <w:bCs/>
          <w:sz w:val="22"/>
        </w:rPr>
      </w:pPr>
      <w:r>
        <w:rPr>
          <w:rFonts w:eastAsia="Times New Roman"/>
          <w:b/>
          <w:bCs/>
        </w:rPr>
        <w:t>Transport and Tariff Model Interpretation</w:t>
      </w:r>
      <w:r w:rsidR="00956BC8">
        <w:rPr>
          <w:rFonts w:eastAsia="Times New Roman"/>
          <w:b/>
          <w:bCs/>
        </w:rPr>
        <w:t xml:space="preserve"> </w:t>
      </w:r>
    </w:p>
    <w:p w14:paraId="2B194106" w14:textId="77777777" w:rsidR="00283717" w:rsidRDefault="00283717" w:rsidP="00CF7668">
      <w:pPr>
        <w:jc w:val="both"/>
        <w:rPr>
          <w:rFonts w:ascii="Arial" w:eastAsia="Calibri" w:hAnsi="Arial" w:cs="Arial"/>
          <w:b/>
          <w:bCs/>
          <w:szCs w:val="24"/>
        </w:rPr>
      </w:pPr>
    </w:p>
    <w:p w14:paraId="233653D7" w14:textId="70E26865" w:rsidR="00CF7668" w:rsidRDefault="00106D88" w:rsidP="00CF7668">
      <w:pPr>
        <w:jc w:val="both"/>
      </w:pPr>
      <w:r>
        <w:lastRenderedPageBreak/>
        <w:t xml:space="preserve">Current TNUoS locational charges are based on </w:t>
      </w:r>
      <w:r w:rsidR="00C52BD0">
        <w:t>an Incremental Cost-Related Pricing (ICRP)</w:t>
      </w:r>
      <w:r w:rsidR="00741B9F">
        <w:t xml:space="preserve"> </w:t>
      </w:r>
      <w:r w:rsidR="00810D3D">
        <w:t xml:space="preserve">model </w:t>
      </w:r>
      <w:r w:rsidR="00741B9F">
        <w:t>of</w:t>
      </w:r>
      <w:r w:rsidR="00C52BD0">
        <w:t xml:space="preserve"> </w:t>
      </w:r>
      <w:r>
        <w:t xml:space="preserve">the long run marginal cost (LRMC) of the </w:t>
      </w:r>
      <w:r w:rsidR="00741B9F">
        <w:t>NETS</w:t>
      </w:r>
      <w:r>
        <w:t xml:space="preserve">. This is calculated by using the </w:t>
      </w:r>
      <w:r w:rsidRPr="00106D88">
        <w:rPr>
          <w:rFonts w:eastAsia="Times New Roman"/>
        </w:rPr>
        <w:t>Transport and Tariff</w:t>
      </w:r>
      <w:r>
        <w:t xml:space="preserve"> (T&amp;T) model to work out the incremental flow on every circuit of the NETS caused by a change in generation and/or demand</w:t>
      </w:r>
      <w:r>
        <w:rPr>
          <w:rStyle w:val="FootnoteReference"/>
        </w:rPr>
        <w:footnoteReference w:id="5"/>
      </w:r>
      <w:r>
        <w:t xml:space="preserve"> and multiplied by the annuitized value of the transmission infrastructure capital investment required to transport 1 MW over 1 km</w:t>
      </w:r>
      <w:r>
        <w:rPr>
          <w:rStyle w:val="FootnoteReference"/>
        </w:rPr>
        <w:footnoteReference w:id="6"/>
      </w:r>
      <w:r>
        <w:t xml:space="preserve">. </w:t>
      </w:r>
    </w:p>
    <w:p w14:paraId="56CE2710" w14:textId="77777777" w:rsidR="00CF7668" w:rsidRDefault="00CF7668" w:rsidP="00CF7668">
      <w:pPr>
        <w:jc w:val="both"/>
      </w:pPr>
    </w:p>
    <w:p w14:paraId="6A5F5870" w14:textId="6A425490" w:rsidR="00106D88" w:rsidRDefault="00106D88" w:rsidP="00CF7668">
      <w:pPr>
        <w:jc w:val="both"/>
      </w:pPr>
      <w:r>
        <w:t xml:space="preserve">The T&amp;T model uses different classes of transmission infrastructure (400kV, 275kV and 132kV and overhead line and underground cable) and has a cost per MWkm for each asset class. In the model these are characterised by the EC, the cost for 400kV overhead line, and then </w:t>
      </w:r>
      <w:r w:rsidRPr="0077369C">
        <w:t xml:space="preserve">EFs </w:t>
      </w:r>
      <w:r>
        <w:t>for each asset class representing the ratio of the cost of 400kV overhead line to the other asset classes</w:t>
      </w:r>
      <w:r w:rsidR="00CF7668">
        <w:t xml:space="preserve"> </w:t>
      </w:r>
      <w:commentRangeStart w:id="200"/>
      <w:commentRangeStart w:id="201"/>
      <w:commentRangeStart w:id="202"/>
      <w:r w:rsidR="003B69BB">
        <w:t xml:space="preserve">i.e. </w:t>
      </w:r>
      <w:commentRangeStart w:id="203"/>
      <w:commentRangeEnd w:id="203"/>
      <w:del w:id="204" w:author="Jauss, L" w:date="2022-04-05T10:14:00Z">
        <w:r w:rsidR="005C582C">
          <w:rPr>
            <w:rStyle w:val="CommentReference"/>
            <w:rFonts w:ascii="Arial" w:eastAsia="Times New Roman" w:hAnsi="Arial" w:cs="Times New Roman"/>
            <w:lang w:eastAsia="en-GB"/>
          </w:rPr>
          <w:commentReference w:id="203"/>
        </w:r>
        <w:commentRangeEnd w:id="200"/>
        <w:r w:rsidR="00091EDD">
          <w:rPr>
            <w:rStyle w:val="CommentReference"/>
            <w:rFonts w:ascii="Arial" w:eastAsia="Times New Roman" w:hAnsi="Arial" w:cs="Times New Roman"/>
            <w:lang w:eastAsia="en-GB"/>
          </w:rPr>
          <w:commentReference w:id="200"/>
        </w:r>
        <w:commentRangeEnd w:id="201"/>
        <w:r w:rsidR="00BE775C">
          <w:rPr>
            <w:rStyle w:val="CommentReference"/>
            <w:rFonts w:ascii="Arial" w:eastAsia="Times New Roman" w:hAnsi="Arial" w:cs="Times New Roman"/>
            <w:lang w:eastAsia="en-GB"/>
          </w:rPr>
          <w:commentReference w:id="201"/>
        </w:r>
        <w:commentRangeEnd w:id="202"/>
        <w:r w:rsidR="003B69BB" w:rsidDel="003B69BB">
          <w:rPr>
            <w:rStyle w:val="CommentReference"/>
            <w:rFonts w:ascii="Arial" w:eastAsia="Times New Roman" w:hAnsi="Arial" w:cs="Times New Roman"/>
            <w:lang w:eastAsia="en-GB"/>
          </w:rPr>
          <w:commentReference w:id="202"/>
        </w:r>
      </w:del>
      <w:r w:rsidR="001E600A">
        <w:t>with the EF’s being a multiplier of the EC</w:t>
      </w:r>
      <w:r>
        <w:t xml:space="preserve">. </w:t>
      </w:r>
      <w:r w:rsidR="003B69BB">
        <w:t xml:space="preserve">The </w:t>
      </w:r>
      <w:commentRangeStart w:id="205"/>
      <w:commentRangeStart w:id="206"/>
      <w:commentRangeStart w:id="207"/>
      <w:commentRangeStart w:id="208"/>
      <w:r w:rsidR="003B69BB">
        <w:t xml:space="preserve">EF for </w:t>
      </w:r>
      <w:r w:rsidR="00810D3D">
        <w:t xml:space="preserve">new-build </w:t>
      </w:r>
      <w:r w:rsidR="003B69BB">
        <w:t xml:space="preserve">400kV overhead line is 1 </w:t>
      </w:r>
      <w:commentRangeEnd w:id="205"/>
      <w:r w:rsidR="003B69BB">
        <w:rPr>
          <w:rStyle w:val="CommentReference"/>
          <w:rFonts w:ascii="Arial" w:eastAsia="Times New Roman" w:hAnsi="Arial" w:cs="Times New Roman"/>
          <w:lang w:eastAsia="en-GB"/>
        </w:rPr>
        <w:commentReference w:id="205"/>
      </w:r>
      <w:commentRangeEnd w:id="206"/>
      <w:r w:rsidR="003B69BB">
        <w:rPr>
          <w:rStyle w:val="CommentReference"/>
          <w:rFonts w:ascii="Arial" w:eastAsia="Times New Roman" w:hAnsi="Arial" w:cs="Times New Roman"/>
          <w:lang w:eastAsia="en-GB"/>
        </w:rPr>
        <w:commentReference w:id="206"/>
      </w:r>
      <w:commentRangeEnd w:id="207"/>
      <w:r w:rsidR="003B69BB">
        <w:rPr>
          <w:rStyle w:val="CommentReference"/>
          <w:rFonts w:ascii="Arial" w:eastAsia="Times New Roman" w:hAnsi="Arial" w:cs="Times New Roman"/>
          <w:lang w:eastAsia="en-GB"/>
        </w:rPr>
        <w:commentReference w:id="207"/>
      </w:r>
      <w:commentRangeEnd w:id="208"/>
      <w:r w:rsidR="003B69BB">
        <w:rPr>
          <w:rStyle w:val="CommentReference"/>
          <w:rFonts w:ascii="Arial" w:eastAsia="Times New Roman" w:hAnsi="Arial" w:cs="Times New Roman"/>
          <w:lang w:eastAsia="en-GB"/>
        </w:rPr>
        <w:commentReference w:id="208"/>
      </w:r>
    </w:p>
    <w:p w14:paraId="66D0ACCF" w14:textId="77777777" w:rsidR="00106D88" w:rsidRDefault="00106D88" w:rsidP="00106D88"/>
    <w:p w14:paraId="6E825F28" w14:textId="7FA9759E" w:rsidR="00106D88" w:rsidRDefault="00106D88" w:rsidP="00CF7668">
      <w:pPr>
        <w:jc w:val="both"/>
      </w:pPr>
      <w:commentRangeStart w:id="209"/>
      <w:del w:id="210" w:author="Mullen (ESO), Paul J" w:date="2022-04-07T14:51:00Z">
        <w:r w:rsidDel="00396E07">
          <w:delText>The</w:delText>
        </w:r>
        <w:r w:rsidR="00CF7668" w:rsidDel="00396E07">
          <w:delText xml:space="preserve"> T&amp;T</w:delText>
        </w:r>
        <w:r w:rsidDel="00396E07">
          <w:delText xml:space="preserve"> model </w:delText>
        </w:r>
        <w:commentRangeStart w:id="211"/>
        <w:commentRangeStart w:id="212"/>
        <w:r w:rsidR="008F6401" w:rsidDel="00396E07">
          <w:delText>attempts to signal</w:delText>
        </w:r>
        <w:r w:rsidDel="00396E07">
          <w:delText xml:space="preserve"> the L</w:delText>
        </w:r>
        <w:r w:rsidR="00CF7668" w:rsidDel="00396E07">
          <w:delText xml:space="preserve">ong </w:delText>
        </w:r>
        <w:r w:rsidDel="00396E07">
          <w:delText>R</w:delText>
        </w:r>
        <w:r w:rsidR="00CF7668" w:rsidDel="00396E07">
          <w:delText xml:space="preserve">un </w:delText>
        </w:r>
        <w:r w:rsidDel="00396E07">
          <w:delText>M</w:delText>
        </w:r>
        <w:r w:rsidR="00CF7668" w:rsidDel="00396E07">
          <w:delText>arginal Cost (LRM</w:delText>
        </w:r>
        <w:r w:rsidDel="00396E07">
          <w:delText>C</w:delText>
        </w:r>
        <w:r w:rsidR="00CF7668" w:rsidDel="00396E07">
          <w:delText>)</w:delText>
        </w:r>
        <w:r w:rsidDel="00396E07">
          <w:delText xml:space="preserve"> </w:delText>
        </w:r>
        <w:commentRangeEnd w:id="211"/>
        <w:r w:rsidR="007B2F9D" w:rsidDel="00396E07">
          <w:rPr>
            <w:rStyle w:val="CommentReference"/>
            <w:rFonts w:ascii="Arial" w:eastAsia="Times New Roman" w:hAnsi="Arial" w:cs="Times New Roman"/>
            <w:lang w:eastAsia="en-GB"/>
          </w:rPr>
          <w:commentReference w:id="211"/>
        </w:r>
        <w:commentRangeEnd w:id="212"/>
        <w:r w:rsidR="007B32F3" w:rsidDel="00396E07">
          <w:rPr>
            <w:rStyle w:val="CommentReference"/>
            <w:rFonts w:ascii="Arial" w:eastAsia="Times New Roman" w:hAnsi="Arial" w:cs="Times New Roman"/>
            <w:lang w:eastAsia="en-GB"/>
          </w:rPr>
          <w:commentReference w:id="212"/>
        </w:r>
        <w:r w:rsidDel="00396E07">
          <w:delText xml:space="preserve">of the </w:delText>
        </w:r>
        <w:r w:rsidR="00CF7668" w:rsidDel="00396E07">
          <w:delText>NETS r</w:delText>
        </w:r>
        <w:r w:rsidDel="00396E07">
          <w:delText xml:space="preserve">equired to connect the generation or demand, rather than the </w:delText>
        </w:r>
        <w:r w:rsidR="00CF7668" w:rsidDel="00396E07">
          <w:delText>S</w:delText>
        </w:r>
        <w:r w:rsidDel="00396E07">
          <w:delText xml:space="preserve">hort </w:delText>
        </w:r>
        <w:r w:rsidR="00CF7668" w:rsidDel="00396E07">
          <w:delText>R</w:delText>
        </w:r>
        <w:r w:rsidDel="00396E07">
          <w:delText xml:space="preserve">un marginal cost (SRMC) of </w:delText>
        </w:r>
        <w:r w:rsidR="00CF7668" w:rsidDel="00396E07">
          <w:delText xml:space="preserve">connection e.g. </w:delText>
        </w:r>
        <w:r w:rsidDel="00396E07">
          <w:delText xml:space="preserve">if demand can be connected to the </w:delText>
        </w:r>
        <w:r w:rsidR="00CF7668" w:rsidDel="00396E07">
          <w:delText>NETS</w:delText>
        </w:r>
        <w:r w:rsidDel="00396E07">
          <w:delText xml:space="preserve"> without any changes to the </w:delText>
        </w:r>
        <w:r w:rsidR="00CF7668" w:rsidDel="00396E07">
          <w:delText>NETS</w:delText>
        </w:r>
        <w:r w:rsidDel="00396E07">
          <w:delText xml:space="preserve"> it still pays/receives the locational TNUoS charge. </w:delText>
        </w:r>
      </w:del>
      <w:ins w:id="213" w:author="Mullen (ESO), Paul J" w:date="2022-04-07T14:44:00Z">
        <w:r w:rsidR="007B32F3">
          <w:t xml:space="preserve">CUSC </w:t>
        </w:r>
      </w:ins>
      <w:ins w:id="214" w:author="Mullen (ESO), Paul J" w:date="2022-04-07T14:45:00Z">
        <w:r w:rsidR="007B32F3">
          <w:t xml:space="preserve">[Reference] </w:t>
        </w:r>
      </w:ins>
      <w:ins w:id="215" w:author="Mullen (ESO), Paul J" w:date="2022-04-07T14:44:00Z">
        <w:r w:rsidR="007B32F3">
          <w:t>say</w:t>
        </w:r>
      </w:ins>
      <w:ins w:id="216" w:author="Mullen (ESO), Paul J" w:date="2022-04-07T14:45:00Z">
        <w:r w:rsidR="007B32F3">
          <w:t xml:space="preserve">s the </w:t>
        </w:r>
        <w:r w:rsidR="007B32F3">
          <w:t>T&amp;T model</w:t>
        </w:r>
        <w:r w:rsidR="007B32F3">
          <w:t xml:space="preserve"> calculates the  [X].  </w:t>
        </w:r>
      </w:ins>
      <w:ins w:id="217" w:author="Mullen (ESO), Paul J" w:date="2022-04-07T14:44:00Z">
        <w:r w:rsidR="007B32F3">
          <w:t>In the view of the Proposer of CMP315, t</w:t>
        </w:r>
      </w:ins>
      <w:del w:id="218" w:author="Mullen (ESO), Paul J" w:date="2022-04-07T14:44:00Z">
        <w:r w:rsidDel="007B32F3">
          <w:delText>T</w:delText>
        </w:r>
      </w:del>
      <w:r>
        <w:t xml:space="preserve">his reflects both the opportunity cost the connection places on the </w:t>
      </w:r>
      <w:r w:rsidR="00CF7668">
        <w:t xml:space="preserve">NETS </w:t>
      </w:r>
      <w:r>
        <w:t xml:space="preserve">and reflects the cost that would be incurred/saved </w:t>
      </w:r>
      <w:commentRangeStart w:id="219"/>
      <w:commentRangeStart w:id="220"/>
      <w:r>
        <w:t xml:space="preserve">when the relevant assets are replaced </w:t>
      </w:r>
      <w:commentRangeEnd w:id="219"/>
      <w:r w:rsidR="008F6401">
        <w:rPr>
          <w:rStyle w:val="CommentReference"/>
          <w:rFonts w:ascii="Arial" w:eastAsia="Times New Roman" w:hAnsi="Arial" w:cs="Times New Roman"/>
          <w:lang w:eastAsia="en-GB"/>
        </w:rPr>
        <w:commentReference w:id="219"/>
      </w:r>
      <w:commentRangeEnd w:id="220"/>
      <w:r w:rsidR="000557F3">
        <w:rPr>
          <w:rStyle w:val="CommentReference"/>
          <w:rFonts w:ascii="Arial" w:eastAsia="Times New Roman" w:hAnsi="Arial" w:cs="Times New Roman"/>
          <w:lang w:eastAsia="en-GB"/>
        </w:rPr>
        <w:commentReference w:id="220"/>
      </w:r>
      <w:r>
        <w:t>if they were replaced with minimum sized assets.</w:t>
      </w:r>
      <w:commentRangeEnd w:id="209"/>
      <w:r w:rsidR="007B32F3">
        <w:rPr>
          <w:rStyle w:val="CommentReference"/>
          <w:rFonts w:ascii="Arial" w:eastAsia="Times New Roman" w:hAnsi="Arial" w:cs="Times New Roman"/>
          <w:lang w:eastAsia="en-GB"/>
        </w:rPr>
        <w:commentReference w:id="209"/>
      </w:r>
    </w:p>
    <w:p w14:paraId="1A897932" w14:textId="77777777" w:rsidR="00106D88" w:rsidRDefault="00106D88" w:rsidP="0077369C">
      <w:pPr>
        <w:jc w:val="both"/>
      </w:pPr>
    </w:p>
    <w:p w14:paraId="26FB29CA" w14:textId="2FF59901" w:rsidR="00106D88" w:rsidRDefault="00106D88" w:rsidP="0077369C">
      <w:pPr>
        <w:jc w:val="both"/>
      </w:pPr>
      <w:r>
        <w:t xml:space="preserve">The intention of </w:t>
      </w:r>
      <w:r w:rsidR="0077369C">
        <w:t xml:space="preserve">both </w:t>
      </w:r>
      <w:r>
        <w:t>CMP315</w:t>
      </w:r>
      <w:r w:rsidR="0077369C">
        <w:t xml:space="preserve"> and CMP375</w:t>
      </w:r>
      <w:r>
        <w:t xml:space="preserve"> is to retain the above methodology. However, the calculation of the cost annualized transmission investment should be expanded to reflect current </w:t>
      </w:r>
      <w:r w:rsidR="0077369C">
        <w:t>p</w:t>
      </w:r>
      <w:r>
        <w:t>ractice that:</w:t>
      </w:r>
    </w:p>
    <w:p w14:paraId="0C7EEDD2" w14:textId="77777777" w:rsidR="00106D88" w:rsidRDefault="00106D88" w:rsidP="0077369C">
      <w:pPr>
        <w:pStyle w:val="ListParagraph"/>
        <w:numPr>
          <w:ilvl w:val="0"/>
          <w:numId w:val="5"/>
        </w:numPr>
        <w:spacing w:before="0" w:after="0" w:line="240" w:lineRule="auto"/>
        <w:jc w:val="both"/>
      </w:pPr>
      <w:r>
        <w:t>Some assets are being life extended</w:t>
      </w:r>
      <w:r>
        <w:rPr>
          <w:rStyle w:val="FootnoteReference"/>
          <w:rFonts w:eastAsiaTheme="majorEastAsia"/>
        </w:rPr>
        <w:footnoteReference w:id="7"/>
      </w:r>
      <w:r>
        <w:t>; and</w:t>
      </w:r>
    </w:p>
    <w:p w14:paraId="7C76570B" w14:textId="3D25A5D8" w:rsidR="00106D88" w:rsidRDefault="00106D88" w:rsidP="0077369C">
      <w:pPr>
        <w:pStyle w:val="ListParagraph"/>
        <w:numPr>
          <w:ilvl w:val="0"/>
          <w:numId w:val="5"/>
        </w:numPr>
        <w:spacing w:before="0" w:after="0" w:line="240" w:lineRule="auto"/>
        <w:jc w:val="both"/>
      </w:pPr>
      <w:r>
        <w:t>Some assets are having their capability enhanced (for example reconductoring overhead lines with higher capacity conductor).</w:t>
      </w:r>
    </w:p>
    <w:p w14:paraId="68581D04" w14:textId="531FD029" w:rsidR="00A4788B" w:rsidRDefault="00A4788B" w:rsidP="0077369C">
      <w:pPr>
        <w:pStyle w:val="ListParagraph"/>
        <w:numPr>
          <w:ilvl w:val="0"/>
          <w:numId w:val="5"/>
        </w:numPr>
        <w:spacing w:before="0" w:after="0" w:line="240" w:lineRule="auto"/>
        <w:jc w:val="both"/>
      </w:pPr>
      <w:r>
        <w:t>The NETS consists of more than just circuits.</w:t>
      </w:r>
    </w:p>
    <w:p w14:paraId="7F90989C" w14:textId="77777777" w:rsidR="0034387E" w:rsidRDefault="0034387E" w:rsidP="00D67EDC">
      <w:pPr>
        <w:spacing w:line="240" w:lineRule="auto"/>
        <w:jc w:val="both"/>
        <w:rPr>
          <w:rFonts w:ascii="Arial" w:hAnsi="Arial" w:cs="Arial"/>
          <w:color w:val="242424"/>
          <w:szCs w:val="24"/>
          <w:highlight w:val="green"/>
          <w:shd w:val="clear" w:color="auto" w:fill="FFFFFF"/>
        </w:rPr>
      </w:pPr>
    </w:p>
    <w:p w14:paraId="369DA71B" w14:textId="686433C5" w:rsidR="00F17E4B" w:rsidRDefault="009F4DCA" w:rsidP="00D67EDC">
      <w:pPr>
        <w:spacing w:line="240" w:lineRule="auto"/>
        <w:jc w:val="both"/>
        <w:rPr>
          <w:rFonts w:ascii="Arial" w:hAnsi="Arial" w:cs="Arial"/>
          <w:color w:val="242424"/>
          <w:szCs w:val="24"/>
          <w:shd w:val="clear" w:color="auto" w:fill="FFFFFF"/>
        </w:rPr>
      </w:pPr>
      <w:r w:rsidRPr="00F17E4B">
        <w:rPr>
          <w:rFonts w:ascii="Arial" w:hAnsi="Arial" w:cs="Arial"/>
          <w:color w:val="242424"/>
          <w:szCs w:val="24"/>
          <w:shd w:val="clear" w:color="auto" w:fill="FFFFFF"/>
        </w:rPr>
        <w:t>The purpose of the EC (and EF) is to co</w:t>
      </w:r>
      <w:r w:rsidR="00090100" w:rsidRPr="00F17E4B">
        <w:rPr>
          <w:rFonts w:ascii="Arial" w:hAnsi="Arial" w:cs="Arial"/>
          <w:color w:val="242424"/>
          <w:szCs w:val="24"/>
          <w:shd w:val="clear" w:color="auto" w:fill="FFFFFF"/>
        </w:rPr>
        <w:t>n</w:t>
      </w:r>
      <w:r w:rsidRPr="00F17E4B">
        <w:rPr>
          <w:rFonts w:ascii="Arial" w:hAnsi="Arial" w:cs="Arial"/>
          <w:color w:val="242424"/>
          <w:szCs w:val="24"/>
          <w:shd w:val="clear" w:color="auto" w:fill="FFFFFF"/>
        </w:rPr>
        <w:t>vert the distance (km) figure determined by the T&amp;T model into a cost.</w:t>
      </w:r>
      <w:r w:rsidR="00774DC2" w:rsidRPr="00F17E4B">
        <w:rPr>
          <w:rFonts w:ascii="Arial" w:hAnsi="Arial" w:cs="Arial"/>
          <w:color w:val="242424"/>
          <w:szCs w:val="24"/>
          <w:shd w:val="clear" w:color="auto" w:fill="FFFFFF"/>
        </w:rPr>
        <w:t xml:space="preserve"> </w:t>
      </w:r>
      <w:commentRangeStart w:id="221"/>
      <w:commentRangeStart w:id="222"/>
      <w:r w:rsidR="000D37DB" w:rsidRPr="00F17E4B">
        <w:rPr>
          <w:rFonts w:ascii="Arial" w:hAnsi="Arial" w:cs="Arial"/>
          <w:color w:val="242424"/>
          <w:szCs w:val="24"/>
          <w:shd w:val="clear" w:color="auto" w:fill="FFFFFF"/>
        </w:rPr>
        <w:t xml:space="preserve">The EC and EF are </w:t>
      </w:r>
      <w:r w:rsidR="001515C6">
        <w:rPr>
          <w:rFonts w:ascii="Arial" w:hAnsi="Arial" w:cs="Arial"/>
          <w:color w:val="242424"/>
          <w:szCs w:val="24"/>
          <w:shd w:val="clear" w:color="auto" w:fill="FFFFFF"/>
        </w:rPr>
        <w:t xml:space="preserve">previously (prior to </w:t>
      </w:r>
      <w:ins w:id="223" w:author="Paul Mullen" w:date="2022-04-07T10:13:00Z">
        <w:r w:rsidR="00172546">
          <w:fldChar w:fldCharType="begin"/>
        </w:r>
        <w:r w:rsidR="00172546">
          <w:instrText xml:space="preserve"> HYPERLINK "https://www.nationalgrideso.com/industry-information/codes/connection-and-use-system-code-cusc-old/modifications/cmp353-stabilising" </w:instrText>
        </w:r>
        <w:r w:rsidR="00172546">
          <w:fldChar w:fldCharType="separate"/>
        </w:r>
        <w:r w:rsidR="00172546" w:rsidRPr="0079750C">
          <w:rPr>
            <w:rStyle w:val="Hyperlink"/>
            <w:rFonts w:eastAsia="Times New Roman"/>
          </w:rPr>
          <w:t>CMP353</w:t>
        </w:r>
        <w:r w:rsidR="00172546">
          <w:rPr>
            <w:rStyle w:val="Hyperlink"/>
            <w:rFonts w:eastAsia="Times New Roman"/>
          </w:rPr>
          <w:fldChar w:fldCharType="end"/>
        </w:r>
      </w:ins>
      <w:r w:rsidR="001515C6">
        <w:rPr>
          <w:rFonts w:ascii="Arial" w:hAnsi="Arial" w:cs="Arial"/>
          <w:color w:val="242424"/>
          <w:szCs w:val="24"/>
          <w:shd w:val="clear" w:color="auto" w:fill="FFFFFF"/>
        </w:rPr>
        <w:t>)</w:t>
      </w:r>
      <w:r w:rsidR="001515C6" w:rsidRPr="00F17E4B">
        <w:rPr>
          <w:rFonts w:ascii="Arial" w:hAnsi="Arial" w:cs="Arial"/>
          <w:color w:val="242424"/>
          <w:szCs w:val="24"/>
          <w:shd w:val="clear" w:color="auto" w:fill="FFFFFF"/>
        </w:rPr>
        <w:t xml:space="preserve"> </w:t>
      </w:r>
      <w:r w:rsidR="000D37DB" w:rsidRPr="00F17E4B">
        <w:rPr>
          <w:rFonts w:ascii="Arial" w:hAnsi="Arial" w:cs="Arial"/>
          <w:color w:val="242424"/>
          <w:szCs w:val="24"/>
          <w:shd w:val="clear" w:color="auto" w:fill="FFFFFF"/>
        </w:rPr>
        <w:t>calculated using standardised costs from the latest 10 years of new circuit (overhead line and cable) build</w:t>
      </w:r>
      <w:commentRangeEnd w:id="221"/>
      <w:r w:rsidR="00F759EE">
        <w:rPr>
          <w:rStyle w:val="CommentReference"/>
          <w:rFonts w:ascii="Arial" w:eastAsia="Times New Roman" w:hAnsi="Arial" w:cs="Times New Roman"/>
          <w:lang w:eastAsia="en-GB"/>
        </w:rPr>
        <w:commentReference w:id="221"/>
      </w:r>
      <w:commentRangeEnd w:id="222"/>
      <w:r w:rsidR="001515C6">
        <w:rPr>
          <w:rStyle w:val="CommentReference"/>
          <w:rFonts w:ascii="Arial" w:eastAsia="Times New Roman" w:hAnsi="Arial" w:cs="Times New Roman"/>
          <w:lang w:eastAsia="en-GB"/>
        </w:rPr>
        <w:commentReference w:id="222"/>
      </w:r>
      <w:r w:rsidR="000D37DB" w:rsidRPr="00F17E4B">
        <w:rPr>
          <w:rFonts w:ascii="Arial" w:hAnsi="Arial" w:cs="Arial"/>
          <w:color w:val="242424"/>
          <w:szCs w:val="24"/>
          <w:shd w:val="clear" w:color="auto" w:fill="FFFFFF"/>
        </w:rPr>
        <w:t xml:space="preserve">. </w:t>
      </w:r>
      <w:r w:rsidR="00774DC2" w:rsidRPr="00F17E4B">
        <w:rPr>
          <w:rFonts w:ascii="Arial" w:hAnsi="Arial" w:cs="Arial"/>
          <w:color w:val="242424"/>
          <w:szCs w:val="24"/>
          <w:shd w:val="clear" w:color="auto" w:fill="FFFFFF"/>
        </w:rPr>
        <w:t xml:space="preserve">There are differences of opinion within the </w:t>
      </w:r>
      <w:r w:rsidR="00DD3C4D" w:rsidRPr="00F17E4B">
        <w:rPr>
          <w:rFonts w:ascii="Arial" w:hAnsi="Arial" w:cs="Arial"/>
          <w:color w:val="242424"/>
          <w:szCs w:val="24"/>
          <w:shd w:val="clear" w:color="auto" w:fill="FFFFFF"/>
        </w:rPr>
        <w:t>W</w:t>
      </w:r>
      <w:r w:rsidR="00774DC2" w:rsidRPr="00F17E4B">
        <w:rPr>
          <w:rFonts w:ascii="Arial" w:hAnsi="Arial" w:cs="Arial"/>
          <w:color w:val="242424"/>
          <w:szCs w:val="24"/>
          <w:shd w:val="clear" w:color="auto" w:fill="FFFFFF"/>
        </w:rPr>
        <w:t xml:space="preserve">orkgroup whether the incremental nature of ICRP relates to the incremental transportation of energy on the </w:t>
      </w:r>
      <w:r w:rsidR="00DD3C4D" w:rsidRPr="00F17E4B">
        <w:rPr>
          <w:rFonts w:ascii="Arial" w:hAnsi="Arial" w:cs="Arial"/>
          <w:color w:val="242424"/>
          <w:szCs w:val="24"/>
          <w:shd w:val="clear" w:color="auto" w:fill="FFFFFF"/>
        </w:rPr>
        <w:t>NETS</w:t>
      </w:r>
      <w:r w:rsidR="00774DC2" w:rsidRPr="00F17E4B">
        <w:rPr>
          <w:rFonts w:ascii="Arial" w:hAnsi="Arial" w:cs="Arial"/>
          <w:color w:val="242424"/>
          <w:szCs w:val="24"/>
          <w:shd w:val="clear" w:color="auto" w:fill="FFFFFF"/>
        </w:rPr>
        <w:t xml:space="preserve"> or the incremental expansion of the </w:t>
      </w:r>
      <w:r w:rsidR="00DD3C4D" w:rsidRPr="00F17E4B">
        <w:rPr>
          <w:rFonts w:ascii="Arial" w:hAnsi="Arial" w:cs="Arial"/>
          <w:color w:val="242424"/>
          <w:szCs w:val="24"/>
          <w:shd w:val="clear" w:color="auto" w:fill="FFFFFF"/>
        </w:rPr>
        <w:t>NETS</w:t>
      </w:r>
      <w:r w:rsidR="00774DC2" w:rsidRPr="00F17E4B">
        <w:rPr>
          <w:rFonts w:ascii="Arial" w:hAnsi="Arial" w:cs="Arial"/>
          <w:color w:val="242424"/>
          <w:szCs w:val="24"/>
          <w:shd w:val="clear" w:color="auto" w:fill="FFFFFF"/>
        </w:rPr>
        <w:t xml:space="preserve"> to transport energy. </w:t>
      </w:r>
      <w:commentRangeStart w:id="224"/>
      <w:r w:rsidR="00090100" w:rsidRPr="00F17E4B">
        <w:rPr>
          <w:rFonts w:ascii="Arial" w:hAnsi="Arial" w:cs="Arial"/>
          <w:color w:val="242424"/>
          <w:szCs w:val="24"/>
          <w:shd w:val="clear" w:color="auto" w:fill="FFFFFF"/>
        </w:rPr>
        <w:t>The 1992 Transmission Use of System Charges Review (page 15) states</w:t>
      </w:r>
      <w:r w:rsidR="00F17E4B">
        <w:rPr>
          <w:rFonts w:ascii="Arial" w:hAnsi="Arial" w:cs="Arial"/>
          <w:color w:val="242424"/>
          <w:szCs w:val="24"/>
          <w:shd w:val="clear" w:color="auto" w:fill="FFFFFF"/>
        </w:rPr>
        <w:t>:</w:t>
      </w:r>
      <w:r w:rsidR="00090100" w:rsidRPr="00F17E4B">
        <w:rPr>
          <w:rFonts w:ascii="Arial" w:hAnsi="Arial" w:cs="Arial"/>
          <w:color w:val="242424"/>
          <w:szCs w:val="24"/>
          <w:shd w:val="clear" w:color="auto" w:fill="FFFFFF"/>
        </w:rPr>
        <w:t xml:space="preserve"> </w:t>
      </w:r>
      <w:commentRangeEnd w:id="224"/>
      <w:r w:rsidR="00F759EE">
        <w:rPr>
          <w:rStyle w:val="CommentReference"/>
          <w:rFonts w:ascii="Arial" w:eastAsia="Times New Roman" w:hAnsi="Arial" w:cs="Times New Roman"/>
          <w:lang w:eastAsia="en-GB"/>
        </w:rPr>
        <w:commentReference w:id="224"/>
      </w:r>
    </w:p>
    <w:p w14:paraId="4D9CCD0B" w14:textId="77777777" w:rsidR="00F17E4B" w:rsidRDefault="00F17E4B" w:rsidP="00D67EDC">
      <w:pPr>
        <w:spacing w:line="240" w:lineRule="auto"/>
        <w:jc w:val="both"/>
        <w:rPr>
          <w:rFonts w:ascii="Arial" w:hAnsi="Arial" w:cs="Arial"/>
          <w:color w:val="242424"/>
          <w:szCs w:val="24"/>
          <w:shd w:val="clear" w:color="auto" w:fill="FFFFFF"/>
        </w:rPr>
      </w:pPr>
    </w:p>
    <w:p w14:paraId="6124BCD0" w14:textId="592077B2" w:rsidR="00751EF6" w:rsidRPr="00F17E4B" w:rsidRDefault="00090100" w:rsidP="00D67EDC">
      <w:pPr>
        <w:spacing w:line="240" w:lineRule="auto"/>
        <w:jc w:val="both"/>
        <w:rPr>
          <w:rFonts w:ascii="Arial" w:hAnsi="Arial" w:cs="Arial"/>
          <w:i/>
          <w:iCs/>
          <w:color w:val="242424"/>
          <w:szCs w:val="24"/>
          <w:shd w:val="clear" w:color="auto" w:fill="FFFFFF"/>
        </w:rPr>
      </w:pPr>
      <w:r w:rsidRPr="00F17E4B">
        <w:rPr>
          <w:rFonts w:ascii="Arial" w:hAnsi="Arial" w:cs="Arial"/>
          <w:i/>
          <w:iCs/>
          <w:color w:val="242424"/>
          <w:szCs w:val="24"/>
          <w:shd w:val="clear" w:color="auto" w:fill="FFFFFF"/>
        </w:rPr>
        <w:t>“The cost of capacity per MW</w:t>
      </w:r>
      <w:r w:rsidR="00F17E4B" w:rsidRPr="00F17E4B">
        <w:rPr>
          <w:rFonts w:ascii="Arial" w:hAnsi="Arial" w:cs="Arial"/>
          <w:i/>
          <w:iCs/>
          <w:color w:val="242424"/>
          <w:szCs w:val="24"/>
          <w:shd w:val="clear" w:color="auto" w:fill="FFFFFF"/>
        </w:rPr>
        <w:t>/</w:t>
      </w:r>
      <w:r w:rsidRPr="00F17E4B">
        <w:rPr>
          <w:rFonts w:ascii="Arial" w:hAnsi="Arial" w:cs="Arial"/>
          <w:i/>
          <w:iCs/>
          <w:color w:val="242424"/>
          <w:szCs w:val="24"/>
          <w:shd w:val="clear" w:color="auto" w:fill="FFFFFF"/>
        </w:rPr>
        <w:t xml:space="preserve">km represents the annual cost of building and maintaining capacity to transport one MW of power one kilometre between points on the </w:t>
      </w:r>
      <w:r w:rsidR="00C8155C" w:rsidRPr="00F17E4B">
        <w:rPr>
          <w:rFonts w:ascii="Arial" w:hAnsi="Arial" w:cs="Arial"/>
          <w:i/>
          <w:iCs/>
          <w:color w:val="242424"/>
          <w:szCs w:val="24"/>
          <w:shd w:val="clear" w:color="auto" w:fill="FFFFFF"/>
        </w:rPr>
        <w:t>NETS</w:t>
      </w:r>
      <w:r w:rsidRPr="00F17E4B">
        <w:rPr>
          <w:rFonts w:ascii="Arial" w:hAnsi="Arial" w:cs="Arial"/>
          <w:i/>
          <w:iCs/>
          <w:color w:val="242424"/>
          <w:szCs w:val="24"/>
          <w:shd w:val="clear" w:color="auto" w:fill="FFFFFF"/>
        </w:rPr>
        <w:t>. This incremental cost comprises two components: a capital cost and an operating cost. The capital cost is the cost of building (or having built) one M</w:t>
      </w:r>
      <w:r w:rsidR="00F17E4B" w:rsidRPr="00F17E4B">
        <w:rPr>
          <w:rFonts w:ascii="Arial" w:hAnsi="Arial" w:cs="Arial"/>
          <w:i/>
          <w:iCs/>
          <w:color w:val="242424"/>
          <w:szCs w:val="24"/>
          <w:shd w:val="clear" w:color="auto" w:fill="FFFFFF"/>
        </w:rPr>
        <w:t>W/</w:t>
      </w:r>
      <w:r w:rsidRPr="00F17E4B">
        <w:rPr>
          <w:rFonts w:ascii="Arial" w:hAnsi="Arial" w:cs="Arial"/>
          <w:i/>
          <w:iCs/>
          <w:color w:val="242424"/>
          <w:szCs w:val="24"/>
          <w:shd w:val="clear" w:color="auto" w:fill="FFFFFF"/>
        </w:rPr>
        <w:t>km of transmission capacity converted to an annual charge. The operating cost component covers the cost of repair and maintenance of capital equipment plus administration costs. The basis of the capital cost component is the current average cost at replacement value of the present system.</w:t>
      </w:r>
      <w:r w:rsidR="00F17E4B" w:rsidRPr="00F17E4B">
        <w:rPr>
          <w:rFonts w:ascii="Arial" w:hAnsi="Arial" w:cs="Arial"/>
          <w:i/>
          <w:iCs/>
          <w:color w:val="242424"/>
          <w:szCs w:val="24"/>
          <w:shd w:val="clear" w:color="auto" w:fill="FFFFFF"/>
        </w:rPr>
        <w:t>”</w:t>
      </w:r>
    </w:p>
    <w:p w14:paraId="320B27E8" w14:textId="43CE3708" w:rsidR="003D71FD" w:rsidRDefault="003D71FD" w:rsidP="00D67EDC">
      <w:pPr>
        <w:spacing w:line="240" w:lineRule="auto"/>
        <w:jc w:val="both"/>
        <w:rPr>
          <w:rFonts w:ascii="Arial" w:hAnsi="Arial" w:cs="Arial"/>
          <w:color w:val="242424"/>
          <w:szCs w:val="24"/>
          <w:highlight w:val="green"/>
          <w:shd w:val="clear" w:color="auto" w:fill="FFFFFF"/>
        </w:rPr>
      </w:pPr>
    </w:p>
    <w:p w14:paraId="091A215D" w14:textId="0A61E967" w:rsidR="00DD10B6" w:rsidRDefault="00DD10B6" w:rsidP="00DD10B6">
      <w:pPr>
        <w:spacing w:line="240" w:lineRule="auto"/>
        <w:jc w:val="both"/>
        <w:rPr>
          <w:ins w:id="225" w:author="Mullen (ESO), Paul J" w:date="2022-04-07T14:52:00Z"/>
        </w:rPr>
      </w:pPr>
      <w:commentRangeStart w:id="226"/>
      <w:r w:rsidRPr="00D20FF1">
        <w:rPr>
          <w:rFonts w:ascii="Arial" w:hAnsi="Arial" w:cs="Arial"/>
          <w:szCs w:val="24"/>
        </w:rPr>
        <w:t>However, there is a difference of opinion as to how the value of the EC  is reflected in the T&amp;T Model</w:t>
      </w:r>
      <w:del w:id="227" w:author="Mullen (ESO), Paul J" w:date="2022-04-07T14:52:00Z">
        <w:r w:rsidRPr="00D20FF1" w:rsidDel="00396E07">
          <w:rPr>
            <w:rFonts w:ascii="Arial" w:hAnsi="Arial" w:cs="Arial"/>
            <w:szCs w:val="24"/>
          </w:rPr>
          <w:delText>.</w:delText>
        </w:r>
      </w:del>
      <w:r w:rsidRPr="00D20FF1">
        <w:rPr>
          <w:rFonts w:ascii="Arial" w:hAnsi="Arial" w:cs="Arial"/>
          <w:szCs w:val="24"/>
        </w:rPr>
        <w:t xml:space="preserve"> </w:t>
      </w:r>
      <w:r w:rsidRPr="00D20FF1">
        <w:rPr>
          <w:rFonts w:ascii="Arial" w:hAnsi="Arial" w:cs="Arial"/>
          <w:color w:val="242424"/>
          <w:szCs w:val="24"/>
          <w:shd w:val="clear" w:color="auto" w:fill="FFFFFF"/>
        </w:rPr>
        <w:t xml:space="preserve">and importantly the </w:t>
      </w:r>
      <w:r w:rsidRPr="00D20FF1">
        <w:t>different interpretation won’t affect how the T&amp;T model works but will affect what data is input and what the T&amp;T model’s output is representing.</w:t>
      </w:r>
      <w:commentRangeEnd w:id="226"/>
      <w:r w:rsidR="00F759EE">
        <w:rPr>
          <w:rStyle w:val="CommentReference"/>
          <w:rFonts w:ascii="Arial" w:eastAsia="Times New Roman" w:hAnsi="Arial" w:cs="Times New Roman"/>
          <w:lang w:eastAsia="en-GB"/>
        </w:rPr>
        <w:commentReference w:id="226"/>
      </w:r>
    </w:p>
    <w:p w14:paraId="6943DD3F" w14:textId="7AAED145" w:rsidR="00396E07" w:rsidRPr="00337154" w:rsidDel="00396E07" w:rsidRDefault="00396E07" w:rsidP="00DD10B6">
      <w:pPr>
        <w:spacing w:line="240" w:lineRule="auto"/>
        <w:jc w:val="both"/>
        <w:rPr>
          <w:del w:id="228" w:author="Mullen (ESO), Paul J" w:date="2022-04-07T14:53:00Z"/>
        </w:rPr>
      </w:pPr>
    </w:p>
    <w:p w14:paraId="592204AC" w14:textId="77777777" w:rsidR="00DD10B6" w:rsidRPr="006C66F4" w:rsidRDefault="00DD10B6" w:rsidP="00D67EDC">
      <w:pPr>
        <w:spacing w:line="240" w:lineRule="auto"/>
        <w:jc w:val="both"/>
        <w:rPr>
          <w:rFonts w:ascii="Arial" w:hAnsi="Arial" w:cs="Arial"/>
          <w:color w:val="242424"/>
          <w:szCs w:val="24"/>
          <w:highlight w:val="green"/>
          <w:shd w:val="clear" w:color="auto" w:fill="FFFFFF"/>
        </w:rPr>
      </w:pPr>
    </w:p>
    <w:p w14:paraId="29D7B909" w14:textId="4E37952F" w:rsidR="003D71FD" w:rsidRDefault="00F23DA8" w:rsidP="00D67EDC">
      <w:pPr>
        <w:spacing w:line="240" w:lineRule="auto"/>
        <w:jc w:val="both"/>
        <w:rPr>
          <w:rFonts w:ascii="Arial" w:hAnsi="Arial" w:cs="Arial"/>
          <w:szCs w:val="24"/>
          <w:shd w:val="clear" w:color="auto" w:fill="FFFFFF"/>
        </w:rPr>
      </w:pPr>
      <w:r w:rsidRPr="00520130">
        <w:rPr>
          <w:rFonts w:ascii="Arial" w:hAnsi="Arial" w:cs="Arial"/>
          <w:szCs w:val="24"/>
          <w:shd w:val="clear" w:color="auto" w:fill="FFFFFF"/>
        </w:rPr>
        <w:t xml:space="preserve">The </w:t>
      </w:r>
      <w:r w:rsidR="00364D14" w:rsidRPr="00520130">
        <w:rPr>
          <w:rFonts w:ascii="Arial" w:hAnsi="Arial" w:cs="Arial"/>
          <w:szCs w:val="24"/>
          <w:shd w:val="clear" w:color="auto" w:fill="FFFFFF"/>
        </w:rPr>
        <w:t>P</w:t>
      </w:r>
      <w:r w:rsidRPr="00520130">
        <w:rPr>
          <w:rFonts w:ascii="Arial" w:hAnsi="Arial" w:cs="Arial"/>
          <w:szCs w:val="24"/>
          <w:shd w:val="clear" w:color="auto" w:fill="FFFFFF"/>
        </w:rPr>
        <w:t xml:space="preserve">roposer of CMP375 believes that the current EC/EF </w:t>
      </w:r>
      <w:r w:rsidR="004E1315" w:rsidRPr="00520130">
        <w:rPr>
          <w:rFonts w:ascii="Arial" w:hAnsi="Arial" w:cs="Arial"/>
          <w:szCs w:val="24"/>
          <w:shd w:val="clear" w:color="auto" w:fill="FFFFFF"/>
        </w:rPr>
        <w:t>calculation</w:t>
      </w:r>
      <w:r w:rsidR="00C124B9" w:rsidRPr="00520130">
        <w:rPr>
          <w:rFonts w:ascii="Arial" w:hAnsi="Arial" w:cs="Arial"/>
          <w:szCs w:val="24"/>
          <w:shd w:val="clear" w:color="auto" w:fill="FFFFFF"/>
        </w:rPr>
        <w:t xml:space="preserve"> </w:t>
      </w:r>
      <w:r w:rsidRPr="00520130">
        <w:rPr>
          <w:rFonts w:ascii="Arial" w:hAnsi="Arial" w:cs="Arial"/>
          <w:szCs w:val="24"/>
          <w:shd w:val="clear" w:color="auto" w:fill="FFFFFF"/>
        </w:rPr>
        <w:t xml:space="preserve">reflects the growth in the </w:t>
      </w:r>
      <w:r w:rsidR="002932B9" w:rsidRPr="00520130">
        <w:rPr>
          <w:rFonts w:ascii="Arial" w:hAnsi="Arial" w:cs="Arial"/>
          <w:szCs w:val="24"/>
          <w:shd w:val="clear" w:color="auto" w:fill="FFFFFF"/>
        </w:rPr>
        <w:t>NETS</w:t>
      </w:r>
      <w:r w:rsidRPr="00520130">
        <w:rPr>
          <w:rFonts w:ascii="Arial" w:hAnsi="Arial" w:cs="Arial"/>
          <w:szCs w:val="24"/>
          <w:shd w:val="clear" w:color="auto" w:fill="FFFFFF"/>
        </w:rPr>
        <w:t xml:space="preserve"> and this interpretation should continue but be updated to reflect that </w:t>
      </w:r>
      <w:r w:rsidR="00C124B9" w:rsidRPr="00520130">
        <w:rPr>
          <w:rFonts w:ascii="Arial" w:hAnsi="Arial" w:cs="Arial"/>
          <w:szCs w:val="24"/>
          <w:shd w:val="clear" w:color="auto" w:fill="FFFFFF"/>
        </w:rPr>
        <w:t xml:space="preserve">NETS </w:t>
      </w:r>
      <w:r w:rsidRPr="00520130">
        <w:rPr>
          <w:rFonts w:ascii="Arial" w:hAnsi="Arial" w:cs="Arial"/>
          <w:szCs w:val="24"/>
          <w:shd w:val="clear" w:color="auto" w:fill="FFFFFF"/>
        </w:rPr>
        <w:t xml:space="preserve">expansion is no longer primarily driven by new circuits. </w:t>
      </w:r>
      <w:r w:rsidR="003D71FD" w:rsidRPr="00520130">
        <w:rPr>
          <w:rFonts w:ascii="Arial" w:hAnsi="Arial" w:cs="Arial"/>
          <w:szCs w:val="24"/>
          <w:shd w:val="clear" w:color="auto" w:fill="FFFFFF"/>
        </w:rPr>
        <w:t xml:space="preserve">The proposer of CMP315 believes that the EC/EF should be </w:t>
      </w:r>
      <w:r w:rsidRPr="00520130">
        <w:rPr>
          <w:rFonts w:ascii="Arial" w:hAnsi="Arial" w:cs="Arial"/>
          <w:szCs w:val="24"/>
          <w:shd w:val="clear" w:color="auto" w:fill="FFFFFF"/>
        </w:rPr>
        <w:t xml:space="preserve">broader and </w:t>
      </w:r>
      <w:r w:rsidR="003D71FD" w:rsidRPr="00520130">
        <w:rPr>
          <w:rFonts w:ascii="Arial" w:hAnsi="Arial" w:cs="Arial"/>
          <w:szCs w:val="24"/>
          <w:shd w:val="clear" w:color="auto" w:fill="FFFFFF"/>
        </w:rPr>
        <w:t xml:space="preserve">more reflective of the cost of the whole </w:t>
      </w:r>
      <w:r w:rsidR="00207487" w:rsidRPr="00520130">
        <w:rPr>
          <w:rFonts w:ascii="Arial" w:hAnsi="Arial" w:cs="Arial"/>
          <w:szCs w:val="24"/>
          <w:shd w:val="clear" w:color="auto" w:fill="FFFFFF"/>
        </w:rPr>
        <w:t>NETS</w:t>
      </w:r>
      <w:r w:rsidR="003D71FD" w:rsidRPr="00520130">
        <w:rPr>
          <w:rFonts w:ascii="Arial" w:hAnsi="Arial" w:cs="Arial"/>
          <w:szCs w:val="24"/>
          <w:shd w:val="clear" w:color="auto" w:fill="FFFFFF"/>
        </w:rPr>
        <w:t xml:space="preserve"> (i.e. a replacement value) </w:t>
      </w:r>
      <w:r w:rsidR="00D20FF1" w:rsidRPr="00520130">
        <w:rPr>
          <w:rFonts w:ascii="Arial" w:hAnsi="Arial" w:cs="Arial"/>
          <w:szCs w:val="24"/>
          <w:shd w:val="clear" w:color="auto" w:fill="FFFFFF"/>
        </w:rPr>
        <w:t xml:space="preserve">which includes all assets and works undertaken on the </w:t>
      </w:r>
      <w:r w:rsidR="00207487" w:rsidRPr="00520130">
        <w:rPr>
          <w:rFonts w:ascii="Arial" w:hAnsi="Arial" w:cs="Arial"/>
          <w:szCs w:val="24"/>
          <w:shd w:val="clear" w:color="auto" w:fill="FFFFFF"/>
        </w:rPr>
        <w:t>NETS</w:t>
      </w:r>
      <w:r w:rsidR="00DD10B6" w:rsidRPr="00520130">
        <w:rPr>
          <w:rFonts w:ascii="Arial" w:hAnsi="Arial" w:cs="Arial"/>
          <w:szCs w:val="24"/>
          <w:shd w:val="clear" w:color="auto" w:fill="FFFFFF"/>
        </w:rPr>
        <w:t xml:space="preserve"> and the Proposer of CMP315 provided a worked example in Annex 3 to support their conclusion. This interpretation is the only current difference between the CMP375 and CMP315 Original solutions</w:t>
      </w:r>
      <w:r w:rsidR="00207487" w:rsidRPr="00520130">
        <w:rPr>
          <w:rFonts w:ascii="Arial" w:hAnsi="Arial" w:cs="Arial"/>
          <w:szCs w:val="24"/>
          <w:shd w:val="clear" w:color="auto" w:fill="FFFFFF"/>
        </w:rPr>
        <w:t>.</w:t>
      </w:r>
      <w:r w:rsidR="00D20FF1" w:rsidRPr="00520130">
        <w:rPr>
          <w:rFonts w:ascii="Arial" w:hAnsi="Arial" w:cs="Arial"/>
          <w:szCs w:val="24"/>
          <w:shd w:val="clear" w:color="auto" w:fill="FFFFFF"/>
        </w:rPr>
        <w:t xml:space="preserve"> </w:t>
      </w:r>
      <w:r w:rsidRPr="00520130">
        <w:rPr>
          <w:rFonts w:ascii="Arial" w:hAnsi="Arial" w:cs="Arial"/>
          <w:szCs w:val="24"/>
          <w:shd w:val="clear" w:color="auto" w:fill="FFFFFF"/>
        </w:rPr>
        <w:t xml:space="preserve">Regardless of which interpretation(s) are progressed by the </w:t>
      </w:r>
      <w:r w:rsidR="00DD10B6" w:rsidRPr="00520130">
        <w:rPr>
          <w:rFonts w:ascii="Arial" w:hAnsi="Arial" w:cs="Arial"/>
          <w:szCs w:val="24"/>
          <w:shd w:val="clear" w:color="auto" w:fill="FFFFFF"/>
        </w:rPr>
        <w:t>W</w:t>
      </w:r>
      <w:r w:rsidRPr="00520130">
        <w:rPr>
          <w:rFonts w:ascii="Arial" w:hAnsi="Arial" w:cs="Arial"/>
          <w:szCs w:val="24"/>
          <w:shd w:val="clear" w:color="auto" w:fill="FFFFFF"/>
        </w:rPr>
        <w:t xml:space="preserve">orkgroup, the </w:t>
      </w:r>
      <w:r w:rsidR="00DD10B6" w:rsidRPr="00520130">
        <w:rPr>
          <w:rFonts w:ascii="Arial" w:hAnsi="Arial" w:cs="Arial"/>
          <w:szCs w:val="24"/>
          <w:shd w:val="clear" w:color="auto" w:fill="FFFFFF"/>
        </w:rPr>
        <w:t>W</w:t>
      </w:r>
      <w:r w:rsidRPr="00520130">
        <w:rPr>
          <w:rFonts w:ascii="Arial" w:hAnsi="Arial" w:cs="Arial"/>
          <w:szCs w:val="24"/>
          <w:shd w:val="clear" w:color="auto" w:fill="FFFFFF"/>
        </w:rPr>
        <w:t>orkgroup acknowledge that this is likely to also be discussed (and possibly revised) by the TNUoS Taskforce when it is established.</w:t>
      </w:r>
    </w:p>
    <w:p w14:paraId="456303E4" w14:textId="2267C2B3" w:rsidR="007B2F9D" w:rsidRDefault="007B2F9D" w:rsidP="00D67EDC">
      <w:pPr>
        <w:spacing w:line="240" w:lineRule="auto"/>
        <w:jc w:val="both"/>
        <w:rPr>
          <w:rFonts w:ascii="Arial" w:hAnsi="Arial" w:cs="Arial"/>
          <w:szCs w:val="24"/>
          <w:shd w:val="clear" w:color="auto" w:fill="FFFFFF"/>
        </w:rPr>
      </w:pPr>
    </w:p>
    <w:p w14:paraId="657DC5D7" w14:textId="79B755EA" w:rsidR="00955323" w:rsidRDefault="00955323" w:rsidP="00955323">
      <w:pPr>
        <w:pStyle w:val="Default"/>
        <w:jc w:val="both"/>
        <w:rPr>
          <w:rFonts w:asciiTheme="minorHAnsi" w:hAnsiTheme="minorHAnsi" w:cstheme="minorHAnsi"/>
        </w:rPr>
      </w:pPr>
      <w:commentRangeStart w:id="229"/>
      <w:r>
        <w:rPr>
          <w:rFonts w:asciiTheme="minorHAnsi" w:hAnsiTheme="minorHAnsi" w:cstheme="minorHAnsi"/>
        </w:rPr>
        <w:t>Another Workgroup Member’s view</w:t>
      </w:r>
      <w:r w:rsidRPr="0043356E">
        <w:rPr>
          <w:rFonts w:asciiTheme="minorHAnsi" w:hAnsiTheme="minorHAnsi" w:cstheme="minorHAnsi"/>
        </w:rPr>
        <w:t xml:space="preserve"> was that the TNUoS model need to change to better reflect </w:t>
      </w:r>
      <w:r>
        <w:rPr>
          <w:rFonts w:asciiTheme="minorHAnsi" w:hAnsiTheme="minorHAnsi" w:cstheme="minorHAnsi"/>
        </w:rPr>
        <w:t>the reality of developments in the NETS where incremental cost is no longer based on the installation of 400kV circuits. This alternate approach also challenges traditional thinking where sunk costs made up of the historic build of the 400kV network are the core of the marginal cost calculation used to determine the EC.</w:t>
      </w:r>
      <w:commentRangeEnd w:id="229"/>
      <w:r>
        <w:rPr>
          <w:rStyle w:val="CommentReference"/>
          <w:rFonts w:eastAsia="Times New Roman" w:cs="Times New Roman"/>
          <w:color w:val="auto"/>
          <w:lang w:eastAsia="en-GB"/>
        </w:rPr>
        <w:commentReference w:id="229"/>
      </w:r>
      <w:r>
        <w:rPr>
          <w:rFonts w:asciiTheme="minorHAnsi" w:hAnsiTheme="minorHAnsi" w:cstheme="minorHAnsi"/>
        </w:rPr>
        <w:t xml:space="preserve"> T</w:t>
      </w:r>
      <w:r w:rsidRPr="005749AD">
        <w:rPr>
          <w:rFonts w:asciiTheme="minorHAnsi" w:hAnsiTheme="minorHAnsi"/>
        </w:rPr>
        <w:t>h</w:t>
      </w:r>
      <w:r>
        <w:rPr>
          <w:rFonts w:asciiTheme="minorHAnsi" w:hAnsiTheme="minorHAnsi"/>
        </w:rPr>
        <w:t xml:space="preserve">is </w:t>
      </w:r>
      <w:r>
        <w:rPr>
          <w:rFonts w:asciiTheme="minorHAnsi" w:hAnsiTheme="minorHAnsi" w:cstheme="minorHAnsi"/>
        </w:rPr>
        <w:t>approach seeks to establish the forward-looking marginal cost over a realistic 5–10-year time horizon that is consistent with the RIIO-T2 business plans.</w:t>
      </w:r>
    </w:p>
    <w:p w14:paraId="251BAD5D" w14:textId="77777777" w:rsidR="00955323" w:rsidRDefault="00955323" w:rsidP="00955323">
      <w:pPr>
        <w:pStyle w:val="Default"/>
        <w:rPr>
          <w:rFonts w:asciiTheme="minorHAnsi" w:hAnsiTheme="minorHAnsi" w:cstheme="minorHAnsi"/>
        </w:rPr>
      </w:pPr>
    </w:p>
    <w:p w14:paraId="16EA0684" w14:textId="362A4556" w:rsidR="00955323" w:rsidRDefault="00955323" w:rsidP="0036577A">
      <w:pPr>
        <w:pStyle w:val="Default"/>
        <w:jc w:val="both"/>
        <w:rPr>
          <w:rFonts w:asciiTheme="minorHAnsi" w:hAnsiTheme="minorHAnsi" w:cstheme="minorHAnsi"/>
        </w:rPr>
      </w:pPr>
      <w:r>
        <w:rPr>
          <w:rFonts w:asciiTheme="minorHAnsi" w:hAnsiTheme="minorHAnsi" w:cstheme="minorHAnsi"/>
        </w:rPr>
        <w:t xml:space="preserve">The vast bulk of the 400kV </w:t>
      </w:r>
      <w:r w:rsidR="0036577A">
        <w:rPr>
          <w:rFonts w:asciiTheme="minorHAnsi" w:hAnsiTheme="minorHAnsi" w:cstheme="minorHAnsi"/>
        </w:rPr>
        <w:t>NETS</w:t>
      </w:r>
      <w:r>
        <w:rPr>
          <w:rFonts w:asciiTheme="minorHAnsi" w:hAnsiTheme="minorHAnsi" w:cstheme="minorHAnsi"/>
        </w:rPr>
        <w:t xml:space="preserve"> is sunk cost and it is unlikely to be decommissioned or indeed expanded with new 400kV circuits, The Workgroup Member argued that to continue to include it in a forward-looking charge could be viewed as sub-optimal. The proposed alternate approach would replace the </w:t>
      </w:r>
      <w:r w:rsidRPr="009D3DE9">
        <w:rPr>
          <w:rFonts w:asciiTheme="minorHAnsi" w:hAnsiTheme="minorHAnsi" w:cstheme="minorHAnsi"/>
        </w:rPr>
        <w:t xml:space="preserve"> cost of new build 400kV </w:t>
      </w:r>
      <w:r>
        <w:rPr>
          <w:rFonts w:asciiTheme="minorHAnsi" w:hAnsiTheme="minorHAnsi" w:cstheme="minorHAnsi"/>
        </w:rPr>
        <w:t xml:space="preserve">in the </w:t>
      </w:r>
      <w:r w:rsidR="0036577A">
        <w:rPr>
          <w:rFonts w:asciiTheme="minorHAnsi" w:hAnsiTheme="minorHAnsi" w:cstheme="minorHAnsi"/>
        </w:rPr>
        <w:t>EC</w:t>
      </w:r>
      <w:r>
        <w:rPr>
          <w:rFonts w:asciiTheme="minorHAnsi" w:hAnsiTheme="minorHAnsi" w:cstheme="minorHAnsi"/>
        </w:rPr>
        <w:t xml:space="preserve"> with a </w:t>
      </w:r>
      <w:r w:rsidRPr="009D3DE9">
        <w:rPr>
          <w:rFonts w:asciiTheme="minorHAnsi" w:hAnsiTheme="minorHAnsi" w:cstheme="minorHAnsi"/>
        </w:rPr>
        <w:t xml:space="preserve"> representative “basket” of techniques and technologies that are expected to be used over the next 5-10 years. </w:t>
      </w:r>
      <w:r>
        <w:rPr>
          <w:rFonts w:asciiTheme="minorHAnsi" w:hAnsiTheme="minorHAnsi" w:cstheme="minorHAnsi"/>
        </w:rPr>
        <w:t>The ESO would determine the makeup of this basket that would likely be based on planned and future development drawn from the RIIO T2 business plan for each TO. These would likely include</w:t>
      </w:r>
      <w:r w:rsidR="0036577A">
        <w:rPr>
          <w:rFonts w:asciiTheme="minorHAnsi" w:hAnsiTheme="minorHAnsi" w:cstheme="minorHAnsi"/>
        </w:rPr>
        <w:t>:</w:t>
      </w:r>
    </w:p>
    <w:p w14:paraId="2B08A48F" w14:textId="77777777" w:rsidR="00955323" w:rsidRDefault="00955323" w:rsidP="00955323">
      <w:pPr>
        <w:pStyle w:val="Default"/>
        <w:rPr>
          <w:rFonts w:asciiTheme="minorHAnsi" w:hAnsiTheme="minorHAnsi" w:cstheme="minorHAnsi"/>
        </w:rPr>
      </w:pPr>
    </w:p>
    <w:p w14:paraId="059DDB0B" w14:textId="77777777" w:rsidR="00955323" w:rsidRPr="0036577A" w:rsidRDefault="00955323" w:rsidP="001F4B93">
      <w:pPr>
        <w:numPr>
          <w:ilvl w:val="0"/>
          <w:numId w:val="34"/>
        </w:numPr>
        <w:autoSpaceDE w:val="0"/>
        <w:autoSpaceDN w:val="0"/>
        <w:adjustRightInd w:val="0"/>
        <w:spacing w:line="240" w:lineRule="auto"/>
        <w:jc w:val="both"/>
        <w:rPr>
          <w:rFonts w:cstheme="minorHAnsi"/>
          <w:szCs w:val="24"/>
        </w:rPr>
      </w:pPr>
      <w:r w:rsidRPr="007B5677">
        <w:rPr>
          <w:rFonts w:cstheme="minorHAnsi"/>
          <w:color w:val="000000"/>
          <w:sz w:val="20"/>
          <w:szCs w:val="20"/>
        </w:rPr>
        <w:t>a</w:t>
      </w:r>
      <w:r w:rsidRPr="0036577A">
        <w:rPr>
          <w:rFonts w:cstheme="minorHAnsi"/>
          <w:color w:val="000000"/>
          <w:szCs w:val="24"/>
        </w:rPr>
        <w:t>) New circuit build (existing methodology)</w:t>
      </w:r>
    </w:p>
    <w:p w14:paraId="13E8E75A"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b) Circuit replacement/refurbishment </w:t>
      </w:r>
    </w:p>
    <w:p w14:paraId="69001D91"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c) New non-circuit build e.g. substations </w:t>
      </w:r>
    </w:p>
    <w:p w14:paraId="447B3485" w14:textId="77777777" w:rsidR="00955323" w:rsidRPr="0036577A" w:rsidRDefault="00955323" w:rsidP="001F4B93">
      <w:pPr>
        <w:pStyle w:val="Default"/>
        <w:numPr>
          <w:ilvl w:val="0"/>
          <w:numId w:val="33"/>
        </w:numPr>
        <w:jc w:val="both"/>
        <w:rPr>
          <w:rFonts w:asciiTheme="minorHAnsi" w:hAnsiTheme="minorHAnsi" w:cstheme="minorHAnsi"/>
          <w:lang w:val="fr-FR"/>
        </w:rPr>
      </w:pPr>
      <w:r w:rsidRPr="0036577A">
        <w:rPr>
          <w:rFonts w:asciiTheme="minorHAnsi" w:hAnsiTheme="minorHAnsi" w:cstheme="minorHAnsi"/>
          <w:lang w:val="fr-FR"/>
        </w:rPr>
        <w:t xml:space="preserve">d) Non-circuit reinforcement e.g. transformers </w:t>
      </w:r>
    </w:p>
    <w:p w14:paraId="459A9AEC" w14:textId="40791CEF"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e) ‘Smart’ reinforcement option e.g. intertrips and A</w:t>
      </w:r>
      <w:r w:rsidR="0036577A">
        <w:rPr>
          <w:rFonts w:asciiTheme="minorHAnsi" w:hAnsiTheme="minorHAnsi" w:cstheme="minorHAnsi"/>
        </w:rPr>
        <w:t xml:space="preserve">ctive </w:t>
      </w:r>
      <w:r w:rsidRPr="0036577A">
        <w:rPr>
          <w:rFonts w:asciiTheme="minorHAnsi" w:hAnsiTheme="minorHAnsi" w:cstheme="minorHAnsi"/>
        </w:rPr>
        <w:t>N</w:t>
      </w:r>
      <w:r w:rsidR="0036577A">
        <w:rPr>
          <w:rFonts w:asciiTheme="minorHAnsi" w:hAnsiTheme="minorHAnsi" w:cstheme="minorHAnsi"/>
        </w:rPr>
        <w:t xml:space="preserve">etwork </w:t>
      </w:r>
      <w:r w:rsidRPr="0036577A">
        <w:rPr>
          <w:rFonts w:asciiTheme="minorHAnsi" w:hAnsiTheme="minorHAnsi" w:cstheme="minorHAnsi"/>
        </w:rPr>
        <w:t>M</w:t>
      </w:r>
      <w:r w:rsidR="0036577A">
        <w:rPr>
          <w:rFonts w:asciiTheme="minorHAnsi" w:hAnsiTheme="minorHAnsi" w:cstheme="minorHAnsi"/>
        </w:rPr>
        <w:t>anagement</w:t>
      </w:r>
      <w:r w:rsidRPr="0036577A">
        <w:rPr>
          <w:rFonts w:asciiTheme="minorHAnsi" w:hAnsiTheme="minorHAnsi" w:cstheme="minorHAnsi"/>
        </w:rPr>
        <w:t xml:space="preserve"> </w:t>
      </w:r>
    </w:p>
    <w:p w14:paraId="573629F2" w14:textId="78B5BAB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f)</w:t>
      </w:r>
      <w:r w:rsidR="0036577A">
        <w:rPr>
          <w:rFonts w:asciiTheme="minorHAnsi" w:hAnsiTheme="minorHAnsi" w:cstheme="minorHAnsi"/>
        </w:rPr>
        <w:t xml:space="preserve"> </w:t>
      </w:r>
      <w:r w:rsidRPr="0036577A">
        <w:rPr>
          <w:rFonts w:asciiTheme="minorHAnsi" w:hAnsiTheme="minorHAnsi" w:cstheme="minorHAnsi"/>
        </w:rPr>
        <w:t xml:space="preserve"> Life extension options </w:t>
      </w:r>
    </w:p>
    <w:p w14:paraId="53F41D6D"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g) Non-thermal solution options e.g. circuit breaker replacement </w:t>
      </w:r>
    </w:p>
    <w:p w14:paraId="5719C9BE" w14:textId="77777777"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h) Re-using existing connection points as traditional carbon-based generation closes </w:t>
      </w:r>
    </w:p>
    <w:p w14:paraId="135D747D" w14:textId="77777777" w:rsidR="00955323" w:rsidRDefault="00955323" w:rsidP="001F4B93">
      <w:pPr>
        <w:pStyle w:val="Default"/>
        <w:jc w:val="both"/>
        <w:rPr>
          <w:rFonts w:asciiTheme="minorHAnsi" w:hAnsiTheme="minorHAnsi" w:cstheme="minorHAnsi"/>
        </w:rPr>
      </w:pPr>
    </w:p>
    <w:p w14:paraId="034A998F" w14:textId="56A6B99C" w:rsidR="00955323" w:rsidRDefault="00955323" w:rsidP="001F4B93">
      <w:pPr>
        <w:pStyle w:val="Default"/>
        <w:jc w:val="both"/>
        <w:rPr>
          <w:rFonts w:asciiTheme="minorHAnsi" w:hAnsiTheme="minorHAnsi" w:cstheme="minorHAnsi"/>
        </w:rPr>
      </w:pPr>
      <w:r>
        <w:rPr>
          <w:rFonts w:asciiTheme="minorHAnsi" w:hAnsiTheme="minorHAnsi" w:cstheme="minorHAnsi"/>
        </w:rPr>
        <w:t>Each would be appropriately weighted to reflect the MW capacity they are likely to bring within each Transmission Owne</w:t>
      </w:r>
      <w:r w:rsidR="0036577A">
        <w:rPr>
          <w:rFonts w:asciiTheme="minorHAnsi" w:hAnsiTheme="minorHAnsi" w:cstheme="minorHAnsi"/>
        </w:rPr>
        <w:t xml:space="preserve">r </w:t>
      </w:r>
      <w:r>
        <w:rPr>
          <w:rFonts w:asciiTheme="minorHAnsi" w:hAnsiTheme="minorHAnsi" w:cstheme="minorHAnsi"/>
        </w:rPr>
        <w:t xml:space="preserve">region. </w:t>
      </w:r>
    </w:p>
    <w:p w14:paraId="5FF1B4A0" w14:textId="77777777" w:rsidR="00955323" w:rsidRDefault="00955323" w:rsidP="001F4B93">
      <w:pPr>
        <w:pStyle w:val="Default"/>
        <w:jc w:val="both"/>
        <w:rPr>
          <w:rFonts w:asciiTheme="minorHAnsi" w:hAnsiTheme="minorHAnsi" w:cstheme="minorHAnsi"/>
        </w:rPr>
      </w:pPr>
    </w:p>
    <w:p w14:paraId="04046B16" w14:textId="044662D0"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There are various ways that this change could be implemented in the TNUoS model. </w:t>
      </w:r>
      <w:r w:rsidR="00527BE6">
        <w:rPr>
          <w:rFonts w:asciiTheme="minorHAnsi" w:hAnsiTheme="minorHAnsi" w:cstheme="minorHAnsi"/>
        </w:rPr>
        <w:t xml:space="preserve"> The Workgroup Member presented </w:t>
      </w:r>
      <w:r w:rsidR="00BB3719">
        <w:rPr>
          <w:rFonts w:asciiTheme="minorHAnsi" w:hAnsiTheme="minorHAnsi" w:cstheme="minorHAnsi"/>
        </w:rPr>
        <w:t>o</w:t>
      </w:r>
      <w:r w:rsidRPr="0036577A">
        <w:rPr>
          <w:rFonts w:asciiTheme="minorHAnsi" w:hAnsiTheme="minorHAnsi" w:cstheme="minorHAnsi"/>
        </w:rPr>
        <w:t xml:space="preserve">ne solution would be to broaden the definition of the </w:t>
      </w:r>
      <w:r w:rsidR="00BB3719">
        <w:rPr>
          <w:rFonts w:asciiTheme="minorHAnsi" w:hAnsiTheme="minorHAnsi" w:cstheme="minorHAnsi"/>
        </w:rPr>
        <w:t>EC</w:t>
      </w:r>
      <w:r w:rsidRPr="0036577A">
        <w:rPr>
          <w:rFonts w:asciiTheme="minorHAnsi" w:hAnsiTheme="minorHAnsi" w:cstheme="minorHAnsi"/>
        </w:rPr>
        <w:t xml:space="preserve"> in CUSC 14.15.59 </w:t>
      </w:r>
      <w:r w:rsidR="00BB3719">
        <w:rPr>
          <w:rFonts w:asciiTheme="minorHAnsi" w:hAnsiTheme="minorHAnsi" w:cstheme="minorHAnsi"/>
        </w:rPr>
        <w:t>as follows (the changes are shown in red text):</w:t>
      </w:r>
    </w:p>
    <w:p w14:paraId="388CE729" w14:textId="77777777" w:rsidR="00955323" w:rsidRPr="0036577A" w:rsidRDefault="00955323" w:rsidP="00955323">
      <w:pPr>
        <w:pStyle w:val="Default"/>
        <w:rPr>
          <w:rFonts w:asciiTheme="minorHAnsi" w:hAnsiTheme="minorHAnsi" w:cstheme="minorHAnsi"/>
        </w:rPr>
      </w:pPr>
      <w:r w:rsidRPr="0036577A">
        <w:rPr>
          <w:rFonts w:asciiTheme="minorHAnsi" w:hAnsiTheme="minorHAnsi" w:cstheme="minorHAnsi"/>
        </w:rPr>
        <w:t xml:space="preserve"> </w:t>
      </w:r>
    </w:p>
    <w:p w14:paraId="108CE444" w14:textId="77777777" w:rsidR="00955323" w:rsidRPr="0036577A" w:rsidRDefault="00955323" w:rsidP="00955323">
      <w:pPr>
        <w:pStyle w:val="Default"/>
        <w:ind w:left="720"/>
        <w:rPr>
          <w:rFonts w:asciiTheme="minorHAnsi" w:hAnsiTheme="minorHAnsi" w:cstheme="minorHAnsi"/>
          <w:i/>
          <w:iCs/>
        </w:rPr>
      </w:pPr>
      <w:r w:rsidRPr="0036577A">
        <w:rPr>
          <w:rFonts w:asciiTheme="minorHAnsi" w:hAnsiTheme="minorHAnsi" w:cstheme="minorHAnsi"/>
          <w:i/>
          <w:iCs/>
        </w:rPr>
        <w:t xml:space="preserve">14.15.59 The expansion constant, expressed in £/MWkm, represents the annuitised value of the transmission infrastructure capital investment required to transport 1 MW over 1 km. Its magnitude is derived from the projected </w:t>
      </w:r>
      <w:r w:rsidRPr="00527BE6">
        <w:rPr>
          <w:rFonts w:asciiTheme="minorHAnsi" w:hAnsiTheme="minorHAnsi" w:cstheme="minorHAnsi"/>
          <w:i/>
          <w:iCs/>
          <w:color w:val="FF0000"/>
        </w:rPr>
        <w:t xml:space="preserve">cost  of a </w:t>
      </w:r>
      <w:r w:rsidRPr="00527BE6">
        <w:rPr>
          <w:rFonts w:asciiTheme="minorHAnsi" w:hAnsiTheme="minorHAnsi" w:cstheme="minorHAnsi"/>
          <w:i/>
          <w:iCs/>
          <w:color w:val="FF0000"/>
        </w:rPr>
        <w:lastRenderedPageBreak/>
        <w:t xml:space="preserve">representative basket of  technologies and techniques that are used to accommodate changes in  circuit use at 400kV </w:t>
      </w:r>
      <w:r w:rsidRPr="0036577A">
        <w:rPr>
          <w:rFonts w:asciiTheme="minorHAnsi" w:hAnsiTheme="minorHAnsi" w:cstheme="minorHAnsi"/>
          <w:i/>
          <w:iCs/>
          <w:strike/>
          <w:color w:val="FF0000"/>
        </w:rPr>
        <w:t>of 400kV overhead line</w:t>
      </w:r>
      <w:r w:rsidRPr="0036577A">
        <w:rPr>
          <w:rFonts w:asciiTheme="minorHAnsi" w:hAnsiTheme="minorHAnsi" w:cstheme="minorHAnsi"/>
          <w:i/>
          <w:iCs/>
        </w:rPr>
        <w:t>, including an estimate of the cost of capital, to provide for future system expansion.</w:t>
      </w:r>
    </w:p>
    <w:p w14:paraId="081DCC6A" w14:textId="77777777" w:rsidR="00955323" w:rsidRPr="0036577A" w:rsidRDefault="00955323" w:rsidP="00955323">
      <w:pPr>
        <w:pStyle w:val="Default"/>
        <w:ind w:left="720"/>
        <w:rPr>
          <w:rFonts w:asciiTheme="minorHAnsi" w:hAnsiTheme="minorHAnsi" w:cstheme="minorHAnsi"/>
          <w:i/>
          <w:iCs/>
        </w:rPr>
      </w:pPr>
    </w:p>
    <w:p w14:paraId="7A37AB76" w14:textId="77777777"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The relative cost at other voltages and for cable circuits would be relative to this new definition.    </w:t>
      </w:r>
    </w:p>
    <w:p w14:paraId="44B9CD78" w14:textId="77777777" w:rsidR="00955323" w:rsidRPr="0036577A" w:rsidRDefault="00955323" w:rsidP="001F4B93">
      <w:pPr>
        <w:pStyle w:val="Default"/>
        <w:jc w:val="both"/>
        <w:rPr>
          <w:rFonts w:asciiTheme="minorHAnsi" w:hAnsiTheme="minorHAnsi" w:cstheme="minorHAnsi"/>
        </w:rPr>
      </w:pPr>
    </w:p>
    <w:p w14:paraId="270C5B53" w14:textId="48B42AC7" w:rsidR="00955323" w:rsidRPr="00647A0B" w:rsidRDefault="00955323" w:rsidP="001F4B93">
      <w:pPr>
        <w:pStyle w:val="Default"/>
        <w:jc w:val="both"/>
        <w:rPr>
          <w:rFonts w:asciiTheme="minorHAnsi" w:hAnsiTheme="minorHAnsi" w:cstheme="minorHAnsi"/>
        </w:rPr>
      </w:pPr>
      <w:r w:rsidRPr="0036577A">
        <w:rPr>
          <w:rFonts w:asciiTheme="minorHAnsi" w:hAnsiTheme="minorHAnsi" w:cstheme="minorHAnsi"/>
        </w:rPr>
        <w:t>The ESO is already required in the CUSC</w:t>
      </w:r>
      <w:r w:rsidRPr="0036577A">
        <w:rPr>
          <w:rStyle w:val="FootnoteReference"/>
          <w:rFonts w:asciiTheme="minorHAnsi" w:hAnsiTheme="minorHAnsi" w:cstheme="minorHAnsi"/>
        </w:rPr>
        <w:footnoteReference w:id="8"/>
      </w:r>
      <w:r w:rsidRPr="00647A0B">
        <w:rPr>
          <w:rFonts w:asciiTheme="minorHAnsi" w:hAnsiTheme="minorHAnsi" w:cstheme="minorHAnsi"/>
        </w:rPr>
        <w:t xml:space="preserve"> to derive this parameter using information from the onshore </w:t>
      </w:r>
      <w:r w:rsidR="00647A0B">
        <w:rPr>
          <w:rFonts w:asciiTheme="minorHAnsi" w:hAnsiTheme="minorHAnsi" w:cstheme="minorHAnsi"/>
        </w:rPr>
        <w:t>Transmission Owners</w:t>
      </w:r>
      <w:r w:rsidRPr="00647A0B">
        <w:rPr>
          <w:rFonts w:asciiTheme="minorHAnsi" w:hAnsiTheme="minorHAnsi" w:cstheme="minorHAnsi"/>
        </w:rPr>
        <w:t xml:space="preserve"> but</w:t>
      </w:r>
      <w:r w:rsidR="00647A0B">
        <w:rPr>
          <w:rFonts w:asciiTheme="minorHAnsi" w:hAnsiTheme="minorHAnsi" w:cstheme="minorHAnsi"/>
        </w:rPr>
        <w:t xml:space="preserve">, under this approach, </w:t>
      </w:r>
      <w:r w:rsidRPr="00647A0B">
        <w:rPr>
          <w:rFonts w:asciiTheme="minorHAnsi" w:hAnsiTheme="minorHAnsi" w:cstheme="minorHAnsi"/>
        </w:rPr>
        <w:t>this will be expanded to include all of the technologies and techniques set out in (a)-(</w:t>
      </w:r>
      <w:r>
        <w:rPr>
          <w:rFonts w:asciiTheme="minorHAnsi" w:hAnsiTheme="minorHAnsi" w:cstheme="minorHAnsi"/>
        </w:rPr>
        <w:t>h</w:t>
      </w:r>
      <w:r w:rsidRPr="007B4289">
        <w:rPr>
          <w:rFonts w:asciiTheme="minorHAnsi" w:hAnsiTheme="minorHAnsi" w:cstheme="minorHAnsi"/>
        </w:rPr>
        <w:t>) incl</w:t>
      </w:r>
      <w:r w:rsidRPr="00B85941">
        <w:rPr>
          <w:rFonts w:asciiTheme="minorHAnsi" w:hAnsiTheme="minorHAnsi" w:cstheme="minorHAnsi"/>
        </w:rPr>
        <w:t>uding</w:t>
      </w:r>
      <w:r w:rsidRPr="00647A0B">
        <w:rPr>
          <w:rFonts w:asciiTheme="minorHAnsi" w:hAnsiTheme="minorHAnsi" w:cstheme="minorHAnsi"/>
        </w:rPr>
        <w:t xml:space="preserve"> re-use of existing connection points following the closure of the carbon-based generation where the marginal cost is close to zero.</w:t>
      </w:r>
    </w:p>
    <w:p w14:paraId="4966B7A5" w14:textId="77777777" w:rsidR="00025EE2" w:rsidRDefault="00025EE2" w:rsidP="0077369C">
      <w:pPr>
        <w:spacing w:line="240" w:lineRule="auto"/>
      </w:pPr>
    </w:p>
    <w:p w14:paraId="32ACB57B" w14:textId="378AC842" w:rsidR="003A6AA3" w:rsidRPr="005749AD" w:rsidRDefault="003A6AA3" w:rsidP="00AB5625">
      <w:pPr>
        <w:spacing w:line="240" w:lineRule="auto"/>
        <w:jc w:val="both"/>
        <w:rPr>
          <w:color w:val="F26522" w:themeColor="accent1"/>
        </w:rPr>
      </w:pPr>
      <w:commentRangeStart w:id="230"/>
      <w:commentRangeStart w:id="231"/>
      <w:r>
        <w:rPr>
          <w:b/>
          <w:color w:val="F26522" w:themeColor="accent1"/>
        </w:rPr>
        <w:t xml:space="preserve">Specific Workgroup consultation question: </w:t>
      </w:r>
      <w:r w:rsidR="00364D14" w:rsidRPr="00F17E4B">
        <w:rPr>
          <w:bCs/>
          <w:color w:val="F26522" w:themeColor="accent1"/>
        </w:rPr>
        <w:t>The Proposers of CMP315 and CMP375 have different interpretations as to how the E</w:t>
      </w:r>
      <w:r w:rsidR="00520130" w:rsidRPr="00F17E4B">
        <w:rPr>
          <w:bCs/>
          <w:color w:val="F26522" w:themeColor="accent1"/>
        </w:rPr>
        <w:t xml:space="preserve">xpansion Constant </w:t>
      </w:r>
      <w:r w:rsidR="000E2BFC">
        <w:rPr>
          <w:bCs/>
          <w:color w:val="F26522" w:themeColor="accent1"/>
        </w:rPr>
        <w:t>should be</w:t>
      </w:r>
      <w:r w:rsidR="00520130" w:rsidRPr="00F17E4B">
        <w:rPr>
          <w:bCs/>
          <w:color w:val="F26522" w:themeColor="accent1"/>
        </w:rPr>
        <w:t xml:space="preserve"> reflected in the Transport and Tariff Model</w:t>
      </w:r>
      <w:r w:rsidR="003B69BB">
        <w:rPr>
          <w:bCs/>
          <w:color w:val="F26522" w:themeColor="accent1"/>
        </w:rPr>
        <w:t xml:space="preserve">, </w:t>
      </w:r>
      <w:commentRangeStart w:id="232"/>
      <w:commentRangeStart w:id="233"/>
      <w:commentRangeStart w:id="234"/>
      <w:commentRangeStart w:id="235"/>
      <w:r w:rsidR="003B69BB">
        <w:rPr>
          <w:bCs/>
          <w:color w:val="F26522" w:themeColor="accent1"/>
        </w:rPr>
        <w:t xml:space="preserve">resulting in differing proportions of each reinforcement type in the basket for the EC calculation </w:t>
      </w:r>
      <w:commentRangeEnd w:id="232"/>
      <w:r w:rsidR="003B69BB">
        <w:rPr>
          <w:rStyle w:val="CommentReference"/>
          <w:rFonts w:ascii="Arial" w:eastAsia="Times New Roman" w:hAnsi="Arial" w:cs="Times New Roman"/>
          <w:lang w:eastAsia="en-GB"/>
        </w:rPr>
        <w:commentReference w:id="232"/>
      </w:r>
      <w:commentRangeEnd w:id="233"/>
      <w:r w:rsidR="002D2FFE">
        <w:rPr>
          <w:rStyle w:val="CommentReference"/>
          <w:rFonts w:ascii="Arial" w:eastAsia="Times New Roman" w:hAnsi="Arial" w:cs="Times New Roman"/>
          <w:lang w:eastAsia="en-GB"/>
        </w:rPr>
        <w:commentReference w:id="233"/>
      </w:r>
      <w:commentRangeEnd w:id="234"/>
      <w:commentRangeEnd w:id="235"/>
      <w:r w:rsidR="00391F05">
        <w:rPr>
          <w:rStyle w:val="CommentReference"/>
          <w:rFonts w:ascii="Arial" w:eastAsia="Times New Roman" w:hAnsi="Arial" w:cs="Times New Roman"/>
          <w:lang w:eastAsia="en-GB"/>
        </w:rPr>
        <w:commentReference w:id="234"/>
      </w:r>
      <w:r w:rsidR="00F13CF5">
        <w:rPr>
          <w:rStyle w:val="CommentReference"/>
          <w:rFonts w:ascii="Arial" w:eastAsia="Times New Roman" w:hAnsi="Arial" w:cs="Times New Roman"/>
          <w:lang w:eastAsia="en-GB"/>
        </w:rPr>
        <w:commentReference w:id="235"/>
      </w:r>
      <w:ins w:id="236" w:author="Musaka(ESO), Sally" w:date="2022-04-05T18:44:00Z">
        <w:r w:rsidR="00364D14" w:rsidRPr="00F17E4B">
          <w:rPr>
            <w:bCs/>
            <w:color w:val="F26522" w:themeColor="accent1"/>
          </w:rPr>
          <w:t>.</w:t>
        </w:r>
      </w:ins>
      <w:r w:rsidR="00364D14" w:rsidRPr="00F17E4B">
        <w:rPr>
          <w:bCs/>
          <w:color w:val="F26522" w:themeColor="accent1"/>
        </w:rPr>
        <w:t xml:space="preserve"> Which one of these do you agree with or do you have </w:t>
      </w:r>
      <w:r w:rsidR="000A2AA5" w:rsidRPr="00F17E4B">
        <w:rPr>
          <w:bCs/>
          <w:color w:val="F26522" w:themeColor="accent1"/>
        </w:rPr>
        <w:t>a different approach? Please provide justification for your response</w:t>
      </w:r>
      <w:r w:rsidR="003E053B" w:rsidRPr="00F17E4B">
        <w:rPr>
          <w:bCs/>
          <w:color w:val="F26522" w:themeColor="accent1"/>
        </w:rPr>
        <w:t>.</w:t>
      </w:r>
      <w:commentRangeEnd w:id="231"/>
      <w:r w:rsidR="00396E07">
        <w:rPr>
          <w:rStyle w:val="CommentReference"/>
          <w:rFonts w:ascii="Arial" w:eastAsia="Times New Roman" w:hAnsi="Arial" w:cs="Times New Roman"/>
          <w:lang w:eastAsia="en-GB"/>
        </w:rPr>
        <w:commentReference w:id="231"/>
      </w:r>
    </w:p>
    <w:p w14:paraId="509F1AE4" w14:textId="02D78608" w:rsidR="00D11838" w:rsidRPr="00D11838" w:rsidRDefault="00D11838" w:rsidP="00AB5625">
      <w:pPr>
        <w:spacing w:line="240" w:lineRule="auto"/>
        <w:jc w:val="both"/>
        <w:rPr>
          <w:bCs/>
          <w:color w:val="F26522" w:themeColor="accent1"/>
          <w:szCs w:val="24"/>
        </w:rPr>
      </w:pPr>
    </w:p>
    <w:p w14:paraId="37955B74" w14:textId="77777777" w:rsidR="0017206F" w:rsidRDefault="0017206F" w:rsidP="005749AD">
      <w:pPr>
        <w:spacing w:line="240" w:lineRule="auto"/>
        <w:jc w:val="both"/>
        <w:rPr>
          <w:moveTo w:id="237" w:author="Musaka(ESO), Sally" w:date="2022-04-05T18:44:00Z"/>
          <w:bCs/>
          <w:color w:val="F26522" w:themeColor="accent1"/>
        </w:rPr>
      </w:pPr>
      <w:moveToRangeStart w:id="238" w:author="Musaka(ESO), Sally" w:date="2022-04-05T18:44:00Z" w:name="move100076676"/>
    </w:p>
    <w:p w14:paraId="4E0C3039" w14:textId="71442240" w:rsidR="0017206F" w:rsidRDefault="0017206F" w:rsidP="0017206F">
      <w:pPr>
        <w:spacing w:line="240" w:lineRule="auto"/>
        <w:jc w:val="both"/>
        <w:rPr>
          <w:ins w:id="239" w:author="Lord Simon (ENGIE UK)" w:date="2022-04-05T13:41:00Z"/>
          <w:bCs/>
          <w:color w:val="F26522" w:themeColor="accent1"/>
        </w:rPr>
      </w:pPr>
      <w:moveTo w:id="240" w:author="Musaka(ESO), Sally" w:date="2022-04-05T18:44:00Z">
        <w:r>
          <w:rPr>
            <w:b/>
            <w:color w:val="F26522" w:themeColor="accent1"/>
          </w:rPr>
          <w:t>Specific Workgroup consultation question</w:t>
        </w:r>
      </w:moveTo>
      <w:moveToRangeEnd w:id="238"/>
      <w:ins w:id="241" w:author="Lord Simon (ENGIE UK)" w:date="2022-04-05T13:39:00Z">
        <w:r>
          <w:rPr>
            <w:bCs/>
            <w:color w:val="F26522" w:themeColor="accent1"/>
          </w:rPr>
          <w:t xml:space="preserve">   </w:t>
        </w:r>
        <w:commentRangeStart w:id="242"/>
        <w:r>
          <w:rPr>
            <w:bCs/>
            <w:color w:val="F26522" w:themeColor="accent1"/>
          </w:rPr>
          <w:t xml:space="preserve">Should the expansion constants be based on forward looking </w:t>
        </w:r>
      </w:ins>
      <w:ins w:id="243" w:author="Lord Simon (ENGIE UK)" w:date="2022-04-05T13:40:00Z">
        <w:r>
          <w:rPr>
            <w:bCs/>
            <w:color w:val="F26522" w:themeColor="accent1"/>
          </w:rPr>
          <w:t>marginal</w:t>
        </w:r>
      </w:ins>
      <w:ins w:id="244" w:author="Lord Simon (ENGIE UK)" w:date="2022-04-05T13:39:00Z">
        <w:r>
          <w:rPr>
            <w:bCs/>
            <w:color w:val="F26522" w:themeColor="accent1"/>
          </w:rPr>
          <w:t xml:space="preserve"> cos</w:t>
        </w:r>
      </w:ins>
      <w:ins w:id="245" w:author="Lord Simon (ENGIE UK)" w:date="2022-04-05T13:40:00Z">
        <w:r>
          <w:rPr>
            <w:bCs/>
            <w:color w:val="F26522" w:themeColor="accent1"/>
          </w:rPr>
          <w:t>ts</w:t>
        </w:r>
      </w:ins>
      <w:ins w:id="246" w:author="Graham Pannell" w:date="2022-04-06T15:04:00Z">
        <w:r w:rsidR="00290DD4">
          <w:rPr>
            <w:bCs/>
            <w:color w:val="F26522" w:themeColor="accent1"/>
          </w:rPr>
          <w:t>?</w:t>
        </w:r>
      </w:ins>
      <w:ins w:id="247" w:author="Lord Simon (ENGIE UK)" w:date="2022-04-05T13:40:00Z">
        <w:r>
          <w:rPr>
            <w:bCs/>
            <w:color w:val="F26522" w:themeColor="accent1"/>
          </w:rPr>
          <w:t xml:space="preserve"> </w:t>
        </w:r>
      </w:ins>
      <w:ins w:id="248" w:author="Graham Pannell" w:date="2022-04-06T15:04:00Z">
        <w:r w:rsidR="00290DD4">
          <w:rPr>
            <w:bCs/>
            <w:color w:val="F26522" w:themeColor="accent1"/>
          </w:rPr>
          <w:t xml:space="preserve">To what extent </w:t>
        </w:r>
      </w:ins>
      <w:ins w:id="249" w:author="Lord Simon (ENGIE UK)" w:date="2022-04-05T13:40:00Z">
        <w:del w:id="250" w:author="Graham Pannell" w:date="2022-04-06T15:04:00Z">
          <w:r w:rsidDel="00290DD4">
            <w:rPr>
              <w:bCs/>
              <w:color w:val="F26522" w:themeColor="accent1"/>
            </w:rPr>
            <w:delText>or</w:delText>
          </w:r>
        </w:del>
        <w:r>
          <w:rPr>
            <w:bCs/>
            <w:color w:val="F26522" w:themeColor="accent1"/>
          </w:rPr>
          <w:t xml:space="preserve"> should </w:t>
        </w:r>
        <w:del w:id="251" w:author="Graham Pannell" w:date="2022-04-06T15:04:00Z">
          <w:r w:rsidDel="00290DD4">
            <w:rPr>
              <w:bCs/>
              <w:color w:val="F26522" w:themeColor="accent1"/>
            </w:rPr>
            <w:delText xml:space="preserve">an element of </w:delText>
          </w:r>
        </w:del>
        <w:r>
          <w:rPr>
            <w:bCs/>
            <w:color w:val="F26522" w:themeColor="accent1"/>
          </w:rPr>
          <w:t xml:space="preserve">historic </w:t>
        </w:r>
      </w:ins>
      <w:ins w:id="252" w:author="Graham Pannell" w:date="2022-04-06T15:04:00Z">
        <w:r w:rsidR="00290DD4">
          <w:rPr>
            <w:bCs/>
            <w:color w:val="F26522" w:themeColor="accent1"/>
          </w:rPr>
          <w:t>allocations of reinforcement type</w:t>
        </w:r>
      </w:ins>
      <w:ins w:id="253" w:author="Lord Simon (ENGIE UK)" w:date="2022-04-05T13:40:00Z">
        <w:del w:id="254" w:author="Graham Pannell" w:date="2022-04-06T15:04:00Z">
          <w:r w:rsidDel="00290DD4">
            <w:rPr>
              <w:bCs/>
              <w:color w:val="F26522" w:themeColor="accent1"/>
            </w:rPr>
            <w:delText>cost</w:delText>
          </w:r>
        </w:del>
        <w:r>
          <w:rPr>
            <w:bCs/>
            <w:color w:val="F26522" w:themeColor="accent1"/>
          </w:rPr>
          <w:t xml:space="preserve"> be </w:t>
        </w:r>
      </w:ins>
      <w:ins w:id="255" w:author="Lord Simon (ENGIE UK)" w:date="2022-04-05T13:44:00Z">
        <w:r w:rsidR="00633C64">
          <w:rPr>
            <w:bCs/>
            <w:color w:val="F26522" w:themeColor="accent1"/>
          </w:rPr>
          <w:t>included, if</w:t>
        </w:r>
      </w:ins>
      <w:ins w:id="256" w:author="Lord Simon (ENGIE UK)" w:date="2022-04-05T13:40:00Z">
        <w:r>
          <w:rPr>
            <w:bCs/>
            <w:color w:val="F26522" w:themeColor="accent1"/>
          </w:rPr>
          <w:t xml:space="preserve"> so </w:t>
        </w:r>
      </w:ins>
      <w:ins w:id="257" w:author="Lord Simon (ENGIE UK)" w:date="2022-04-05T13:41:00Z">
        <w:r>
          <w:rPr>
            <w:bCs/>
            <w:color w:val="F26522" w:themeColor="accent1"/>
          </w:rPr>
          <w:t>why?</w:t>
        </w:r>
      </w:ins>
      <w:commentRangeEnd w:id="242"/>
      <w:r w:rsidR="00290DD4">
        <w:rPr>
          <w:rStyle w:val="CommentReference"/>
          <w:rFonts w:ascii="Arial" w:eastAsia="Times New Roman" w:hAnsi="Arial" w:cs="Times New Roman"/>
          <w:lang w:eastAsia="en-GB"/>
        </w:rPr>
        <w:commentReference w:id="242"/>
      </w:r>
      <w:ins w:id="258" w:author="Lord Simon (ENGIE UK)" w:date="2022-04-05T13:40:00Z">
        <w:r>
          <w:rPr>
            <w:bCs/>
            <w:color w:val="F26522" w:themeColor="accent1"/>
          </w:rPr>
          <w:t xml:space="preserve"> </w:t>
        </w:r>
      </w:ins>
      <w:ins w:id="259" w:author="Lord Simon (ENGIE UK)" w:date="2022-04-05T13:39:00Z">
        <w:r>
          <w:rPr>
            <w:bCs/>
            <w:color w:val="F26522" w:themeColor="accent1"/>
          </w:rPr>
          <w:t xml:space="preserve">  </w:t>
        </w:r>
      </w:ins>
    </w:p>
    <w:p w14:paraId="4A5D51EF" w14:textId="791D12CA" w:rsidR="0017206F" w:rsidRDefault="0017206F" w:rsidP="0017206F">
      <w:pPr>
        <w:spacing w:line="240" w:lineRule="auto"/>
        <w:jc w:val="both"/>
        <w:rPr>
          <w:ins w:id="260" w:author="Lord Simon (ENGIE UK)" w:date="2022-04-05T13:41:00Z"/>
          <w:bCs/>
          <w:color w:val="F26522" w:themeColor="accent1"/>
        </w:rPr>
      </w:pPr>
    </w:p>
    <w:p w14:paraId="6219C088" w14:textId="35F6F898" w:rsidR="0017206F" w:rsidRDefault="0017206F" w:rsidP="0017206F">
      <w:pPr>
        <w:spacing w:line="240" w:lineRule="auto"/>
        <w:jc w:val="both"/>
        <w:rPr>
          <w:ins w:id="261" w:author="Lord Simon (ENGIE UK)" w:date="2022-04-05T13:41:00Z"/>
          <w:bCs/>
          <w:color w:val="F26522" w:themeColor="accent1"/>
        </w:rPr>
      </w:pPr>
      <w:ins w:id="262" w:author="Lord Simon (ENGIE UK)" w:date="2022-04-05T13:41:00Z">
        <w:r>
          <w:rPr>
            <w:b/>
            <w:color w:val="F26522" w:themeColor="accent1"/>
          </w:rPr>
          <w:t>Specific Workgroup consultation question</w:t>
        </w:r>
        <w:r>
          <w:rPr>
            <w:bCs/>
            <w:color w:val="F26522" w:themeColor="accent1"/>
          </w:rPr>
          <w:t xml:space="preserve">   Should the expansion constants that is used to determine the marginal cost calculation be based around a representative basket of technologies and techniques that could potentially be derived from the TO’s RIIO T2 business </w:t>
        </w:r>
      </w:ins>
      <w:ins w:id="263" w:author="Lord Simon (ENGIE UK)" w:date="2022-04-05T13:44:00Z">
        <w:r w:rsidR="00633C64">
          <w:rPr>
            <w:bCs/>
            <w:color w:val="F26522" w:themeColor="accent1"/>
          </w:rPr>
          <w:t>plan, if</w:t>
        </w:r>
      </w:ins>
      <w:ins w:id="264" w:author="Lord Simon (ENGIE UK)" w:date="2022-04-05T13:41:00Z">
        <w:r>
          <w:rPr>
            <w:bCs/>
            <w:color w:val="F26522" w:themeColor="accent1"/>
          </w:rPr>
          <w:t xml:space="preserve"> so why ?  </w:t>
        </w:r>
      </w:ins>
      <w:commentRangeEnd w:id="230"/>
      <w:r w:rsidR="00CD3C55">
        <w:rPr>
          <w:rStyle w:val="CommentReference"/>
          <w:rFonts w:ascii="Arial" w:eastAsia="Times New Roman" w:hAnsi="Arial" w:cs="Times New Roman"/>
          <w:lang w:eastAsia="en-GB"/>
        </w:rPr>
        <w:commentReference w:id="230"/>
      </w:r>
    </w:p>
    <w:p w14:paraId="6B66CED5" w14:textId="77777777" w:rsidR="0017206F" w:rsidRDefault="0017206F" w:rsidP="0017206F">
      <w:pPr>
        <w:spacing w:line="240" w:lineRule="auto"/>
        <w:jc w:val="both"/>
        <w:rPr>
          <w:ins w:id="265" w:author="Lord Simon (ENGIE UK)" w:date="2022-04-05T13:39:00Z"/>
          <w:bCs/>
          <w:color w:val="F26522" w:themeColor="accent1"/>
        </w:rPr>
      </w:pPr>
    </w:p>
    <w:p w14:paraId="075C56AF" w14:textId="2C1EE2E4" w:rsidR="003B22E1" w:rsidRDefault="003B22E1" w:rsidP="0079750C">
      <w:pPr>
        <w:rPr>
          <w:rFonts w:ascii="Arial" w:eastAsia="Calibri" w:hAnsi="Arial" w:cs="Arial"/>
          <w:b/>
          <w:bCs/>
          <w:szCs w:val="24"/>
        </w:rPr>
      </w:pPr>
      <w:commentRangeStart w:id="266"/>
      <w:commentRangeStart w:id="267"/>
      <w:r>
        <w:rPr>
          <w:rFonts w:ascii="Arial" w:eastAsia="Calibri" w:hAnsi="Arial" w:cs="Arial"/>
          <w:b/>
          <w:bCs/>
          <w:szCs w:val="24"/>
        </w:rPr>
        <w:t xml:space="preserve">Data </w:t>
      </w:r>
      <w:r w:rsidR="00FC516D">
        <w:rPr>
          <w:rFonts w:ascii="Arial" w:eastAsia="Calibri" w:hAnsi="Arial" w:cs="Arial"/>
          <w:b/>
          <w:bCs/>
          <w:szCs w:val="24"/>
        </w:rPr>
        <w:t>Considerations</w:t>
      </w:r>
      <w:commentRangeEnd w:id="266"/>
      <w:r w:rsidR="00D144CF">
        <w:rPr>
          <w:rStyle w:val="CommentReference"/>
          <w:rFonts w:ascii="Arial" w:eastAsia="Times New Roman" w:hAnsi="Arial" w:cs="Times New Roman"/>
          <w:lang w:eastAsia="en-GB"/>
        </w:rPr>
        <w:commentReference w:id="266"/>
      </w:r>
      <w:commentRangeEnd w:id="267"/>
      <w:r w:rsidR="00F96C9F">
        <w:rPr>
          <w:rStyle w:val="CommentReference"/>
          <w:rFonts w:ascii="Arial" w:eastAsia="Times New Roman" w:hAnsi="Arial" w:cs="Times New Roman"/>
          <w:lang w:eastAsia="en-GB"/>
        </w:rPr>
        <w:commentReference w:id="267"/>
      </w:r>
    </w:p>
    <w:p w14:paraId="5B16B223" w14:textId="36F62D63" w:rsidR="003B22E1" w:rsidRDefault="003B22E1" w:rsidP="00D67EDC">
      <w:pPr>
        <w:jc w:val="both"/>
        <w:rPr>
          <w:ins w:id="268" w:author="Mullen (ESO), Paul J" w:date="2022-04-07T14:59:00Z"/>
          <w:rFonts w:ascii="Arial" w:eastAsia="Calibri" w:hAnsi="Arial" w:cs="Arial"/>
          <w:b/>
          <w:bCs/>
          <w:szCs w:val="24"/>
        </w:rPr>
      </w:pPr>
    </w:p>
    <w:p w14:paraId="1D3800CA" w14:textId="1610110E" w:rsidR="00AB3BCC" w:rsidRDefault="00AB3BCC" w:rsidP="00D67EDC">
      <w:pPr>
        <w:jc w:val="both"/>
        <w:rPr>
          <w:ins w:id="269" w:author="Mullen (ESO), Paul J" w:date="2022-04-07T14:59:00Z"/>
          <w:rFonts w:ascii="Arial" w:eastAsia="Calibri" w:hAnsi="Arial" w:cs="Arial"/>
          <w:b/>
          <w:bCs/>
          <w:szCs w:val="24"/>
        </w:rPr>
      </w:pPr>
      <w:ins w:id="270" w:author="Mullen (ESO), Paul J" w:date="2022-04-07T14:59:00Z">
        <w:r>
          <w:rPr>
            <w:rFonts w:ascii="Arial" w:eastAsia="Calibri" w:hAnsi="Arial" w:cs="Arial"/>
            <w:b/>
            <w:bCs/>
            <w:szCs w:val="24"/>
          </w:rPr>
          <w:t>Grahame/Graham/Paul….</w:t>
        </w:r>
      </w:ins>
    </w:p>
    <w:p w14:paraId="016AF452" w14:textId="77777777" w:rsidR="00AB3BCC" w:rsidRDefault="00AB3BCC" w:rsidP="00D67EDC">
      <w:pPr>
        <w:jc w:val="both"/>
        <w:rPr>
          <w:rFonts w:ascii="Arial" w:eastAsia="Calibri" w:hAnsi="Arial" w:cs="Arial"/>
          <w:b/>
          <w:bCs/>
          <w:szCs w:val="24"/>
        </w:rPr>
      </w:pPr>
    </w:p>
    <w:p w14:paraId="60689811" w14:textId="6880984F" w:rsidR="00342BB2" w:rsidRDefault="00D67EDC" w:rsidP="00342BB2">
      <w:pPr>
        <w:jc w:val="both"/>
        <w:rPr>
          <w:rFonts w:ascii="Arial" w:eastAsia="Calibri" w:hAnsi="Arial" w:cs="Arial"/>
          <w:szCs w:val="24"/>
        </w:rPr>
      </w:pPr>
      <w:r>
        <w:rPr>
          <w:rFonts w:ascii="Arial" w:eastAsia="Calibri" w:hAnsi="Arial" w:cs="Arial"/>
          <w:szCs w:val="24"/>
        </w:rPr>
        <w:t>The EC is calculated using data provided from the Transmission Owners / Offshore Transmission Owners</w:t>
      </w:r>
      <w:r w:rsidR="00342BB2">
        <w:rPr>
          <w:rFonts w:ascii="Arial" w:eastAsia="Calibri" w:hAnsi="Arial" w:cs="Arial"/>
          <w:szCs w:val="24"/>
        </w:rPr>
        <w:t xml:space="preserve"> and is based on </w:t>
      </w:r>
      <w:r w:rsidR="00342BB2" w:rsidRPr="00342BB2">
        <w:rPr>
          <w:rFonts w:ascii="Arial" w:eastAsia="Calibri" w:hAnsi="Arial" w:cs="Arial"/>
          <w:szCs w:val="24"/>
        </w:rPr>
        <w:t>5 years historic data plus data submitted as part of the latest N</w:t>
      </w:r>
      <w:r w:rsidR="00342BB2">
        <w:rPr>
          <w:rFonts w:ascii="Arial" w:eastAsia="Calibri" w:hAnsi="Arial" w:cs="Arial"/>
          <w:szCs w:val="24"/>
        </w:rPr>
        <w:t xml:space="preserve">etwork </w:t>
      </w:r>
      <w:r w:rsidR="00342BB2" w:rsidRPr="00342BB2">
        <w:rPr>
          <w:rFonts w:ascii="Arial" w:eastAsia="Calibri" w:hAnsi="Arial" w:cs="Arial"/>
          <w:szCs w:val="24"/>
        </w:rPr>
        <w:t>O</w:t>
      </w:r>
      <w:r w:rsidR="00342BB2">
        <w:rPr>
          <w:rFonts w:ascii="Arial" w:eastAsia="Calibri" w:hAnsi="Arial" w:cs="Arial"/>
          <w:szCs w:val="24"/>
        </w:rPr>
        <w:t xml:space="preserve">ptions </w:t>
      </w:r>
      <w:r w:rsidR="00342BB2" w:rsidRPr="00342BB2">
        <w:rPr>
          <w:rFonts w:ascii="Arial" w:eastAsia="Calibri" w:hAnsi="Arial" w:cs="Arial"/>
          <w:szCs w:val="24"/>
        </w:rPr>
        <w:t>A</w:t>
      </w:r>
      <w:r w:rsidR="00342BB2">
        <w:rPr>
          <w:rFonts w:ascii="Arial" w:eastAsia="Calibri" w:hAnsi="Arial" w:cs="Arial"/>
          <w:szCs w:val="24"/>
        </w:rPr>
        <w:t>ssessment (NOA)</w:t>
      </w:r>
      <w:r w:rsidR="00342BB2" w:rsidRPr="00342BB2">
        <w:rPr>
          <w:rFonts w:ascii="Arial" w:eastAsia="Calibri" w:hAnsi="Arial" w:cs="Arial"/>
          <w:szCs w:val="24"/>
        </w:rPr>
        <w:t xml:space="preserve"> update.</w:t>
      </w:r>
      <w:r w:rsidR="00342BB2">
        <w:rPr>
          <w:rFonts w:ascii="Arial" w:eastAsia="Calibri" w:hAnsi="Arial" w:cs="Arial"/>
          <w:szCs w:val="24"/>
        </w:rPr>
        <w:t xml:space="preserve"> The data that the </w:t>
      </w:r>
      <w:r w:rsidR="00342BB2" w:rsidRPr="00342BB2">
        <w:rPr>
          <w:rFonts w:ascii="Arial" w:eastAsia="Calibri" w:hAnsi="Arial" w:cs="Arial"/>
          <w:szCs w:val="24"/>
        </w:rPr>
        <w:t xml:space="preserve">ESO receives as part of NOA is listed in </w:t>
      </w:r>
      <w:hyperlink r:id="rId28" w:history="1">
        <w:r w:rsidR="00342BB2" w:rsidRPr="00457CC9">
          <w:rPr>
            <w:rStyle w:val="Hyperlink"/>
            <w:rFonts w:ascii="Arial" w:eastAsia="Calibri" w:hAnsi="Arial" w:cs="Arial"/>
            <w:szCs w:val="24"/>
          </w:rPr>
          <w:t>Appendix B of the NOA methodology</w:t>
        </w:r>
      </w:hyperlink>
      <w:r w:rsidR="00342BB2" w:rsidRPr="00342BB2">
        <w:rPr>
          <w:rFonts w:ascii="Arial" w:eastAsia="Calibri" w:hAnsi="Arial" w:cs="Arial"/>
          <w:szCs w:val="24"/>
        </w:rPr>
        <w:t xml:space="preserve"> and includes T</w:t>
      </w:r>
      <w:r w:rsidR="00EB22AA">
        <w:rPr>
          <w:rFonts w:ascii="Arial" w:eastAsia="Calibri" w:hAnsi="Arial" w:cs="Arial"/>
          <w:szCs w:val="24"/>
        </w:rPr>
        <w:t xml:space="preserve">ransmission </w:t>
      </w:r>
      <w:r w:rsidR="00342BB2" w:rsidRPr="00342BB2">
        <w:rPr>
          <w:rFonts w:ascii="Arial" w:eastAsia="Calibri" w:hAnsi="Arial" w:cs="Arial"/>
          <w:szCs w:val="24"/>
        </w:rPr>
        <w:t>O</w:t>
      </w:r>
      <w:r w:rsidR="00EB22AA">
        <w:rPr>
          <w:rFonts w:ascii="Arial" w:eastAsia="Calibri" w:hAnsi="Arial" w:cs="Arial"/>
          <w:szCs w:val="24"/>
        </w:rPr>
        <w:t>wner</w:t>
      </w:r>
      <w:r w:rsidR="00342BB2" w:rsidRPr="00342BB2">
        <w:rPr>
          <w:rFonts w:ascii="Arial" w:eastAsia="Calibri" w:hAnsi="Arial" w:cs="Arial"/>
          <w:szCs w:val="24"/>
        </w:rPr>
        <w:t xml:space="preserve"> proposed options and expected Costs</w:t>
      </w:r>
      <w:r w:rsidR="00425940">
        <w:rPr>
          <w:rFonts w:ascii="Arial" w:eastAsia="Calibri" w:hAnsi="Arial" w:cs="Arial"/>
          <w:szCs w:val="24"/>
        </w:rPr>
        <w:t>.</w:t>
      </w:r>
    </w:p>
    <w:p w14:paraId="7482ED6B" w14:textId="5DDB054D" w:rsidR="00425940" w:rsidRDefault="00425940" w:rsidP="00342BB2">
      <w:pPr>
        <w:jc w:val="both"/>
        <w:rPr>
          <w:rFonts w:ascii="Arial" w:eastAsia="Calibri" w:hAnsi="Arial" w:cs="Arial"/>
          <w:szCs w:val="24"/>
        </w:rPr>
      </w:pPr>
    </w:p>
    <w:p w14:paraId="22AAEE0B" w14:textId="3F15F674" w:rsidR="00D67EDC" w:rsidRDefault="00425940" w:rsidP="00D67EDC">
      <w:pPr>
        <w:jc w:val="both"/>
        <w:rPr>
          <w:rFonts w:ascii="Arial" w:eastAsia="Calibri" w:hAnsi="Arial" w:cs="Arial"/>
          <w:szCs w:val="24"/>
        </w:rPr>
      </w:pPr>
      <w:r>
        <w:rPr>
          <w:rFonts w:ascii="Arial" w:eastAsia="Calibri" w:hAnsi="Arial" w:cs="Arial"/>
          <w:szCs w:val="24"/>
        </w:rPr>
        <w:t>Both CMP315 and CMP375 provide for</w:t>
      </w:r>
      <w:r w:rsidR="00D67EDC">
        <w:rPr>
          <w:rFonts w:ascii="Arial" w:eastAsia="Calibri" w:hAnsi="Arial" w:cs="Arial"/>
          <w:szCs w:val="24"/>
        </w:rPr>
        <w:t xml:space="preserve"> additional data requirements on the Transmission Owners and these will need to be formalised within the STC</w:t>
      </w:r>
      <w:r w:rsidR="00025EE2">
        <w:rPr>
          <w:rFonts w:ascii="Arial" w:eastAsia="Calibri" w:hAnsi="Arial" w:cs="Arial"/>
          <w:szCs w:val="24"/>
        </w:rPr>
        <w:t>/STCP.</w:t>
      </w:r>
    </w:p>
    <w:p w14:paraId="0F280798" w14:textId="77777777" w:rsidR="00D67EDC" w:rsidRDefault="00D67EDC" w:rsidP="0079750C">
      <w:pPr>
        <w:rPr>
          <w:rFonts w:ascii="Arial" w:eastAsia="Calibri" w:hAnsi="Arial" w:cs="Arial"/>
          <w:szCs w:val="24"/>
        </w:rPr>
      </w:pPr>
    </w:p>
    <w:p w14:paraId="4E0ED963" w14:textId="08F5950B" w:rsidR="00DC22C2" w:rsidRDefault="00152D98" w:rsidP="00FC516D">
      <w:pPr>
        <w:jc w:val="both"/>
        <w:rPr>
          <w:rFonts w:ascii="Arial" w:eastAsia="Calibri" w:hAnsi="Arial" w:cs="Arial"/>
          <w:szCs w:val="24"/>
        </w:rPr>
      </w:pPr>
      <w:r>
        <w:rPr>
          <w:rFonts w:ascii="Arial" w:eastAsia="Calibri" w:hAnsi="Arial" w:cs="Arial"/>
          <w:szCs w:val="24"/>
        </w:rPr>
        <w:lastRenderedPageBreak/>
        <w:t>The Workgroup considered w</w:t>
      </w:r>
      <w:r w:rsidR="003B22E1" w:rsidRPr="00D40086">
        <w:rPr>
          <w:rFonts w:ascii="Arial" w:eastAsia="Calibri" w:hAnsi="Arial" w:cs="Arial"/>
          <w:szCs w:val="24"/>
        </w:rPr>
        <w:t>hether it is feasible to use non-T</w:t>
      </w:r>
      <w:r w:rsidR="00D67EDC">
        <w:rPr>
          <w:rFonts w:ascii="Arial" w:eastAsia="Calibri" w:hAnsi="Arial" w:cs="Arial"/>
          <w:szCs w:val="24"/>
        </w:rPr>
        <w:t xml:space="preserve">ransmission </w:t>
      </w:r>
      <w:r w:rsidR="003B22E1" w:rsidRPr="00D40086">
        <w:rPr>
          <w:rFonts w:ascii="Arial" w:eastAsia="Calibri" w:hAnsi="Arial" w:cs="Arial"/>
          <w:szCs w:val="24"/>
        </w:rPr>
        <w:t>O</w:t>
      </w:r>
      <w:r w:rsidR="00D67EDC">
        <w:rPr>
          <w:rFonts w:ascii="Arial" w:eastAsia="Calibri" w:hAnsi="Arial" w:cs="Arial"/>
          <w:szCs w:val="24"/>
        </w:rPr>
        <w:t>wner</w:t>
      </w:r>
      <w:r w:rsidR="003B22E1" w:rsidRPr="00D40086">
        <w:rPr>
          <w:rFonts w:ascii="Arial" w:eastAsia="Calibri" w:hAnsi="Arial" w:cs="Arial"/>
          <w:szCs w:val="24"/>
        </w:rPr>
        <w:t xml:space="preserve"> sources of data (EU TSOs, DNOs, commodity prices, manufacturer prices etc.) </w:t>
      </w:r>
      <w:r w:rsidR="0046640E">
        <w:rPr>
          <w:rFonts w:ascii="Arial" w:eastAsia="Calibri" w:hAnsi="Arial" w:cs="Arial"/>
          <w:szCs w:val="24"/>
        </w:rPr>
        <w:t>instead of T</w:t>
      </w:r>
      <w:r w:rsidR="00FC516D">
        <w:rPr>
          <w:rFonts w:ascii="Arial" w:eastAsia="Calibri" w:hAnsi="Arial" w:cs="Arial"/>
          <w:szCs w:val="24"/>
        </w:rPr>
        <w:t xml:space="preserve">ransmission </w:t>
      </w:r>
      <w:r w:rsidR="0046640E">
        <w:rPr>
          <w:rFonts w:ascii="Arial" w:eastAsia="Calibri" w:hAnsi="Arial" w:cs="Arial"/>
          <w:szCs w:val="24"/>
        </w:rPr>
        <w:t>O</w:t>
      </w:r>
      <w:r w:rsidR="00342BB2">
        <w:rPr>
          <w:rFonts w:ascii="Arial" w:eastAsia="Calibri" w:hAnsi="Arial" w:cs="Arial"/>
          <w:szCs w:val="24"/>
        </w:rPr>
        <w:t>wner</w:t>
      </w:r>
      <w:r w:rsidR="0046640E">
        <w:rPr>
          <w:rFonts w:ascii="Arial" w:eastAsia="Calibri" w:hAnsi="Arial" w:cs="Arial"/>
          <w:szCs w:val="24"/>
        </w:rPr>
        <w:t xml:space="preserve"> </w:t>
      </w:r>
      <w:r w:rsidR="003B22E1" w:rsidRPr="00D40086">
        <w:rPr>
          <w:rFonts w:ascii="Arial" w:eastAsia="Calibri" w:hAnsi="Arial" w:cs="Arial"/>
          <w:szCs w:val="24"/>
        </w:rPr>
        <w:t>data</w:t>
      </w:r>
      <w:r w:rsidR="0046640E">
        <w:rPr>
          <w:rFonts w:ascii="Arial" w:eastAsia="Calibri" w:hAnsi="Arial" w:cs="Arial"/>
          <w:szCs w:val="24"/>
        </w:rPr>
        <w:t xml:space="preserve"> but concluded it was</w:t>
      </w:r>
      <w:r w:rsidR="008D114A">
        <w:rPr>
          <w:rFonts w:ascii="Arial" w:eastAsia="Calibri" w:hAnsi="Arial" w:cs="Arial"/>
          <w:szCs w:val="24"/>
        </w:rPr>
        <w:t>n’t</w:t>
      </w:r>
      <w:r w:rsidR="00221D07" w:rsidRPr="00221D07">
        <w:rPr>
          <w:rFonts w:ascii="Arial" w:eastAsia="Calibri" w:hAnsi="Arial" w:cs="Arial"/>
          <w:szCs w:val="24"/>
        </w:rPr>
        <w:t xml:space="preserve"> for the following reasons:</w:t>
      </w:r>
    </w:p>
    <w:p w14:paraId="70D74626" w14:textId="4516283E" w:rsidR="00221D07" w:rsidRPr="00221D07" w:rsidRDefault="00221D07" w:rsidP="00221D07">
      <w:pPr>
        <w:pStyle w:val="CommentText"/>
        <w:numPr>
          <w:ilvl w:val="0"/>
          <w:numId w:val="29"/>
        </w:numPr>
        <w:rPr>
          <w:sz w:val="24"/>
          <w:szCs w:val="24"/>
        </w:rPr>
      </w:pPr>
      <w:r w:rsidRPr="00221D07">
        <w:rPr>
          <w:sz w:val="24"/>
          <w:szCs w:val="24"/>
        </w:rPr>
        <w:t>Questions whether this was more accurate/reliable than the T</w:t>
      </w:r>
      <w:r w:rsidR="00E66DEF">
        <w:rPr>
          <w:sz w:val="24"/>
          <w:szCs w:val="24"/>
        </w:rPr>
        <w:t xml:space="preserve">ransmission </w:t>
      </w:r>
      <w:r w:rsidRPr="00221D07">
        <w:rPr>
          <w:sz w:val="24"/>
          <w:szCs w:val="24"/>
        </w:rPr>
        <w:t>O</w:t>
      </w:r>
      <w:r w:rsidR="00E66DEF">
        <w:rPr>
          <w:sz w:val="24"/>
          <w:szCs w:val="24"/>
        </w:rPr>
        <w:t>wner</w:t>
      </w:r>
      <w:r w:rsidRPr="00221D07">
        <w:rPr>
          <w:sz w:val="24"/>
          <w:szCs w:val="24"/>
        </w:rPr>
        <w:t>’s data</w:t>
      </w:r>
    </w:p>
    <w:p w14:paraId="1EA2262B" w14:textId="4FD613AA" w:rsidR="00221D07" w:rsidRPr="00221D07" w:rsidDel="00AB3BCC" w:rsidRDefault="00221D07" w:rsidP="00500805">
      <w:pPr>
        <w:pStyle w:val="CommentText"/>
        <w:numPr>
          <w:ilvl w:val="0"/>
          <w:numId w:val="29"/>
        </w:numPr>
        <w:jc w:val="both"/>
        <w:rPr>
          <w:del w:id="271" w:author="Mullen (ESO), Paul J" w:date="2022-04-07T15:00:00Z"/>
          <w:rFonts w:eastAsia="Calibri" w:cs="Arial"/>
          <w:sz w:val="24"/>
          <w:szCs w:val="24"/>
        </w:rPr>
      </w:pPr>
      <w:commentRangeStart w:id="272"/>
      <w:commentRangeStart w:id="273"/>
      <w:del w:id="274" w:author="Mullen (ESO), Paul J" w:date="2022-04-07T15:00:00Z">
        <w:r w:rsidRPr="00221D07" w:rsidDel="00AB3BCC">
          <w:rPr>
            <w:sz w:val="24"/>
            <w:szCs w:val="24"/>
          </w:rPr>
          <w:delText xml:space="preserve">How </w:delText>
        </w:r>
        <w:r w:rsidR="00E66DEF" w:rsidDel="00AB3BCC">
          <w:rPr>
            <w:sz w:val="24"/>
            <w:szCs w:val="24"/>
          </w:rPr>
          <w:delText>do you</w:delText>
        </w:r>
        <w:r w:rsidRPr="00221D07" w:rsidDel="00AB3BCC">
          <w:rPr>
            <w:sz w:val="24"/>
            <w:szCs w:val="24"/>
          </w:rPr>
          <w:delText xml:space="preserve"> translate this data into the EC</w:delText>
        </w:r>
        <w:commentRangeEnd w:id="272"/>
        <w:r w:rsidR="00B620BF" w:rsidDel="00AB3BCC">
          <w:rPr>
            <w:rStyle w:val="CommentReference"/>
          </w:rPr>
          <w:commentReference w:id="272"/>
        </w:r>
        <w:commentRangeEnd w:id="273"/>
        <w:r w:rsidR="003C3E9B" w:rsidDel="00AB3BCC">
          <w:rPr>
            <w:rStyle w:val="CommentReference"/>
          </w:rPr>
          <w:commentReference w:id="273"/>
        </w:r>
        <w:r w:rsidRPr="00221D07" w:rsidDel="00AB3BCC">
          <w:rPr>
            <w:sz w:val="24"/>
            <w:szCs w:val="24"/>
          </w:rPr>
          <w:delText>.</w:delText>
        </w:r>
      </w:del>
    </w:p>
    <w:p w14:paraId="020F58C6" w14:textId="05A5DEEF" w:rsidR="00FC516D" w:rsidRPr="00F37DD4" w:rsidDel="00AB3BCC" w:rsidRDefault="00221D07" w:rsidP="00337154">
      <w:pPr>
        <w:pStyle w:val="CommentText"/>
        <w:numPr>
          <w:ilvl w:val="0"/>
          <w:numId w:val="29"/>
        </w:numPr>
        <w:jc w:val="both"/>
        <w:rPr>
          <w:del w:id="275" w:author="Mullen (ESO), Paul J" w:date="2022-04-07T15:00:00Z"/>
          <w:rFonts w:eastAsia="Calibri"/>
          <w:sz w:val="24"/>
        </w:rPr>
      </w:pPr>
      <w:commentRangeStart w:id="276"/>
      <w:commentRangeStart w:id="277"/>
      <w:del w:id="278" w:author="Mullen (ESO), Paul J" w:date="2022-04-07T15:00:00Z">
        <w:r w:rsidRPr="00221D07" w:rsidDel="00AB3BCC">
          <w:rPr>
            <w:sz w:val="24"/>
            <w:szCs w:val="24"/>
          </w:rPr>
          <w:delText>Possible conflicts of interest, especially if using manufacturer data</w:delText>
        </w:r>
        <w:commentRangeEnd w:id="276"/>
        <w:r w:rsidR="00B620BF" w:rsidDel="00AB3BCC">
          <w:rPr>
            <w:rStyle w:val="CommentReference"/>
          </w:rPr>
          <w:commentReference w:id="276"/>
        </w:r>
        <w:commentRangeEnd w:id="277"/>
        <w:r w:rsidR="003C3E9B" w:rsidDel="00AB3BCC">
          <w:rPr>
            <w:rStyle w:val="CommentReference"/>
          </w:rPr>
          <w:commentReference w:id="277"/>
        </w:r>
      </w:del>
    </w:p>
    <w:p w14:paraId="412FC603" w14:textId="6D6DA568" w:rsidR="00F37DD4" w:rsidRPr="00F37DD4" w:rsidRDefault="00F37DD4" w:rsidP="00F37DD4">
      <w:pPr>
        <w:pStyle w:val="ListParagraph"/>
        <w:numPr>
          <w:ilvl w:val="0"/>
          <w:numId w:val="29"/>
        </w:numPr>
        <w:jc w:val="both"/>
        <w:rPr>
          <w:rFonts w:eastAsia="Calibri" w:cs="Arial"/>
        </w:rPr>
      </w:pPr>
      <w:r>
        <w:rPr>
          <w:rFonts w:eastAsia="Calibri" w:cs="Arial"/>
        </w:rPr>
        <w:t xml:space="preserve">Unclear if they </w:t>
      </w:r>
      <w:r w:rsidRPr="00F37DD4">
        <w:rPr>
          <w:rFonts w:eastAsia="Calibri" w:cs="Arial"/>
        </w:rPr>
        <w:t>need additional sources of non</w:t>
      </w:r>
      <w:r>
        <w:rPr>
          <w:rFonts w:eastAsia="Calibri" w:cs="Arial"/>
        </w:rPr>
        <w:t>-</w:t>
      </w:r>
      <w:r w:rsidRPr="00F37DD4">
        <w:rPr>
          <w:rFonts w:eastAsia="Calibri" w:cs="Arial"/>
        </w:rPr>
        <w:t>Transmission</w:t>
      </w:r>
      <w:r>
        <w:rPr>
          <w:rFonts w:eastAsia="Calibri" w:cs="Arial"/>
        </w:rPr>
        <w:t xml:space="preserve"> </w:t>
      </w:r>
      <w:r w:rsidRPr="00F37DD4">
        <w:rPr>
          <w:rFonts w:eastAsia="Calibri" w:cs="Arial"/>
        </w:rPr>
        <w:t>Owner data as</w:t>
      </w:r>
      <w:r>
        <w:rPr>
          <w:rFonts w:eastAsia="Calibri" w:cs="Arial"/>
        </w:rPr>
        <w:t xml:space="preserve"> not clear on what data is missing and they</w:t>
      </w:r>
      <w:r w:rsidRPr="00F37DD4">
        <w:rPr>
          <w:rFonts w:eastAsia="Calibri" w:cs="Arial"/>
        </w:rPr>
        <w:t xml:space="preserve"> haven’t seen any </w:t>
      </w:r>
      <w:r>
        <w:rPr>
          <w:rFonts w:eastAsia="Calibri" w:cs="Arial"/>
        </w:rPr>
        <w:t xml:space="preserve">actual </w:t>
      </w:r>
      <w:r w:rsidRPr="00F37DD4">
        <w:rPr>
          <w:rFonts w:eastAsia="Calibri" w:cs="Arial"/>
        </w:rPr>
        <w:t>data as yet</w:t>
      </w:r>
      <w:r>
        <w:rPr>
          <w:rFonts w:eastAsia="Calibri" w:cs="Arial"/>
        </w:rPr>
        <w:t xml:space="preserve"> to make an informed judgement.</w:t>
      </w:r>
    </w:p>
    <w:p w14:paraId="1FD004E9" w14:textId="65ABE44D" w:rsidR="00FC516D" w:rsidRDefault="00FC516D" w:rsidP="00FC516D">
      <w:pPr>
        <w:jc w:val="both"/>
        <w:rPr>
          <w:rFonts w:ascii="Arial" w:eastAsia="Calibri" w:hAnsi="Arial" w:cs="Arial"/>
          <w:szCs w:val="24"/>
        </w:rPr>
      </w:pPr>
      <w:r>
        <w:rPr>
          <w:rFonts w:ascii="Arial" w:eastAsia="Calibri" w:hAnsi="Arial" w:cs="Arial"/>
          <w:szCs w:val="24"/>
        </w:rPr>
        <w:t>The Workgroup also considered if there was a</w:t>
      </w:r>
      <w:r w:rsidRPr="00D40086">
        <w:rPr>
          <w:rFonts w:ascii="Arial" w:eastAsia="Calibri" w:hAnsi="Arial" w:cs="Arial"/>
          <w:szCs w:val="24"/>
        </w:rPr>
        <w:t>ny additional benefit of using a combination of historic and forecast data</w:t>
      </w:r>
      <w:r>
        <w:rPr>
          <w:rFonts w:ascii="Arial" w:eastAsia="Calibri" w:hAnsi="Arial" w:cs="Arial"/>
          <w:szCs w:val="24"/>
        </w:rPr>
        <w:t xml:space="preserve"> </w:t>
      </w:r>
      <w:commentRangeStart w:id="279"/>
      <w:commentRangeStart w:id="280"/>
      <w:r>
        <w:rPr>
          <w:rFonts w:ascii="Arial" w:eastAsia="Calibri" w:hAnsi="Arial" w:cs="Arial"/>
          <w:szCs w:val="24"/>
        </w:rPr>
        <w:t xml:space="preserve">but by majority concluded </w:t>
      </w:r>
      <w:commentRangeEnd w:id="279"/>
      <w:r w:rsidR="00B620BF">
        <w:rPr>
          <w:rStyle w:val="CommentReference"/>
          <w:rFonts w:ascii="Arial" w:eastAsia="Times New Roman" w:hAnsi="Arial" w:cs="Times New Roman"/>
          <w:lang w:eastAsia="en-GB"/>
        </w:rPr>
        <w:commentReference w:id="279"/>
      </w:r>
      <w:commentRangeEnd w:id="280"/>
      <w:r w:rsidR="00B20BB1">
        <w:rPr>
          <w:rStyle w:val="CommentReference"/>
          <w:rFonts w:ascii="Arial" w:eastAsia="Times New Roman" w:hAnsi="Arial" w:cs="Times New Roman"/>
          <w:lang w:eastAsia="en-GB"/>
        </w:rPr>
        <w:commentReference w:id="280"/>
      </w:r>
      <w:r>
        <w:rPr>
          <w:rFonts w:ascii="Arial" w:eastAsia="Calibri" w:hAnsi="Arial" w:cs="Arial"/>
          <w:szCs w:val="24"/>
        </w:rPr>
        <w:t xml:space="preserve">that using historical data (as now) is preferable and that such data should be </w:t>
      </w:r>
      <w:r w:rsidRPr="00D40086">
        <w:rPr>
          <w:rFonts w:ascii="Arial" w:eastAsia="Calibri" w:hAnsi="Arial" w:cs="Arial"/>
          <w:szCs w:val="24"/>
        </w:rPr>
        <w:t>directly sourced from T</w:t>
      </w:r>
      <w:r>
        <w:rPr>
          <w:rFonts w:ascii="Arial" w:eastAsia="Calibri" w:hAnsi="Arial" w:cs="Arial"/>
          <w:szCs w:val="24"/>
        </w:rPr>
        <w:t xml:space="preserve">ransmission </w:t>
      </w:r>
      <w:r w:rsidRPr="00D40086">
        <w:rPr>
          <w:rFonts w:ascii="Arial" w:eastAsia="Calibri" w:hAnsi="Arial" w:cs="Arial"/>
          <w:szCs w:val="24"/>
        </w:rPr>
        <w:t>O</w:t>
      </w:r>
      <w:r>
        <w:rPr>
          <w:rFonts w:ascii="Arial" w:eastAsia="Calibri" w:hAnsi="Arial" w:cs="Arial"/>
          <w:szCs w:val="24"/>
        </w:rPr>
        <w:t>wner</w:t>
      </w:r>
      <w:r w:rsidRPr="00D40086">
        <w:rPr>
          <w:rFonts w:ascii="Arial" w:eastAsia="Calibri" w:hAnsi="Arial" w:cs="Arial"/>
          <w:szCs w:val="24"/>
        </w:rPr>
        <w:t>s</w:t>
      </w:r>
      <w:r>
        <w:rPr>
          <w:rFonts w:ascii="Arial" w:eastAsia="Calibri" w:hAnsi="Arial" w:cs="Arial"/>
          <w:szCs w:val="24"/>
        </w:rPr>
        <w:t>.</w:t>
      </w:r>
      <w:r w:rsidR="005F481C">
        <w:rPr>
          <w:rFonts w:ascii="Arial" w:eastAsia="Calibri" w:hAnsi="Arial" w:cs="Arial"/>
          <w:szCs w:val="24"/>
        </w:rPr>
        <w:t xml:space="preserve"> </w:t>
      </w:r>
    </w:p>
    <w:p w14:paraId="1ABA1140" w14:textId="6F347BD8" w:rsidR="00FC516D" w:rsidRDefault="00FC516D" w:rsidP="00FC516D">
      <w:pPr>
        <w:jc w:val="both"/>
        <w:rPr>
          <w:rFonts w:ascii="Arial" w:eastAsia="Calibri" w:hAnsi="Arial" w:cs="Arial"/>
          <w:szCs w:val="24"/>
        </w:rPr>
      </w:pPr>
    </w:p>
    <w:p w14:paraId="62208F32" w14:textId="2B06728D" w:rsidR="00B42534" w:rsidRDefault="00FC516D" w:rsidP="00FC516D">
      <w:pPr>
        <w:jc w:val="both"/>
        <w:rPr>
          <w:rFonts w:eastAsia="Times New Roman"/>
        </w:rPr>
      </w:pPr>
      <w:commentRangeStart w:id="281"/>
      <w:commentRangeStart w:id="282"/>
      <w:r>
        <w:rPr>
          <w:rFonts w:ascii="Arial" w:eastAsia="Calibri" w:hAnsi="Arial" w:cs="Arial"/>
          <w:szCs w:val="24"/>
        </w:rPr>
        <w:t xml:space="preserve">The ESO Workgroup Member </w:t>
      </w:r>
      <w:r w:rsidR="00DC7F2A">
        <w:rPr>
          <w:rFonts w:ascii="Arial" w:eastAsia="Calibri" w:hAnsi="Arial" w:cs="Arial"/>
          <w:szCs w:val="24"/>
        </w:rPr>
        <w:t xml:space="preserve">noted that the </w:t>
      </w:r>
      <w:r w:rsidR="00DC7F2A">
        <w:rPr>
          <w:rFonts w:eastAsia="Times New Roman"/>
        </w:rPr>
        <w:t>ESO will be submitting a formal data request (to include the data they need for this change) to Transmission Owners under STC in early to mid</w:t>
      </w:r>
      <w:r w:rsidR="00342BB2">
        <w:rPr>
          <w:rFonts w:eastAsia="Times New Roman"/>
        </w:rPr>
        <w:t>-</w:t>
      </w:r>
      <w:r w:rsidR="00DC7F2A">
        <w:rPr>
          <w:rFonts w:eastAsia="Times New Roman"/>
        </w:rPr>
        <w:t>April 2022 and are already discussing drafts with the Transmission Owners.</w:t>
      </w:r>
      <w:r w:rsidR="00B42534">
        <w:rPr>
          <w:rFonts w:eastAsia="Times New Roman"/>
        </w:rPr>
        <w:t xml:space="preserve"> The data that the ESO are requesting from the Transmission Owners is </w:t>
      </w:r>
      <w:r w:rsidR="00344BFD">
        <w:rPr>
          <w:rFonts w:eastAsia="Times New Roman"/>
        </w:rPr>
        <w:t>set out in Annex 5.</w:t>
      </w:r>
      <w:commentRangeEnd w:id="281"/>
      <w:r w:rsidR="0079135A">
        <w:rPr>
          <w:rStyle w:val="CommentReference"/>
          <w:rFonts w:ascii="Arial" w:eastAsia="Times New Roman" w:hAnsi="Arial" w:cs="Times New Roman"/>
          <w:lang w:eastAsia="en-GB"/>
        </w:rPr>
        <w:commentReference w:id="281"/>
      </w:r>
      <w:commentRangeEnd w:id="282"/>
      <w:r w:rsidR="00701CAA">
        <w:rPr>
          <w:rStyle w:val="CommentReference"/>
          <w:rFonts w:ascii="Arial" w:eastAsia="Times New Roman" w:hAnsi="Arial" w:cs="Times New Roman"/>
          <w:lang w:eastAsia="en-GB"/>
        </w:rPr>
        <w:commentReference w:id="282"/>
      </w:r>
    </w:p>
    <w:p w14:paraId="0D3B44E5" w14:textId="35CECF12" w:rsidR="00B42534" w:rsidRDefault="00B42534" w:rsidP="00FC516D">
      <w:pPr>
        <w:jc w:val="both"/>
        <w:rPr>
          <w:rFonts w:eastAsia="Times New Roman"/>
        </w:rPr>
      </w:pPr>
    </w:p>
    <w:p w14:paraId="7CCA8027" w14:textId="72E37E4C" w:rsidR="00344BFD" w:rsidRDefault="00B42534" w:rsidP="00344BFD">
      <w:pPr>
        <w:tabs>
          <w:tab w:val="left" w:pos="5890"/>
        </w:tabs>
        <w:jc w:val="both"/>
        <w:rPr>
          <w:rFonts w:eastAsia="Times New Roman"/>
        </w:rPr>
      </w:pPr>
      <w:commentRangeStart w:id="283"/>
      <w:commentRangeStart w:id="284"/>
      <w:r w:rsidRPr="00B42534">
        <w:rPr>
          <w:rFonts w:eastAsia="Times New Roman"/>
          <w:highlight w:val="yellow"/>
        </w:rPr>
        <w:t xml:space="preserve">[Grahame to </w:t>
      </w:r>
      <w:r>
        <w:rPr>
          <w:rFonts w:eastAsia="Times New Roman"/>
          <w:highlight w:val="yellow"/>
        </w:rPr>
        <w:t>provide</w:t>
      </w:r>
      <w:r w:rsidR="00344BFD">
        <w:rPr>
          <w:rFonts w:eastAsia="Times New Roman"/>
          <w:highlight w:val="yellow"/>
        </w:rPr>
        <w:t xml:space="preserve"> some commentary to set out more detail including any assumptions]</w:t>
      </w:r>
      <w:commentRangeEnd w:id="283"/>
      <w:r w:rsidR="00DF52F8">
        <w:rPr>
          <w:rStyle w:val="CommentReference"/>
          <w:rFonts w:ascii="Arial" w:eastAsia="Times New Roman" w:hAnsi="Arial" w:cs="Times New Roman"/>
          <w:lang w:eastAsia="en-GB"/>
        </w:rPr>
        <w:commentReference w:id="283"/>
      </w:r>
      <w:commentRangeEnd w:id="284"/>
      <w:r w:rsidR="003D30C9">
        <w:rPr>
          <w:rStyle w:val="CommentReference"/>
          <w:rFonts w:ascii="Arial" w:eastAsia="Times New Roman" w:hAnsi="Arial" w:cs="Times New Roman"/>
          <w:lang w:eastAsia="en-GB"/>
        </w:rPr>
        <w:commentReference w:id="284"/>
      </w:r>
    </w:p>
    <w:p w14:paraId="39FA9564" w14:textId="77777777" w:rsidR="00344BFD" w:rsidRDefault="00344BFD" w:rsidP="00344BFD">
      <w:pPr>
        <w:tabs>
          <w:tab w:val="left" w:pos="5890"/>
        </w:tabs>
        <w:jc w:val="both"/>
        <w:rPr>
          <w:rFonts w:eastAsia="Times New Roman"/>
        </w:rPr>
      </w:pPr>
    </w:p>
    <w:p w14:paraId="79288FE5" w14:textId="7FA3622F" w:rsidR="009C5B94" w:rsidRDefault="009C5B94" w:rsidP="00344BFD">
      <w:pPr>
        <w:tabs>
          <w:tab w:val="left" w:pos="5890"/>
        </w:tabs>
        <w:jc w:val="both"/>
        <w:rPr>
          <w:rFonts w:eastAsia="Times New Roman"/>
        </w:rPr>
      </w:pPr>
      <w:r>
        <w:rPr>
          <w:b/>
          <w:color w:val="F26522" w:themeColor="accent1"/>
        </w:rPr>
        <w:t>Specific Workgroup consultation question: Do you agree with the list of data items, the ESO require from Transmission Owners to calculate the Expansion Constant. Please provide justification for your response.</w:t>
      </w:r>
    </w:p>
    <w:p w14:paraId="20946D0F" w14:textId="77777777" w:rsidR="009C5B94" w:rsidRDefault="009C5B94" w:rsidP="005C44E1">
      <w:pPr>
        <w:jc w:val="both"/>
        <w:rPr>
          <w:rFonts w:eastAsia="Times New Roman"/>
        </w:rPr>
      </w:pPr>
    </w:p>
    <w:p w14:paraId="17FB3505" w14:textId="2D572B31" w:rsidR="005C44E1" w:rsidRDefault="005C44E1" w:rsidP="005C44E1">
      <w:pPr>
        <w:jc w:val="both"/>
        <w:rPr>
          <w:rFonts w:eastAsia="Times New Roman"/>
        </w:rPr>
      </w:pPr>
      <w:r>
        <w:rPr>
          <w:rFonts w:eastAsia="Times New Roman"/>
        </w:rPr>
        <w:t>In parallel,</w:t>
      </w:r>
      <w:r w:rsidRPr="005C44E1">
        <w:rPr>
          <w:rFonts w:eastAsia="Times New Roman"/>
        </w:rPr>
        <w:t xml:space="preserve"> </w:t>
      </w:r>
      <w:r>
        <w:rPr>
          <w:rFonts w:eastAsia="Times New Roman"/>
        </w:rPr>
        <w:t>alongside this ongoing data request, the analysis commissioned from LCP described below and in Annex 4 was designed to make use of data which could be more easily provided as part of a data request. The analysis described requires datasets which are included within each Transmission Owner’s RIIO-T2 business plans. Some Transmission Owners expressed reservations about their ability to share this data</w:t>
      </w:r>
      <w:r w:rsidR="009C5B94">
        <w:rPr>
          <w:rFonts w:eastAsia="Times New Roman"/>
        </w:rPr>
        <w:t xml:space="preserve"> as, in their opinion, this is commercially sensitive and in any case should only be provided to the ESO via an STC request</w:t>
      </w:r>
      <w:r>
        <w:rPr>
          <w:rFonts w:eastAsia="Times New Roman"/>
        </w:rPr>
        <w:t xml:space="preserve">. </w:t>
      </w:r>
      <w:r w:rsidR="009C5B94">
        <w:rPr>
          <w:rFonts w:eastAsia="Times New Roman"/>
        </w:rPr>
        <w:t xml:space="preserve">Some </w:t>
      </w:r>
      <w:r>
        <w:rPr>
          <w:rFonts w:eastAsia="Times New Roman"/>
        </w:rPr>
        <w:t xml:space="preserve">Workgroup members have </w:t>
      </w:r>
      <w:r w:rsidR="009C5B94">
        <w:rPr>
          <w:rFonts w:eastAsia="Times New Roman"/>
        </w:rPr>
        <w:t xml:space="preserve">also </w:t>
      </w:r>
      <w:r>
        <w:rPr>
          <w:rFonts w:eastAsia="Times New Roman"/>
        </w:rPr>
        <w:t>approached Ofgem</w:t>
      </w:r>
      <w:r w:rsidR="009C5B94">
        <w:rPr>
          <w:rFonts w:eastAsia="Times New Roman"/>
        </w:rPr>
        <w:t xml:space="preserve">, who do the ability under Transmission Licence to request such data; however there is no route for Ofgem to disseminate any further. </w:t>
      </w:r>
      <w:commentRangeStart w:id="285"/>
      <w:commentRangeStart w:id="286"/>
      <w:r w:rsidR="009C5B94">
        <w:rPr>
          <w:rFonts w:eastAsia="Times New Roman"/>
        </w:rPr>
        <w:t>Some Workgroup members asked the ESO</w:t>
      </w:r>
      <w:r>
        <w:rPr>
          <w:rFonts w:eastAsia="Times New Roman"/>
        </w:rPr>
        <w:t xml:space="preserve"> for support in resolving this issue</w:t>
      </w:r>
      <w:r w:rsidR="009C5B94">
        <w:rPr>
          <w:rFonts w:eastAsia="Times New Roman"/>
        </w:rPr>
        <w:t xml:space="preserve"> and whether or not they could release data obtained to them under STC to wider industry, including LCP</w:t>
      </w:r>
      <w:r>
        <w:rPr>
          <w:rFonts w:eastAsia="Times New Roman"/>
        </w:rPr>
        <w:t>, which is ongoing at the time of writing.</w:t>
      </w:r>
      <w:commentRangeEnd w:id="285"/>
      <w:r w:rsidR="00BE775C">
        <w:rPr>
          <w:rStyle w:val="CommentReference"/>
          <w:rFonts w:ascii="Arial" w:eastAsia="Times New Roman" w:hAnsi="Arial" w:cs="Times New Roman"/>
          <w:lang w:eastAsia="en-GB"/>
        </w:rPr>
        <w:commentReference w:id="285"/>
      </w:r>
      <w:commentRangeEnd w:id="286"/>
      <w:r w:rsidR="00DF52F8">
        <w:rPr>
          <w:rStyle w:val="CommentReference"/>
          <w:rFonts w:ascii="Arial" w:eastAsia="Times New Roman" w:hAnsi="Arial" w:cs="Times New Roman"/>
          <w:lang w:eastAsia="en-GB"/>
        </w:rPr>
        <w:commentReference w:id="286"/>
      </w:r>
    </w:p>
    <w:p w14:paraId="0176648D" w14:textId="205C8230" w:rsidR="0043347C" w:rsidRDefault="0043347C" w:rsidP="00FC516D">
      <w:pPr>
        <w:jc w:val="both"/>
        <w:rPr>
          <w:rFonts w:eastAsia="Times New Roman"/>
        </w:rPr>
      </w:pPr>
    </w:p>
    <w:p w14:paraId="07AEB04D" w14:textId="70384887" w:rsidR="00836B2C" w:rsidRDefault="00FC516D" w:rsidP="00FC516D">
      <w:pPr>
        <w:rPr>
          <w:rFonts w:eastAsia="Times New Roman"/>
        </w:rPr>
      </w:pPr>
      <w:r>
        <w:rPr>
          <w:rFonts w:ascii="Arial" w:eastAsia="Calibri" w:hAnsi="Arial" w:cs="Arial"/>
          <w:b/>
          <w:bCs/>
          <w:szCs w:val="24"/>
        </w:rPr>
        <w:t>L</w:t>
      </w:r>
      <w:r w:rsidR="00342BB2">
        <w:rPr>
          <w:rFonts w:ascii="Arial" w:eastAsia="Calibri" w:hAnsi="Arial" w:cs="Arial"/>
          <w:b/>
          <w:bCs/>
          <w:szCs w:val="24"/>
        </w:rPr>
        <w:t>ane Clark and Peacock’s (LCP)</w:t>
      </w:r>
      <w:r>
        <w:rPr>
          <w:rFonts w:ascii="Arial" w:eastAsia="Calibri" w:hAnsi="Arial" w:cs="Arial"/>
          <w:b/>
          <w:bCs/>
          <w:szCs w:val="24"/>
        </w:rPr>
        <w:t xml:space="preserve"> analysis</w:t>
      </w:r>
      <w:r w:rsidR="000E41F2">
        <w:rPr>
          <w:rFonts w:ascii="Arial" w:eastAsia="Calibri" w:hAnsi="Arial" w:cs="Arial"/>
          <w:szCs w:val="24"/>
        </w:rPr>
        <w:br/>
      </w:r>
    </w:p>
    <w:p w14:paraId="388AEDCA" w14:textId="3CDEB1A9" w:rsidR="00FC516D" w:rsidRDefault="00FC516D" w:rsidP="00DC7F2A">
      <w:pPr>
        <w:jc w:val="both"/>
      </w:pPr>
      <w:r>
        <w:t xml:space="preserve">To show what the EC / EF values could look like, LCP (commissioned by </w:t>
      </w:r>
      <w:r w:rsidR="00342BB2">
        <w:t>one</w:t>
      </w:r>
      <w:r>
        <w:t xml:space="preserve"> Workgroup Member) p</w:t>
      </w:r>
      <w:r w:rsidRPr="00240CCB">
        <w:t xml:space="preserve">resented </w:t>
      </w:r>
      <w:r>
        <w:t xml:space="preserve">their </w:t>
      </w:r>
      <w:r w:rsidRPr="00240CCB">
        <w:t xml:space="preserve">analysis </w:t>
      </w:r>
      <w:r>
        <w:t>using project</w:t>
      </w:r>
      <w:r w:rsidRPr="00240CCB">
        <w:t xml:space="preserve"> costs included </w:t>
      </w:r>
      <w:r>
        <w:t xml:space="preserve">from </w:t>
      </w:r>
      <w:r w:rsidRPr="00240CCB">
        <w:t>Scottish Power Energy Networks</w:t>
      </w:r>
      <w:r>
        <w:t xml:space="preserve">’ RIIO-T2 </w:t>
      </w:r>
      <w:r w:rsidRPr="00240CCB">
        <w:t>published</w:t>
      </w:r>
      <w:r>
        <w:t xml:space="preserve"> Business Plan. They</w:t>
      </w:r>
      <w:r w:rsidRPr="00240CCB">
        <w:t xml:space="preserve"> ideally want to expand this analysis to cover all of GB. To do this, </w:t>
      </w:r>
      <w:r>
        <w:t>s</w:t>
      </w:r>
      <w:r w:rsidRPr="00240CCB">
        <w:t xml:space="preserve">ome Workgroup Members asked the other Transmission Owners to consider re-publishing their business plans with the </w:t>
      </w:r>
      <w:r>
        <w:t xml:space="preserve">equivalent </w:t>
      </w:r>
      <w:r w:rsidRPr="00240CCB">
        <w:t>cost information (that had previously been redacted) added back in</w:t>
      </w:r>
      <w:r w:rsidR="00DC7F2A">
        <w:t xml:space="preserve"> and this </w:t>
      </w:r>
      <w:r w:rsidRPr="00240CCB">
        <w:t xml:space="preserve">is an Ofgem - Transmission Owner conversation </w:t>
      </w:r>
      <w:r w:rsidR="00DC7F2A">
        <w:t>that</w:t>
      </w:r>
      <w:r w:rsidRPr="00240CCB">
        <w:t xml:space="preserve"> will be picked up separately with Ofgem. </w:t>
      </w:r>
    </w:p>
    <w:p w14:paraId="40A865CC" w14:textId="17560AEE" w:rsidR="00DC7F2A" w:rsidRDefault="00DC7F2A" w:rsidP="00DC7F2A">
      <w:pPr>
        <w:jc w:val="both"/>
      </w:pPr>
    </w:p>
    <w:p w14:paraId="3EDF768F" w14:textId="77777777" w:rsidR="005C44E1" w:rsidRDefault="005C44E1" w:rsidP="005C44E1">
      <w:pPr>
        <w:jc w:val="both"/>
      </w:pPr>
      <w:r>
        <w:lastRenderedPageBreak/>
        <w:t>This analysis, which is described in detail in Annex 4, shows how expansion factors can be calculated using data from Transmission Owner’s RIIO-T2 business plans and published surveys of new build circuits. The methodology uses costs estimates from planned reinforcements over the next price control period, along with details of the planned works.</w:t>
      </w:r>
    </w:p>
    <w:p w14:paraId="1DD4136F" w14:textId="77777777" w:rsidR="005C44E1" w:rsidRDefault="005C44E1" w:rsidP="005C44E1">
      <w:pPr>
        <w:jc w:val="both"/>
      </w:pPr>
    </w:p>
    <w:p w14:paraId="6BFA47BD" w14:textId="77777777" w:rsidR="005C44E1" w:rsidRDefault="005C44E1" w:rsidP="005C44E1">
      <w:pPr>
        <w:jc w:val="both"/>
      </w:pPr>
      <w:r>
        <w:t>This analysis demonstrates that it is possible to calculate an EC and a new set of and EFs based on existing data sets which capture most of the reinforcement types required. Additional data from the remaining two Transmission Owners would enhance the analysis by increasing the size of the data set.</w:t>
      </w:r>
    </w:p>
    <w:p w14:paraId="7B9F0342" w14:textId="77777777" w:rsidR="005C44E1" w:rsidRDefault="005C44E1" w:rsidP="005C44E1">
      <w:pPr>
        <w:jc w:val="both"/>
      </w:pPr>
    </w:p>
    <w:p w14:paraId="1E4D06DF" w14:textId="776BA0F5" w:rsidR="005C44E1" w:rsidRDefault="005C44E1" w:rsidP="005C44E1">
      <w:pPr>
        <w:jc w:val="both"/>
      </w:pPr>
      <w:commentRangeStart w:id="287"/>
      <w:commentRangeStart w:id="288"/>
      <w:r>
        <w:t>The EC is still calculated as the cost of new build 400kV OHL</w:t>
      </w:r>
      <w:ins w:id="289" w:author="Graham Pannell" w:date="2022-04-06T15:10:00Z">
        <w:r w:rsidR="00E9308E">
          <w:t>, and was calculated here</w:t>
        </w:r>
      </w:ins>
      <w:r>
        <w:t xml:space="preserve"> based on a published study into new build circuit costs. </w:t>
      </w:r>
      <w:commentRangeStart w:id="290"/>
      <w:r>
        <w:t xml:space="preserve">The resulting value </w:t>
      </w:r>
      <w:r w:rsidR="00E9308E">
        <w:t>was found here to be</w:t>
      </w:r>
      <w:del w:id="291" w:author="Graham Pannell" w:date="2022-04-06T15:10:00Z">
        <w:r w:rsidDel="00E9308E">
          <w:delText>is</w:delText>
        </w:r>
      </w:del>
      <w:r>
        <w:t xml:space="preserve"> similar to that currently maintained by CMP353</w:t>
      </w:r>
      <w:commentRangeEnd w:id="290"/>
      <w:r w:rsidR="00C93A8F">
        <w:rPr>
          <w:rStyle w:val="CommentReference"/>
          <w:rFonts w:ascii="Arial" w:eastAsia="Times New Roman" w:hAnsi="Arial" w:cs="Times New Roman"/>
          <w:lang w:eastAsia="en-GB"/>
        </w:rPr>
        <w:commentReference w:id="290"/>
      </w:r>
      <w:ins w:id="292" w:author="Graham Pannell" w:date="2022-04-06T15:11:00Z">
        <w:r w:rsidR="00E9308E">
          <w:t xml:space="preserve">. It is worth clarifying that </w:t>
        </w:r>
      </w:ins>
      <w:ins w:id="293" w:author="Graham Pannell" w:date="2022-04-06T15:12:00Z">
        <w:r w:rsidR="00E9308E">
          <w:t xml:space="preserve">other reinforcement types were costed separately, and as a </w:t>
        </w:r>
      </w:ins>
      <w:ins w:id="294" w:author="Graham Pannell" w:date="2022-04-06T15:13:00Z">
        <w:r w:rsidR="00E9308E">
          <w:t xml:space="preserve">result </w:t>
        </w:r>
      </w:ins>
      <w:ins w:id="295" w:author="Graham Pannell" w:date="2022-04-06T15:10:00Z">
        <w:r w:rsidR="00E9308E">
          <w:t xml:space="preserve">if a different EC value was </w:t>
        </w:r>
      </w:ins>
      <w:commentRangeStart w:id="296"/>
      <w:commentRangeEnd w:id="296"/>
      <w:r w:rsidR="00524C75">
        <w:rPr>
          <w:rStyle w:val="CommentReference"/>
          <w:rFonts w:ascii="Arial" w:eastAsia="Times New Roman" w:hAnsi="Arial" w:cs="Times New Roman"/>
          <w:lang w:eastAsia="en-GB"/>
        </w:rPr>
        <w:commentReference w:id="296"/>
      </w:r>
      <w:del w:id="297" w:author="Musaka(ESO), Sally" w:date="2022-04-07T09:28:00Z">
        <w:r>
          <w:delText>.</w:delText>
        </w:r>
      </w:del>
      <w:r w:rsidR="00E9308E">
        <w:t>to result from different input data, then the resulting EFs would be scaled accordingly</w:t>
      </w:r>
      <w:commentRangeEnd w:id="287"/>
      <w:r w:rsidR="005859F0">
        <w:rPr>
          <w:rStyle w:val="CommentReference"/>
          <w:rFonts w:ascii="Arial" w:eastAsia="Times New Roman" w:hAnsi="Arial" w:cs="Times New Roman"/>
          <w:lang w:eastAsia="en-GB"/>
        </w:rPr>
        <w:commentReference w:id="287"/>
      </w:r>
      <w:commentRangeEnd w:id="288"/>
      <w:r w:rsidR="00984966">
        <w:rPr>
          <w:rStyle w:val="CommentReference"/>
          <w:rFonts w:ascii="Arial" w:eastAsia="Times New Roman" w:hAnsi="Arial" w:cs="Times New Roman"/>
          <w:lang w:eastAsia="en-GB"/>
        </w:rPr>
        <w:commentReference w:id="288"/>
      </w:r>
      <w:ins w:id="298" w:author="Musaka(ESO), Sally" w:date="2022-04-07T09:28:00Z">
        <w:r>
          <w:t>.</w:t>
        </w:r>
      </w:ins>
    </w:p>
    <w:p w14:paraId="0C0D5149" w14:textId="77777777" w:rsidR="005C44E1" w:rsidRDefault="005C44E1" w:rsidP="005C44E1">
      <w:pPr>
        <w:jc w:val="both"/>
      </w:pPr>
    </w:p>
    <w:p w14:paraId="75F420CD" w14:textId="77777777" w:rsidR="005C44E1" w:rsidRDefault="005C44E1" w:rsidP="005C44E1">
      <w:pPr>
        <w:jc w:val="both"/>
      </w:pPr>
      <w:commentRangeStart w:id="299"/>
      <w:commentRangeStart w:id="300"/>
      <w:commentRangeStart w:id="301"/>
      <w:r>
        <w:t>Using this data, LCP has developed a methodology for calculating the cost in £/MW-km terms for most of the reinforcement types covered, including circuit reinforcement and replacement, new non-circuit build and non-circuit reinforcement</w:t>
      </w:r>
      <w:commentRangeEnd w:id="299"/>
      <w:r w:rsidR="000E2BFC">
        <w:rPr>
          <w:rStyle w:val="CommentReference"/>
          <w:rFonts w:ascii="Arial" w:eastAsia="Times New Roman" w:hAnsi="Arial" w:cs="Times New Roman"/>
          <w:lang w:eastAsia="en-GB"/>
        </w:rPr>
        <w:commentReference w:id="299"/>
      </w:r>
      <w:commentRangeEnd w:id="300"/>
      <w:r w:rsidR="00DF52F8">
        <w:rPr>
          <w:rStyle w:val="CommentReference"/>
          <w:rFonts w:ascii="Arial" w:eastAsia="Times New Roman" w:hAnsi="Arial" w:cs="Times New Roman"/>
          <w:lang w:eastAsia="en-GB"/>
        </w:rPr>
        <w:commentReference w:id="300"/>
      </w:r>
      <w:commentRangeEnd w:id="301"/>
      <w:r w:rsidR="00F02832">
        <w:rPr>
          <w:rStyle w:val="CommentReference"/>
          <w:rFonts w:ascii="Arial" w:eastAsia="Times New Roman" w:hAnsi="Arial" w:cs="Times New Roman"/>
          <w:lang w:eastAsia="en-GB"/>
        </w:rPr>
        <w:commentReference w:id="301"/>
      </w:r>
      <w:r>
        <w:t>. This data is sourced from the RIIO-T2 engineering justification papers. Within this work, LCP have developed a methodology for calculating the MW-km contribution of non-circuit build based on the average network capacity enabled by the reinforcement.</w:t>
      </w:r>
    </w:p>
    <w:p w14:paraId="319B5D06" w14:textId="77777777" w:rsidR="005C44E1" w:rsidRDefault="005C44E1" w:rsidP="005C44E1">
      <w:pPr>
        <w:jc w:val="both"/>
      </w:pPr>
    </w:p>
    <w:p w14:paraId="304C6F18" w14:textId="77777777" w:rsidR="005C44E1" w:rsidRDefault="005C44E1" w:rsidP="005C44E1">
      <w:pPr>
        <w:jc w:val="both"/>
      </w:pPr>
      <w:commentRangeStart w:id="302"/>
      <w:commentRangeStart w:id="303"/>
      <w:r>
        <w:t xml:space="preserve">To calculate EFs using these reinforcement costs, LCP have calculated the volume-weighted average cost of reinforcement using the volumes of each type of reinforcement planned for the upcoming price control period. This data is sourced from the RIIO-T2 Business Plan Data Tables. </w:t>
      </w:r>
      <w:commentRangeEnd w:id="302"/>
      <w:r w:rsidR="00FF7AAF">
        <w:rPr>
          <w:rStyle w:val="CommentReference"/>
          <w:rFonts w:ascii="Arial" w:eastAsia="Times New Roman" w:hAnsi="Arial" w:cs="Times New Roman"/>
          <w:lang w:eastAsia="en-GB"/>
        </w:rPr>
        <w:commentReference w:id="302"/>
      </w:r>
      <w:commentRangeEnd w:id="303"/>
      <w:r w:rsidR="00A63D80">
        <w:rPr>
          <w:rStyle w:val="CommentReference"/>
          <w:rFonts w:ascii="Arial" w:eastAsia="Times New Roman" w:hAnsi="Arial" w:cs="Times New Roman"/>
          <w:lang w:eastAsia="en-GB"/>
        </w:rPr>
        <w:commentReference w:id="303"/>
      </w:r>
    </w:p>
    <w:p w14:paraId="7F4EC33B" w14:textId="77777777" w:rsidR="005C44E1" w:rsidRDefault="005C44E1" w:rsidP="00A15241">
      <w:pPr>
        <w:jc w:val="both"/>
      </w:pPr>
    </w:p>
    <w:p w14:paraId="0BA4B4A2" w14:textId="0FFEFCE1" w:rsidR="005C44E1" w:rsidRDefault="005C44E1" w:rsidP="00A15241">
      <w:pPr>
        <w:jc w:val="both"/>
      </w:pPr>
      <w:r>
        <w:t xml:space="preserve">EFs are still calculated relative to the EC set as the cost of new build 400kV </w:t>
      </w:r>
      <w:ins w:id="304" w:author="Paul Mullen" w:date="2022-04-07T10:57:00Z">
        <w:r w:rsidR="00E83F13">
          <w:t>Overhead Line (</w:t>
        </w:r>
      </w:ins>
      <w:r>
        <w:t>OHL</w:t>
      </w:r>
      <w:ins w:id="305" w:author="Paul Mullen" w:date="2022-04-07T10:57:00Z">
        <w:r w:rsidR="00E83F13">
          <w:t>)</w:t>
        </w:r>
      </w:ins>
      <w:r>
        <w:t>. However, as the 400kV OHL reinforcement now include other reinforcement types, the EF for 400kV OHL may differ from 1.</w:t>
      </w:r>
      <w:r w:rsidR="00E9308E">
        <w:t xml:space="preserve"> </w:t>
      </w:r>
      <w:r w:rsidR="005859F0">
        <w:t xml:space="preserve">The EC itself is still calculated as the cost of new build 400kV OHL, calculated for this work based on a published study into new build circuit costs – with a resulting value similar to that currently maintained by </w:t>
      </w:r>
      <w:ins w:id="306" w:author="Paul Mullen" w:date="2022-04-07T10:58:00Z">
        <w:r w:rsidR="00AC4920">
          <w:fldChar w:fldCharType="begin"/>
        </w:r>
        <w:r w:rsidR="00AC4920">
          <w:instrText xml:space="preserve"> HYPERLINK "https://www.nationalgrideso.com/industry-information/codes/connection-and-use-system-code-cusc-old/modifications/cmp353-stabilising" </w:instrText>
        </w:r>
        <w:r w:rsidR="00AC4920">
          <w:fldChar w:fldCharType="separate"/>
        </w:r>
        <w:r w:rsidR="00AC4920" w:rsidRPr="0079750C">
          <w:rPr>
            <w:rStyle w:val="Hyperlink"/>
            <w:rFonts w:eastAsia="Times New Roman"/>
          </w:rPr>
          <w:t>CMP353</w:t>
        </w:r>
        <w:r w:rsidR="00AC4920">
          <w:rPr>
            <w:rStyle w:val="Hyperlink"/>
            <w:rFonts w:eastAsia="Times New Roman"/>
          </w:rPr>
          <w:fldChar w:fldCharType="end"/>
        </w:r>
        <w:r w:rsidR="00AC4920">
          <w:rPr>
            <w:rFonts w:ascii="Arial" w:hAnsi="Arial" w:cs="Arial"/>
            <w:color w:val="242424"/>
            <w:szCs w:val="24"/>
            <w:shd w:val="clear" w:color="auto" w:fill="FFFFFF"/>
          </w:rPr>
          <w:t>)</w:t>
        </w:r>
      </w:ins>
      <w:r w:rsidR="005859F0">
        <w:t xml:space="preserve">. </w:t>
      </w:r>
      <w:del w:id="307" w:author="Paul Mullen" w:date="2022-04-07T10:58:00Z">
        <w:r w:rsidR="00E9308E" w:rsidDel="001C4FA6">
          <w:delText>It is worth</w:delText>
        </w:r>
      </w:del>
      <w:ins w:id="308" w:author="Paul Mullen" w:date="2022-04-07T10:58:00Z">
        <w:r w:rsidR="001C4FA6">
          <w:t xml:space="preserve">For the avoidance of doubt, the </w:t>
        </w:r>
      </w:ins>
      <w:del w:id="309" w:author="Paul Mullen" w:date="2022-04-07T10:58:00Z">
        <w:r w:rsidR="00E9308E" w:rsidDel="001C4FA6">
          <w:delText xml:space="preserve"> clarifying that the</w:delText>
        </w:r>
      </w:del>
      <w:r w:rsidR="00E9308E">
        <w:t xml:space="preserve"> other reinforcement types were costed separately, and as a result if a different EC was </w:t>
      </w:r>
      <w:r w:rsidR="005859F0">
        <w:t>used (based on different input date), then the EFs would be scaled accordingly.</w:t>
      </w:r>
    </w:p>
    <w:p w14:paraId="48B26A9E" w14:textId="77777777" w:rsidR="005C44E1" w:rsidRDefault="005C44E1" w:rsidP="005C44E1">
      <w:pPr>
        <w:jc w:val="both"/>
      </w:pPr>
    </w:p>
    <w:p w14:paraId="7FB0F8F9" w14:textId="77777777" w:rsidR="005C44E1" w:rsidRDefault="005C44E1" w:rsidP="005C44E1">
      <w:pPr>
        <w:jc w:val="both"/>
      </w:pPr>
      <w:r>
        <w:t>The table shows example EFs if all reinforcement types were included, based on the data made available by Scottish Power Energy Networks. Additional data from other Transmission Owners would enhance this analysis and may produce different EFs, particularly in cases where they are set by one or two reinforcements.</w:t>
      </w:r>
    </w:p>
    <w:p w14:paraId="434C76E5" w14:textId="77777777" w:rsidR="005C44E1" w:rsidRDefault="005C44E1" w:rsidP="005C44E1">
      <w:pPr>
        <w:jc w:val="both"/>
      </w:pPr>
    </w:p>
    <w:p w14:paraId="677A1491" w14:textId="77777777" w:rsidR="005C44E1" w:rsidRDefault="005C44E1" w:rsidP="005C44E1">
      <w:pPr>
        <w:jc w:val="both"/>
      </w:pPr>
      <w:r w:rsidRPr="00C3670B">
        <w:rPr>
          <w:noProof/>
        </w:rPr>
        <w:drawing>
          <wp:inline distT="0" distB="0" distL="0" distR="0" wp14:anchorId="68A43F51" wp14:editId="001DE7FD">
            <wp:extent cx="3381375" cy="830388"/>
            <wp:effectExtent l="0" t="0" r="0" b="825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9"/>
                    <a:stretch>
                      <a:fillRect/>
                    </a:stretch>
                  </pic:blipFill>
                  <pic:spPr>
                    <a:xfrm>
                      <a:off x="0" y="0"/>
                      <a:ext cx="3388839" cy="832221"/>
                    </a:xfrm>
                    <a:prstGeom prst="rect">
                      <a:avLst/>
                    </a:prstGeom>
                  </pic:spPr>
                </pic:pic>
              </a:graphicData>
            </a:graphic>
          </wp:inline>
        </w:drawing>
      </w:r>
    </w:p>
    <w:p w14:paraId="5173F5A9" w14:textId="77777777" w:rsidR="005C44E1" w:rsidRDefault="005C44E1" w:rsidP="005C44E1">
      <w:pPr>
        <w:jc w:val="both"/>
      </w:pPr>
    </w:p>
    <w:p w14:paraId="61F4E77C" w14:textId="77777777" w:rsidR="00F17E4B" w:rsidRPr="00C648C0" w:rsidRDefault="008E17A7" w:rsidP="00F17E4B">
      <w:pPr>
        <w:jc w:val="both"/>
        <w:rPr>
          <w:rFonts w:ascii="Arial" w:hAnsi="Arial" w:cs="Arial"/>
          <w:szCs w:val="24"/>
        </w:rPr>
      </w:pPr>
      <w:r w:rsidRPr="00C648C0">
        <w:rPr>
          <w:rFonts w:ascii="Arial" w:hAnsi="Arial" w:cs="Arial"/>
          <w:szCs w:val="24"/>
        </w:rPr>
        <w:lastRenderedPageBreak/>
        <w:t xml:space="preserve">With reference to the </w:t>
      </w:r>
      <w:r w:rsidRPr="00C648C0">
        <w:rPr>
          <w:rFonts w:ascii="Arial" w:hAnsi="Arial" w:cs="Arial"/>
          <w:b/>
          <w:bCs/>
          <w:szCs w:val="24"/>
        </w:rPr>
        <w:t>Figure 2</w:t>
      </w:r>
      <w:r w:rsidRPr="00C648C0">
        <w:rPr>
          <w:rFonts w:ascii="Arial" w:hAnsi="Arial" w:cs="Arial"/>
          <w:szCs w:val="24"/>
        </w:rPr>
        <w:t xml:space="preserve"> on implementation approaches</w:t>
      </w:r>
      <w:r w:rsidR="00F17E4B" w:rsidRPr="00C648C0">
        <w:rPr>
          <w:rFonts w:ascii="Arial" w:hAnsi="Arial" w:cs="Arial"/>
          <w:szCs w:val="24"/>
        </w:rPr>
        <w:t>:</w:t>
      </w:r>
    </w:p>
    <w:p w14:paraId="321B1B9E" w14:textId="77777777" w:rsidR="00F17E4B" w:rsidRPr="00C648C0" w:rsidRDefault="00F17E4B" w:rsidP="00F17E4B">
      <w:pPr>
        <w:jc w:val="both"/>
        <w:rPr>
          <w:rFonts w:ascii="Arial" w:hAnsi="Arial" w:cs="Arial"/>
          <w:szCs w:val="24"/>
        </w:rPr>
      </w:pPr>
    </w:p>
    <w:p w14:paraId="63DFD828" w14:textId="4BEBBEAE" w:rsidR="00C648C0" w:rsidRPr="00C648C0" w:rsidRDefault="00C648C0" w:rsidP="00C648C0">
      <w:pPr>
        <w:pStyle w:val="ListParagraph"/>
        <w:numPr>
          <w:ilvl w:val="0"/>
          <w:numId w:val="32"/>
        </w:numPr>
        <w:jc w:val="both"/>
        <w:rPr>
          <w:rFonts w:cs="Arial"/>
        </w:rPr>
      </w:pPr>
      <w:r w:rsidRPr="00C648C0">
        <w:rPr>
          <w:rFonts w:cs="Arial"/>
        </w:rPr>
        <w:t>The LCP implements approach 1 for reinforcement types A (New circuit build) and B (Circuit Reinforcement)</w:t>
      </w:r>
      <w:r>
        <w:rPr>
          <w:rFonts w:cs="Arial"/>
        </w:rPr>
        <w:t>, which is in line with both the CMP315 and CMP375 Original</w:t>
      </w:r>
      <w:r w:rsidRPr="00C648C0">
        <w:rPr>
          <w:rFonts w:cs="Arial"/>
        </w:rPr>
        <w:t>; and</w:t>
      </w:r>
    </w:p>
    <w:p w14:paraId="025B2A1E" w14:textId="3D883630" w:rsidR="00DF5478" w:rsidRPr="007D2D0C" w:rsidRDefault="00C648C0" w:rsidP="00E2352F">
      <w:pPr>
        <w:pStyle w:val="ListParagraph"/>
        <w:numPr>
          <w:ilvl w:val="0"/>
          <w:numId w:val="32"/>
        </w:numPr>
        <w:jc w:val="both"/>
      </w:pPr>
      <w:r w:rsidRPr="007D2D0C">
        <w:rPr>
          <w:rFonts w:cs="Arial"/>
        </w:rPr>
        <w:t>For reinforcement types C (New non-circuit build) and D (Non-circuit reinforcement), the LCP approach does not align with the implementation options presented. As well as the additional cost of the reinforcements, it also considers the additional network capacity provided by these reinforcements, relative to the counterfactual where no reinforcement is undertaken, by enabling network capacity on connected circuits.</w:t>
      </w:r>
    </w:p>
    <w:p w14:paraId="0B47825E" w14:textId="77777777" w:rsidR="00FF7AAF" w:rsidRDefault="00FF7AAF" w:rsidP="00344BFD">
      <w:pPr>
        <w:spacing w:line="300" w:lineRule="atLeast"/>
        <w:jc w:val="both"/>
        <w:rPr>
          <w:ins w:id="310" w:author="Jauss, L" w:date="2022-04-05T10:29:00Z"/>
          <w:b/>
          <w:color w:val="F26522" w:themeColor="accent1"/>
        </w:rPr>
      </w:pPr>
    </w:p>
    <w:p w14:paraId="6C7880AC" w14:textId="37BB22BE" w:rsidR="007D2D0C" w:rsidRPr="00344BFD" w:rsidRDefault="00344BFD" w:rsidP="00344BFD">
      <w:pPr>
        <w:spacing w:line="300" w:lineRule="atLeast"/>
        <w:jc w:val="both"/>
        <w:rPr>
          <w:ins w:id="311" w:author="Jauss, L" w:date="2022-04-05T11:05:00Z"/>
          <w:color w:val="F26522" w:themeColor="accent1"/>
        </w:rPr>
      </w:pPr>
      <w:r>
        <w:rPr>
          <w:b/>
          <w:color w:val="F26522" w:themeColor="accent1"/>
        </w:rPr>
        <w:t xml:space="preserve">Specific Workgroup consultation question: </w:t>
      </w:r>
      <w:r>
        <w:rPr>
          <w:bCs/>
          <w:color w:val="F26522" w:themeColor="accent1"/>
        </w:rPr>
        <w:t xml:space="preserve">In their analysis, </w:t>
      </w:r>
      <w:r w:rsidRPr="00344BFD">
        <w:rPr>
          <w:rFonts w:ascii="Arial" w:eastAsia="Calibri" w:hAnsi="Arial" w:cs="Arial"/>
          <w:color w:val="F26522" w:themeColor="accent1"/>
          <w:szCs w:val="24"/>
        </w:rPr>
        <w:t>Lane Clark and Peacock (LCP)</w:t>
      </w:r>
      <w:r w:rsidR="007D2D0C" w:rsidRPr="00344BFD">
        <w:rPr>
          <w:color w:val="F26522" w:themeColor="accent1"/>
        </w:rPr>
        <w:t xml:space="preserve"> have provided an alternative implementation approach proposing </w:t>
      </w:r>
      <w:r w:rsidR="007D2D0C" w:rsidRPr="00344BFD">
        <w:rPr>
          <w:bCs/>
          <w:color w:val="F26522" w:themeColor="accent1"/>
        </w:rPr>
        <w:t xml:space="preserve">non-circuit build to be </w:t>
      </w:r>
      <w:commentRangeStart w:id="312"/>
      <w:ins w:id="313" w:author="Graham Pannell" w:date="2022-04-06T12:20:00Z">
        <w:r w:rsidR="00905D96">
          <w:rPr>
            <w:bCs/>
            <w:color w:val="F26522" w:themeColor="accent1"/>
          </w:rPr>
          <w:t xml:space="preserve">allocated to existing circuits and </w:t>
        </w:r>
      </w:ins>
      <w:ins w:id="314" w:author="Graham Pannell" w:date="2022-04-06T12:22:00Z">
        <w:r w:rsidR="00905D96">
          <w:rPr>
            <w:bCs/>
            <w:color w:val="F26522" w:themeColor="accent1"/>
          </w:rPr>
          <w:t>thereby</w:t>
        </w:r>
      </w:ins>
      <w:ins w:id="315" w:author="Graham Pannell" w:date="2022-04-06T12:20:00Z">
        <w:r w:rsidR="00905D96">
          <w:rPr>
            <w:bCs/>
            <w:color w:val="F26522" w:themeColor="accent1"/>
          </w:rPr>
          <w:t xml:space="preserve"> included </w:t>
        </w:r>
      </w:ins>
      <w:ins w:id="316" w:author="Graham Pannell" w:date="2022-04-06T12:21:00Z">
        <w:r w:rsidR="00905D96">
          <w:rPr>
            <w:bCs/>
            <w:color w:val="F26522" w:themeColor="accent1"/>
          </w:rPr>
          <w:t xml:space="preserve">within the </w:t>
        </w:r>
      </w:ins>
      <w:del w:id="317" w:author="Graham Pannell" w:date="2022-04-06T12:20:00Z">
        <w:r w:rsidR="007D2D0C" w:rsidRPr="00344BFD" w:rsidDel="00905D96">
          <w:rPr>
            <w:bCs/>
            <w:color w:val="F26522" w:themeColor="accent1"/>
          </w:rPr>
          <w:delText xml:space="preserve">smeared across existing </w:delText>
        </w:r>
      </w:del>
      <w:r w:rsidR="007D2D0C" w:rsidRPr="00344BFD">
        <w:rPr>
          <w:bCs/>
          <w:color w:val="F26522" w:themeColor="accent1"/>
        </w:rPr>
        <w:t xml:space="preserve">EFs </w:t>
      </w:r>
      <w:del w:id="318" w:author="Graham Pannell" w:date="2022-04-06T12:21:00Z">
        <w:r w:rsidR="007D2D0C" w:rsidRPr="00344BFD" w:rsidDel="00905D96">
          <w:rPr>
            <w:bCs/>
            <w:color w:val="F26522" w:themeColor="accent1"/>
          </w:rPr>
          <w:delText xml:space="preserve">and the EC </w:delText>
        </w:r>
      </w:del>
      <w:r w:rsidR="007D2D0C" w:rsidRPr="00344BFD">
        <w:rPr>
          <w:bCs/>
          <w:color w:val="F26522" w:themeColor="accent1"/>
        </w:rPr>
        <w:t xml:space="preserve">rather </w:t>
      </w:r>
      <w:commentRangeEnd w:id="312"/>
      <w:r w:rsidR="00D85B7D">
        <w:rPr>
          <w:rStyle w:val="CommentReference"/>
          <w:rFonts w:ascii="Arial" w:eastAsia="Times New Roman" w:hAnsi="Arial" w:cs="Times New Roman"/>
          <w:lang w:eastAsia="en-GB"/>
        </w:rPr>
        <w:commentReference w:id="312"/>
      </w:r>
      <w:r w:rsidR="007D2D0C" w:rsidRPr="00344BFD">
        <w:rPr>
          <w:bCs/>
          <w:color w:val="F26522" w:themeColor="accent1"/>
        </w:rPr>
        <w:t>than creating proxy circuits (as proposed by the CMP315 and CMP375 Original). Do you have any thoughts on this and do you agree with LCP’s proposal for reinforcement factors? Please provide justification for your response.</w:t>
      </w:r>
    </w:p>
    <w:p w14:paraId="107C5FA5" w14:textId="51201C5B" w:rsidR="00DF30C5" w:rsidRDefault="00DF30C5" w:rsidP="00344BFD">
      <w:pPr>
        <w:spacing w:line="300" w:lineRule="atLeast"/>
        <w:jc w:val="both"/>
        <w:rPr>
          <w:ins w:id="319" w:author="Jauss, L" w:date="2022-04-05T11:06:00Z"/>
          <w:color w:val="F26522" w:themeColor="accent1"/>
        </w:rPr>
      </w:pPr>
    </w:p>
    <w:p w14:paraId="7D32714A" w14:textId="020FF000" w:rsidR="00DF30C5" w:rsidRPr="00344BFD" w:rsidRDefault="00DF30C5" w:rsidP="00344BFD">
      <w:pPr>
        <w:spacing w:line="300" w:lineRule="atLeast"/>
        <w:jc w:val="both"/>
        <w:rPr>
          <w:ins w:id="320" w:author="Musaka(ESO), Sally" w:date="2022-04-05T18:44:00Z"/>
          <w:color w:val="F26522" w:themeColor="accent1"/>
        </w:rPr>
      </w:pPr>
      <w:commentRangeStart w:id="321"/>
      <w:ins w:id="322" w:author="Jauss, L" w:date="2022-04-05T11:05:00Z">
        <w:r>
          <w:rPr>
            <w:color w:val="F26522" w:themeColor="accent1"/>
          </w:rPr>
          <w:t>SUMMARY OF PROPOSALS and LCP Analysis</w:t>
        </w:r>
      </w:ins>
      <w:commentRangeEnd w:id="321"/>
      <w:ins w:id="323" w:author="Jauss, L" w:date="2022-04-05T11:07:00Z">
        <w:r>
          <w:rPr>
            <w:rStyle w:val="CommentReference"/>
            <w:rFonts w:ascii="Arial" w:eastAsia="Times New Roman" w:hAnsi="Arial" w:cs="Times New Roman"/>
            <w:lang w:eastAsia="en-GB"/>
          </w:rPr>
          <w:commentReference w:id="321"/>
        </w:r>
      </w:ins>
    </w:p>
    <w:tbl>
      <w:tblPr>
        <w:tblStyle w:val="TableGrid"/>
        <w:tblpPr w:leftFromText="180" w:rightFromText="180" w:vertAnchor="text" w:horzAnchor="margin" w:tblpY="119"/>
        <w:tblW w:w="0" w:type="auto"/>
        <w:tblLook w:val="04A0" w:firstRow="1" w:lastRow="0" w:firstColumn="1" w:lastColumn="0" w:noHBand="0" w:noVBand="1"/>
      </w:tblPr>
      <w:tblGrid>
        <w:gridCol w:w="1859"/>
        <w:gridCol w:w="1695"/>
        <w:gridCol w:w="1763"/>
        <w:gridCol w:w="1719"/>
        <w:gridCol w:w="2450"/>
      </w:tblGrid>
      <w:tr w:rsidR="00DF30C5" w14:paraId="25689FC6" w14:textId="77777777" w:rsidTr="00DF30C5">
        <w:trPr>
          <w:ins w:id="324" w:author="Jauss, L" w:date="2022-04-05T11:05:00Z"/>
        </w:trPr>
        <w:tc>
          <w:tcPr>
            <w:tcW w:w="3792" w:type="dxa"/>
            <w:gridSpan w:val="2"/>
          </w:tcPr>
          <w:p w14:paraId="094069C8" w14:textId="77777777" w:rsidR="00DF30C5" w:rsidRPr="00DE5414" w:rsidRDefault="00DF30C5" w:rsidP="00DF30C5">
            <w:pPr>
              <w:spacing w:line="300" w:lineRule="atLeast"/>
              <w:jc w:val="both"/>
              <w:rPr>
                <w:ins w:id="325" w:author="Jauss, L" w:date="2022-04-05T11:05:00Z"/>
                <w:bCs/>
                <w:color w:val="F26522" w:themeColor="accent1"/>
              </w:rPr>
            </w:pPr>
          </w:p>
        </w:tc>
        <w:tc>
          <w:tcPr>
            <w:tcW w:w="1889" w:type="dxa"/>
          </w:tcPr>
          <w:p w14:paraId="0726CA9E" w14:textId="77777777" w:rsidR="00DF30C5" w:rsidRPr="00DE5414" w:rsidRDefault="00DF30C5" w:rsidP="00DF30C5">
            <w:pPr>
              <w:spacing w:line="300" w:lineRule="atLeast"/>
              <w:jc w:val="both"/>
              <w:rPr>
                <w:ins w:id="326" w:author="Jauss, L" w:date="2022-04-05T11:05:00Z"/>
                <w:bCs/>
                <w:color w:val="F26522" w:themeColor="accent1"/>
              </w:rPr>
            </w:pPr>
            <w:ins w:id="327" w:author="Jauss, L" w:date="2022-04-05T11:05:00Z">
              <w:r w:rsidRPr="00DE5414">
                <w:rPr>
                  <w:bCs/>
                  <w:color w:val="F26522" w:themeColor="accent1"/>
                </w:rPr>
                <w:t>CMP315</w:t>
              </w:r>
            </w:ins>
          </w:p>
        </w:tc>
        <w:tc>
          <w:tcPr>
            <w:tcW w:w="1889" w:type="dxa"/>
          </w:tcPr>
          <w:p w14:paraId="7637C246" w14:textId="77777777" w:rsidR="00DF30C5" w:rsidRPr="00DE5414" w:rsidRDefault="00DF30C5" w:rsidP="00DF30C5">
            <w:pPr>
              <w:spacing w:line="300" w:lineRule="atLeast"/>
              <w:jc w:val="both"/>
              <w:rPr>
                <w:ins w:id="328" w:author="Jauss, L" w:date="2022-04-05T11:05:00Z"/>
                <w:bCs/>
                <w:color w:val="F26522" w:themeColor="accent1"/>
              </w:rPr>
            </w:pPr>
            <w:ins w:id="329" w:author="Jauss, L" w:date="2022-04-05T11:05:00Z">
              <w:r w:rsidRPr="00DE5414">
                <w:rPr>
                  <w:bCs/>
                  <w:color w:val="F26522" w:themeColor="accent1"/>
                </w:rPr>
                <w:t>CMP375</w:t>
              </w:r>
            </w:ins>
          </w:p>
        </w:tc>
        <w:tc>
          <w:tcPr>
            <w:tcW w:w="1916" w:type="dxa"/>
          </w:tcPr>
          <w:p w14:paraId="5424DE15" w14:textId="77777777" w:rsidR="00DF30C5" w:rsidRPr="00DE5414" w:rsidRDefault="00DF30C5" w:rsidP="00DF30C5">
            <w:pPr>
              <w:spacing w:line="300" w:lineRule="atLeast"/>
              <w:jc w:val="both"/>
              <w:rPr>
                <w:ins w:id="330" w:author="Jauss, L" w:date="2022-04-05T11:05:00Z"/>
                <w:bCs/>
                <w:color w:val="F26522" w:themeColor="accent1"/>
              </w:rPr>
            </w:pPr>
            <w:ins w:id="331" w:author="Jauss, L" w:date="2022-04-05T11:05:00Z">
              <w:r w:rsidRPr="00DE5414">
                <w:rPr>
                  <w:bCs/>
                  <w:color w:val="F26522" w:themeColor="accent1"/>
                </w:rPr>
                <w:t>LCP Analysis</w:t>
              </w:r>
            </w:ins>
          </w:p>
        </w:tc>
      </w:tr>
      <w:tr w:rsidR="00DF30C5" w14:paraId="49F56835" w14:textId="77777777" w:rsidTr="00DF30C5">
        <w:trPr>
          <w:ins w:id="332" w:author="Jauss, L" w:date="2022-04-05T11:05:00Z"/>
        </w:trPr>
        <w:tc>
          <w:tcPr>
            <w:tcW w:w="3792" w:type="dxa"/>
            <w:gridSpan w:val="2"/>
          </w:tcPr>
          <w:p w14:paraId="39C64818" w14:textId="77777777" w:rsidR="00DF30C5" w:rsidRPr="00DE5414" w:rsidRDefault="00DF30C5" w:rsidP="00DF30C5">
            <w:pPr>
              <w:spacing w:line="300" w:lineRule="atLeast"/>
              <w:jc w:val="both"/>
              <w:rPr>
                <w:ins w:id="333" w:author="Jauss, L" w:date="2022-04-05T11:05:00Z"/>
                <w:bCs/>
                <w:color w:val="F26522" w:themeColor="accent1"/>
                <w:sz w:val="20"/>
              </w:rPr>
            </w:pPr>
            <w:ins w:id="334" w:author="Jauss, L" w:date="2022-04-05T11:05:00Z">
              <w:r w:rsidRPr="00DE5414">
                <w:rPr>
                  <w:bCs/>
                  <w:color w:val="F26522" w:themeColor="accent1"/>
                  <w:sz w:val="20"/>
                </w:rPr>
                <w:t>Proportions of reinforcement type in each EF basket</w:t>
              </w:r>
            </w:ins>
          </w:p>
        </w:tc>
        <w:tc>
          <w:tcPr>
            <w:tcW w:w="1889" w:type="dxa"/>
          </w:tcPr>
          <w:p w14:paraId="06C8A068" w14:textId="77777777" w:rsidR="00DF30C5" w:rsidRPr="00DE5414" w:rsidRDefault="00DF30C5" w:rsidP="00DF30C5">
            <w:pPr>
              <w:spacing w:line="300" w:lineRule="atLeast"/>
              <w:jc w:val="both"/>
              <w:rPr>
                <w:ins w:id="335" w:author="Jauss, L" w:date="2022-04-05T11:05:00Z"/>
                <w:b/>
                <w:color w:val="F26522" w:themeColor="accent1"/>
                <w:sz w:val="20"/>
              </w:rPr>
            </w:pPr>
            <w:commentRangeStart w:id="336"/>
            <w:ins w:id="337" w:author="Jauss, L" w:date="2022-04-05T11:05:00Z">
              <w:r w:rsidRPr="00DE5414">
                <w:rPr>
                  <w:b/>
                  <w:color w:val="F26522" w:themeColor="accent1"/>
                  <w:sz w:val="20"/>
                </w:rPr>
                <w:t xml:space="preserve">Based on estimated proportions of how the existing network was actually constructed? </w:t>
              </w:r>
            </w:ins>
            <w:commentRangeEnd w:id="336"/>
            <w:r w:rsidR="00EB1E1A">
              <w:rPr>
                <w:rStyle w:val="CommentReference"/>
                <w:rFonts w:ascii="Arial" w:eastAsia="Times New Roman" w:hAnsi="Arial" w:cs="Times New Roman"/>
                <w:lang w:val="en-GB" w:eastAsia="en-GB"/>
              </w:rPr>
              <w:commentReference w:id="336"/>
            </w:r>
          </w:p>
        </w:tc>
        <w:tc>
          <w:tcPr>
            <w:tcW w:w="1889" w:type="dxa"/>
          </w:tcPr>
          <w:p w14:paraId="59BE6788" w14:textId="77777777" w:rsidR="00DF30C5" w:rsidRPr="00DE5414" w:rsidRDefault="00DF30C5" w:rsidP="00DF30C5">
            <w:pPr>
              <w:spacing w:line="300" w:lineRule="atLeast"/>
              <w:jc w:val="both"/>
              <w:rPr>
                <w:ins w:id="338" w:author="Jauss, L" w:date="2022-04-05T11:05:00Z"/>
                <w:b/>
                <w:color w:val="F26522" w:themeColor="accent1"/>
                <w:sz w:val="20"/>
              </w:rPr>
            </w:pPr>
            <w:ins w:id="339" w:author="Jauss, L" w:date="2022-04-05T11:05:00Z">
              <w:r w:rsidRPr="00DE5414">
                <w:rPr>
                  <w:b/>
                  <w:color w:val="F26522" w:themeColor="accent1"/>
                  <w:sz w:val="20"/>
                </w:rPr>
                <w:t>Based on proportions of capacity delivered in last 10 years only?</w:t>
              </w:r>
            </w:ins>
          </w:p>
        </w:tc>
        <w:tc>
          <w:tcPr>
            <w:tcW w:w="1916" w:type="dxa"/>
          </w:tcPr>
          <w:p w14:paraId="7896BD9F" w14:textId="6DB94B52" w:rsidR="00DF30C5" w:rsidRPr="00DE5414" w:rsidRDefault="00DF30C5" w:rsidP="00DF30C5">
            <w:pPr>
              <w:spacing w:line="300" w:lineRule="atLeast"/>
              <w:jc w:val="both"/>
              <w:rPr>
                <w:ins w:id="340" w:author="Jauss, L" w:date="2022-04-05T11:05:00Z"/>
                <w:bCs/>
                <w:color w:val="F26522" w:themeColor="accent1"/>
                <w:sz w:val="20"/>
              </w:rPr>
            </w:pPr>
            <w:ins w:id="341" w:author="Jauss, L" w:date="2022-04-05T11:05:00Z">
              <w:del w:id="342" w:author="Mullen (ESO), Paul J" w:date="2022-04-07T15:07:00Z">
                <w:r w:rsidRPr="00DE5414" w:rsidDel="00AB3BCC">
                  <w:rPr>
                    <w:bCs/>
                    <w:color w:val="F26522" w:themeColor="accent1"/>
                    <w:sz w:val="20"/>
                  </w:rPr>
                  <w:delText>?</w:delText>
                </w:r>
              </w:del>
            </w:ins>
            <w:ins w:id="343" w:author="Mullen (ESO), Paul J" w:date="2022-04-07T15:07:00Z">
              <w:r w:rsidR="00AB3BCC">
                <w:rPr>
                  <w:bCs/>
                  <w:color w:val="F26522" w:themeColor="accent1"/>
                  <w:sz w:val="20"/>
                </w:rPr>
                <w:t>Based on planned reinforcements based on the next Price C</w:t>
              </w:r>
            </w:ins>
            <w:ins w:id="344" w:author="Mullen (ESO), Paul J" w:date="2022-04-07T15:08:00Z">
              <w:r w:rsidR="00AB3BCC">
                <w:rPr>
                  <w:bCs/>
                  <w:color w:val="F26522" w:themeColor="accent1"/>
                  <w:sz w:val="20"/>
                </w:rPr>
                <w:t>ontrol</w:t>
              </w:r>
            </w:ins>
          </w:p>
        </w:tc>
      </w:tr>
      <w:tr w:rsidR="00DF30C5" w14:paraId="7E008764" w14:textId="77777777" w:rsidTr="00DF30C5">
        <w:trPr>
          <w:ins w:id="345" w:author="Jauss, L" w:date="2022-04-05T11:05:00Z"/>
        </w:trPr>
        <w:tc>
          <w:tcPr>
            <w:tcW w:w="1982" w:type="dxa"/>
            <w:vMerge w:val="restart"/>
          </w:tcPr>
          <w:p w14:paraId="66ABA560" w14:textId="77777777" w:rsidR="00DF30C5" w:rsidRPr="00DE5414" w:rsidRDefault="00DF30C5" w:rsidP="00DF30C5">
            <w:pPr>
              <w:spacing w:line="300" w:lineRule="atLeast"/>
              <w:jc w:val="both"/>
              <w:rPr>
                <w:ins w:id="346" w:author="Jauss, L" w:date="2022-04-05T11:05:00Z"/>
                <w:bCs/>
                <w:color w:val="F26522" w:themeColor="accent1"/>
                <w:sz w:val="20"/>
              </w:rPr>
            </w:pPr>
            <w:ins w:id="347" w:author="Jauss, L" w:date="2022-04-05T11:05:00Z">
              <w:r w:rsidRPr="00DE5414">
                <w:rPr>
                  <w:bCs/>
                  <w:color w:val="F26522" w:themeColor="accent1"/>
                  <w:sz w:val="20"/>
                </w:rPr>
                <w:t xml:space="preserve">Implementation Approach for each reinforcement type </w:t>
              </w:r>
            </w:ins>
          </w:p>
        </w:tc>
        <w:tc>
          <w:tcPr>
            <w:tcW w:w="1810" w:type="dxa"/>
          </w:tcPr>
          <w:p w14:paraId="61F431D5" w14:textId="77777777" w:rsidR="00DF30C5" w:rsidRPr="00DE5414" w:rsidRDefault="00DF30C5" w:rsidP="00DF30C5">
            <w:pPr>
              <w:spacing w:line="300" w:lineRule="atLeast"/>
              <w:jc w:val="both"/>
              <w:rPr>
                <w:ins w:id="348" w:author="Jauss, L" w:date="2022-04-05T11:05:00Z"/>
                <w:bCs/>
                <w:color w:val="F26522" w:themeColor="accent1"/>
                <w:sz w:val="20"/>
              </w:rPr>
            </w:pPr>
            <w:ins w:id="349" w:author="Jauss, L" w:date="2022-04-05T11:05:00Z">
              <w:r w:rsidRPr="00DE5414">
                <w:rPr>
                  <w:bCs/>
                  <w:color w:val="F26522" w:themeColor="accent1"/>
                  <w:sz w:val="20"/>
                </w:rPr>
                <w:t>New circuit build</w:t>
              </w:r>
            </w:ins>
          </w:p>
        </w:tc>
        <w:tc>
          <w:tcPr>
            <w:tcW w:w="1889" w:type="dxa"/>
          </w:tcPr>
          <w:p w14:paraId="7028B009" w14:textId="77777777" w:rsidR="00DF30C5" w:rsidRPr="00DE5414" w:rsidRDefault="00DF30C5" w:rsidP="00DF30C5">
            <w:pPr>
              <w:pStyle w:val="ListParagraph"/>
              <w:numPr>
                <w:ilvl w:val="0"/>
                <w:numId w:val="35"/>
              </w:numPr>
              <w:ind w:left="197" w:right="51" w:hanging="197"/>
              <w:rPr>
                <w:ins w:id="350" w:author="Jauss, L" w:date="2022-04-05T11:05:00Z"/>
                <w:bCs/>
                <w:color w:val="F26522" w:themeColor="accent1"/>
                <w:sz w:val="20"/>
                <w:szCs w:val="20"/>
              </w:rPr>
            </w:pPr>
            <w:ins w:id="351" w:author="Jauss, L" w:date="2022-04-05T11:05:00Z">
              <w:r w:rsidRPr="00DE5414">
                <w:rPr>
                  <w:bCs/>
                  <w:color w:val="F26522" w:themeColor="accent1"/>
                  <w:sz w:val="20"/>
                  <w:szCs w:val="20"/>
                </w:rPr>
                <w:t>No change</w:t>
              </w:r>
            </w:ins>
          </w:p>
        </w:tc>
        <w:tc>
          <w:tcPr>
            <w:tcW w:w="1889" w:type="dxa"/>
          </w:tcPr>
          <w:p w14:paraId="63F64C8B" w14:textId="77777777" w:rsidR="00DF30C5" w:rsidRPr="00DE5414" w:rsidRDefault="00DF30C5" w:rsidP="00DF30C5">
            <w:pPr>
              <w:pStyle w:val="ListParagraph"/>
              <w:numPr>
                <w:ilvl w:val="0"/>
                <w:numId w:val="36"/>
              </w:numPr>
              <w:ind w:left="197" w:hanging="197"/>
              <w:rPr>
                <w:ins w:id="352" w:author="Jauss, L" w:date="2022-04-05T11:05:00Z"/>
                <w:bCs/>
                <w:color w:val="F26522" w:themeColor="accent1"/>
                <w:sz w:val="20"/>
                <w:szCs w:val="20"/>
              </w:rPr>
            </w:pPr>
            <w:ins w:id="353" w:author="Jauss, L" w:date="2022-04-05T11:05:00Z">
              <w:r w:rsidRPr="00DE5414">
                <w:rPr>
                  <w:bCs/>
                  <w:color w:val="F26522" w:themeColor="accent1"/>
                  <w:sz w:val="20"/>
                  <w:szCs w:val="20"/>
                </w:rPr>
                <w:t>No change</w:t>
              </w:r>
            </w:ins>
          </w:p>
        </w:tc>
        <w:tc>
          <w:tcPr>
            <w:tcW w:w="1916" w:type="dxa"/>
          </w:tcPr>
          <w:p w14:paraId="7AE35353" w14:textId="77777777" w:rsidR="00DF30C5" w:rsidRPr="00DE5414" w:rsidRDefault="00DF30C5" w:rsidP="00DF30C5">
            <w:pPr>
              <w:pStyle w:val="ListParagraph"/>
              <w:numPr>
                <w:ilvl w:val="0"/>
                <w:numId w:val="37"/>
              </w:numPr>
              <w:ind w:left="197" w:right="177" w:hanging="197"/>
              <w:rPr>
                <w:ins w:id="354" w:author="Jauss, L" w:date="2022-04-05T11:05:00Z"/>
                <w:bCs/>
                <w:color w:val="F26522" w:themeColor="accent1"/>
                <w:sz w:val="20"/>
                <w:szCs w:val="20"/>
              </w:rPr>
            </w:pPr>
            <w:ins w:id="355" w:author="Jauss, L" w:date="2022-04-05T11:05:00Z">
              <w:r w:rsidRPr="00DE5414">
                <w:rPr>
                  <w:bCs/>
                  <w:color w:val="F26522" w:themeColor="accent1"/>
                  <w:sz w:val="20"/>
                  <w:szCs w:val="20"/>
                </w:rPr>
                <w:t>No change?</w:t>
              </w:r>
            </w:ins>
          </w:p>
        </w:tc>
      </w:tr>
      <w:tr w:rsidR="00DF30C5" w14:paraId="4D988C9E" w14:textId="77777777" w:rsidTr="00DF30C5">
        <w:trPr>
          <w:ins w:id="356" w:author="Jauss, L" w:date="2022-04-05T11:05:00Z"/>
        </w:trPr>
        <w:tc>
          <w:tcPr>
            <w:tcW w:w="1982" w:type="dxa"/>
            <w:vMerge/>
          </w:tcPr>
          <w:p w14:paraId="75570B6C" w14:textId="77777777" w:rsidR="00DF30C5" w:rsidRPr="00DE5414" w:rsidRDefault="00DF30C5" w:rsidP="00DF30C5">
            <w:pPr>
              <w:spacing w:line="300" w:lineRule="atLeast"/>
              <w:jc w:val="both"/>
              <w:rPr>
                <w:ins w:id="357" w:author="Jauss, L" w:date="2022-04-05T11:05:00Z"/>
                <w:bCs/>
                <w:color w:val="F26522" w:themeColor="accent1"/>
                <w:sz w:val="20"/>
              </w:rPr>
            </w:pPr>
          </w:p>
        </w:tc>
        <w:tc>
          <w:tcPr>
            <w:tcW w:w="1810" w:type="dxa"/>
          </w:tcPr>
          <w:p w14:paraId="275E376E" w14:textId="77777777" w:rsidR="00DF30C5" w:rsidRPr="00DE5414" w:rsidRDefault="00DF30C5" w:rsidP="00DF30C5">
            <w:pPr>
              <w:spacing w:line="300" w:lineRule="atLeast"/>
              <w:jc w:val="both"/>
              <w:rPr>
                <w:ins w:id="358" w:author="Jauss, L" w:date="2022-04-05T11:05:00Z"/>
                <w:bCs/>
                <w:color w:val="F26522" w:themeColor="accent1"/>
                <w:sz w:val="20"/>
              </w:rPr>
            </w:pPr>
            <w:ins w:id="359" w:author="Jauss, L" w:date="2022-04-05T11:05:00Z">
              <w:r w:rsidRPr="00DE5414">
                <w:rPr>
                  <w:bCs/>
                  <w:color w:val="F26522" w:themeColor="accent1"/>
                  <w:sz w:val="20"/>
                </w:rPr>
                <w:t>Circuit reinforcement</w:t>
              </w:r>
            </w:ins>
          </w:p>
        </w:tc>
        <w:tc>
          <w:tcPr>
            <w:tcW w:w="1889" w:type="dxa"/>
          </w:tcPr>
          <w:p w14:paraId="648140EA" w14:textId="3F9BD642" w:rsidR="00DF30C5" w:rsidRPr="00DE5414" w:rsidRDefault="00DF30C5" w:rsidP="00DF30C5">
            <w:pPr>
              <w:pStyle w:val="ListParagraph"/>
              <w:numPr>
                <w:ilvl w:val="0"/>
                <w:numId w:val="38"/>
              </w:numPr>
              <w:ind w:left="197" w:right="51" w:hanging="197"/>
              <w:rPr>
                <w:ins w:id="360" w:author="Jauss, L" w:date="2022-04-05T11:05:00Z"/>
                <w:bCs/>
                <w:color w:val="F26522" w:themeColor="accent1"/>
                <w:sz w:val="20"/>
                <w:szCs w:val="20"/>
              </w:rPr>
            </w:pPr>
            <w:ins w:id="361" w:author="Jauss, L" w:date="2022-04-05T11:09:00Z">
              <w:r>
                <w:rPr>
                  <w:bCs/>
                  <w:color w:val="F26522" w:themeColor="accent1"/>
                  <w:sz w:val="20"/>
                  <w:szCs w:val="20"/>
                </w:rPr>
                <w:t>Included in</w:t>
              </w:r>
            </w:ins>
            <w:ins w:id="362" w:author="Jauss, L" w:date="2022-04-05T11:05:00Z">
              <w:r w:rsidRPr="00DE5414">
                <w:rPr>
                  <w:bCs/>
                  <w:color w:val="F26522" w:themeColor="accent1"/>
                  <w:sz w:val="20"/>
                  <w:szCs w:val="20"/>
                </w:rPr>
                <w:t xml:space="preserve"> EF </w:t>
              </w:r>
            </w:ins>
            <w:ins w:id="363" w:author="Jauss, L" w:date="2022-04-05T11:09:00Z">
              <w:r>
                <w:rPr>
                  <w:bCs/>
                  <w:color w:val="F26522" w:themeColor="accent1"/>
                  <w:sz w:val="20"/>
                  <w:szCs w:val="20"/>
                </w:rPr>
                <w:t xml:space="preserve">basket </w:t>
              </w:r>
            </w:ins>
            <w:ins w:id="364" w:author="Jauss, L" w:date="2022-04-05T11:05:00Z">
              <w:r w:rsidRPr="00DE5414">
                <w:rPr>
                  <w:bCs/>
                  <w:color w:val="F26522" w:themeColor="accent1"/>
                  <w:sz w:val="20"/>
                  <w:szCs w:val="20"/>
                </w:rPr>
                <w:t>together with (A)</w:t>
              </w:r>
            </w:ins>
          </w:p>
        </w:tc>
        <w:tc>
          <w:tcPr>
            <w:tcW w:w="1889" w:type="dxa"/>
          </w:tcPr>
          <w:p w14:paraId="4DA43590" w14:textId="00037B3C" w:rsidR="00DF30C5" w:rsidRPr="00DE5414" w:rsidRDefault="00DF30C5" w:rsidP="00DF30C5">
            <w:pPr>
              <w:pStyle w:val="ListParagraph"/>
              <w:numPr>
                <w:ilvl w:val="0"/>
                <w:numId w:val="39"/>
              </w:numPr>
              <w:ind w:left="197" w:hanging="197"/>
              <w:rPr>
                <w:ins w:id="365" w:author="Jauss, L" w:date="2022-04-05T11:05:00Z"/>
                <w:bCs/>
                <w:color w:val="F26522" w:themeColor="accent1"/>
                <w:sz w:val="20"/>
                <w:szCs w:val="20"/>
              </w:rPr>
            </w:pPr>
            <w:ins w:id="366" w:author="Jauss, L" w:date="2022-04-05T11:09:00Z">
              <w:r>
                <w:rPr>
                  <w:bCs/>
                  <w:color w:val="F26522" w:themeColor="accent1"/>
                  <w:sz w:val="20"/>
                  <w:szCs w:val="20"/>
                </w:rPr>
                <w:t>Included in</w:t>
              </w:r>
              <w:r w:rsidRPr="00DE5414">
                <w:rPr>
                  <w:bCs/>
                  <w:color w:val="F26522" w:themeColor="accent1"/>
                  <w:sz w:val="20"/>
                  <w:szCs w:val="20"/>
                </w:rPr>
                <w:t xml:space="preserve"> EF </w:t>
              </w:r>
              <w:r>
                <w:rPr>
                  <w:bCs/>
                  <w:color w:val="F26522" w:themeColor="accent1"/>
                  <w:sz w:val="20"/>
                  <w:szCs w:val="20"/>
                </w:rPr>
                <w:t xml:space="preserve">basket </w:t>
              </w:r>
              <w:r w:rsidRPr="00DE5414">
                <w:rPr>
                  <w:bCs/>
                  <w:color w:val="F26522" w:themeColor="accent1"/>
                  <w:sz w:val="20"/>
                  <w:szCs w:val="20"/>
                </w:rPr>
                <w:t>together with (A)</w:t>
              </w:r>
            </w:ins>
          </w:p>
        </w:tc>
        <w:tc>
          <w:tcPr>
            <w:tcW w:w="1916" w:type="dxa"/>
          </w:tcPr>
          <w:p w14:paraId="2FA7A603" w14:textId="510D22F9" w:rsidR="00DF30C5" w:rsidRPr="00DE5414" w:rsidRDefault="00DF30C5" w:rsidP="00DF30C5">
            <w:pPr>
              <w:pStyle w:val="ListParagraph"/>
              <w:numPr>
                <w:ilvl w:val="0"/>
                <w:numId w:val="40"/>
              </w:numPr>
              <w:ind w:left="197" w:right="177" w:hanging="197"/>
              <w:rPr>
                <w:ins w:id="367" w:author="Jauss, L" w:date="2022-04-05T11:05:00Z"/>
                <w:bCs/>
                <w:color w:val="F26522" w:themeColor="accent1"/>
                <w:sz w:val="20"/>
                <w:szCs w:val="20"/>
              </w:rPr>
            </w:pPr>
            <w:ins w:id="368" w:author="Jauss, L" w:date="2022-04-05T11:09:00Z">
              <w:r>
                <w:rPr>
                  <w:bCs/>
                  <w:color w:val="F26522" w:themeColor="accent1"/>
                  <w:sz w:val="20"/>
                  <w:szCs w:val="20"/>
                </w:rPr>
                <w:t>Included in</w:t>
              </w:r>
              <w:r w:rsidRPr="00DE5414">
                <w:rPr>
                  <w:bCs/>
                  <w:color w:val="F26522" w:themeColor="accent1"/>
                  <w:sz w:val="20"/>
                  <w:szCs w:val="20"/>
                </w:rPr>
                <w:t xml:space="preserve"> EF </w:t>
              </w:r>
              <w:r>
                <w:rPr>
                  <w:bCs/>
                  <w:color w:val="F26522" w:themeColor="accent1"/>
                  <w:sz w:val="20"/>
                  <w:szCs w:val="20"/>
                </w:rPr>
                <w:t xml:space="preserve">basket </w:t>
              </w:r>
              <w:r w:rsidRPr="00DE5414">
                <w:rPr>
                  <w:bCs/>
                  <w:color w:val="F26522" w:themeColor="accent1"/>
                  <w:sz w:val="20"/>
                  <w:szCs w:val="20"/>
                </w:rPr>
                <w:t>together with (A)</w:t>
              </w:r>
            </w:ins>
            <w:ins w:id="369" w:author="Jauss, L" w:date="2022-04-05T11:10:00Z">
              <w:r>
                <w:rPr>
                  <w:bCs/>
                  <w:color w:val="F26522" w:themeColor="accent1"/>
                  <w:sz w:val="20"/>
                  <w:szCs w:val="20"/>
                </w:rPr>
                <w:t>?</w:t>
              </w:r>
            </w:ins>
          </w:p>
        </w:tc>
      </w:tr>
      <w:tr w:rsidR="00DF30C5" w14:paraId="1690B6F1" w14:textId="77777777" w:rsidTr="00DF30C5">
        <w:trPr>
          <w:ins w:id="370" w:author="Jauss, L" w:date="2022-04-05T11:05:00Z"/>
        </w:trPr>
        <w:tc>
          <w:tcPr>
            <w:tcW w:w="1982" w:type="dxa"/>
            <w:vMerge/>
          </w:tcPr>
          <w:p w14:paraId="705766D5" w14:textId="77777777" w:rsidR="00DF30C5" w:rsidRPr="00DE5414" w:rsidRDefault="00DF30C5" w:rsidP="00DF30C5">
            <w:pPr>
              <w:spacing w:line="300" w:lineRule="atLeast"/>
              <w:jc w:val="both"/>
              <w:rPr>
                <w:ins w:id="371" w:author="Jauss, L" w:date="2022-04-05T11:05:00Z"/>
                <w:bCs/>
                <w:color w:val="F26522" w:themeColor="accent1"/>
                <w:sz w:val="20"/>
                <w:lang w:val="en-GB"/>
              </w:rPr>
            </w:pPr>
          </w:p>
        </w:tc>
        <w:tc>
          <w:tcPr>
            <w:tcW w:w="1810" w:type="dxa"/>
          </w:tcPr>
          <w:p w14:paraId="6410E69F" w14:textId="77777777" w:rsidR="00DF30C5" w:rsidRPr="00DE5414" w:rsidRDefault="00DF30C5" w:rsidP="00DF30C5">
            <w:pPr>
              <w:spacing w:line="300" w:lineRule="atLeast"/>
              <w:jc w:val="both"/>
              <w:rPr>
                <w:ins w:id="372" w:author="Jauss, L" w:date="2022-04-05T11:05:00Z"/>
                <w:bCs/>
                <w:color w:val="F26522" w:themeColor="accent1"/>
                <w:sz w:val="20"/>
                <w:lang w:val="en-GB"/>
              </w:rPr>
            </w:pPr>
            <w:ins w:id="373" w:author="Jauss, L" w:date="2022-04-05T11:05:00Z">
              <w:r w:rsidRPr="00DE5414">
                <w:rPr>
                  <w:bCs/>
                  <w:color w:val="F26522" w:themeColor="accent1"/>
                  <w:sz w:val="20"/>
                  <w:lang w:val="en-GB"/>
                </w:rPr>
                <w:t xml:space="preserve">(C) New non-circuit build &amp; </w:t>
              </w:r>
            </w:ins>
          </w:p>
          <w:p w14:paraId="776C5BAB" w14:textId="77777777" w:rsidR="00DF30C5" w:rsidRPr="00DE5414" w:rsidRDefault="00DF30C5" w:rsidP="00DF30C5">
            <w:pPr>
              <w:spacing w:line="300" w:lineRule="atLeast"/>
              <w:jc w:val="both"/>
              <w:rPr>
                <w:ins w:id="374" w:author="Jauss, L" w:date="2022-04-05T11:05:00Z"/>
                <w:bCs/>
                <w:color w:val="F26522" w:themeColor="accent1"/>
                <w:sz w:val="20"/>
                <w:lang w:val="en-GB"/>
              </w:rPr>
            </w:pPr>
            <w:ins w:id="375" w:author="Jauss, L" w:date="2022-04-05T11:05:00Z">
              <w:r w:rsidRPr="00DE5414">
                <w:rPr>
                  <w:bCs/>
                  <w:color w:val="F26522" w:themeColor="accent1"/>
                  <w:sz w:val="20"/>
                  <w:lang w:val="en-GB"/>
                </w:rPr>
                <w:t>(D) Non-circuit reinforcement</w:t>
              </w:r>
            </w:ins>
          </w:p>
          <w:p w14:paraId="13059D45" w14:textId="77777777" w:rsidR="00DF30C5" w:rsidRPr="00DE5414" w:rsidRDefault="00DF30C5" w:rsidP="00DF30C5">
            <w:pPr>
              <w:spacing w:line="300" w:lineRule="atLeast"/>
              <w:jc w:val="both"/>
              <w:rPr>
                <w:ins w:id="376" w:author="Jauss, L" w:date="2022-04-05T11:05:00Z"/>
                <w:bCs/>
                <w:color w:val="F26522" w:themeColor="accent1"/>
                <w:sz w:val="20"/>
              </w:rPr>
            </w:pPr>
            <w:ins w:id="377" w:author="Jauss, L" w:date="2022-04-05T11:05:00Z">
              <w:r w:rsidRPr="00DE5414">
                <w:rPr>
                  <w:bCs/>
                  <w:color w:val="F26522" w:themeColor="accent1"/>
                  <w:sz w:val="20"/>
                  <w:lang w:val="en-GB"/>
                </w:rPr>
                <w:t>i.e. how you reflect substation costs into the EC/EF calculation</w:t>
              </w:r>
            </w:ins>
          </w:p>
        </w:tc>
        <w:tc>
          <w:tcPr>
            <w:tcW w:w="1889" w:type="dxa"/>
          </w:tcPr>
          <w:p w14:paraId="596F1424" w14:textId="77777777" w:rsidR="00DF30C5" w:rsidRPr="00DE5414" w:rsidRDefault="00DF30C5" w:rsidP="00DF30C5">
            <w:pPr>
              <w:spacing w:line="300" w:lineRule="atLeast"/>
              <w:ind w:left="197" w:right="51" w:hanging="197"/>
              <w:rPr>
                <w:ins w:id="378" w:author="Jauss, L" w:date="2022-04-05T11:05:00Z"/>
                <w:bCs/>
                <w:color w:val="F26522" w:themeColor="accent1"/>
                <w:sz w:val="20"/>
              </w:rPr>
            </w:pPr>
            <w:ins w:id="379" w:author="Jauss, L" w:date="2022-04-05T11:05:00Z">
              <w:r w:rsidRPr="00DE5414">
                <w:rPr>
                  <w:bCs/>
                  <w:color w:val="F26522" w:themeColor="accent1"/>
                  <w:sz w:val="20"/>
                </w:rPr>
                <w:t>2</w:t>
              </w:r>
              <w:r w:rsidRPr="00DE5414">
                <w:rPr>
                  <w:bCs/>
                  <w:color w:val="F26522" w:themeColor="accent1"/>
                  <w:sz w:val="20"/>
                </w:rPr>
                <w:tab/>
                <w:t>Create a new 'proxy circuit' with EF separate to (A)</w:t>
              </w:r>
            </w:ins>
          </w:p>
        </w:tc>
        <w:tc>
          <w:tcPr>
            <w:tcW w:w="1889" w:type="dxa"/>
          </w:tcPr>
          <w:p w14:paraId="15648C23" w14:textId="77777777" w:rsidR="00DF30C5" w:rsidRPr="00DE5414" w:rsidRDefault="00DF30C5" w:rsidP="00DF30C5">
            <w:pPr>
              <w:spacing w:line="300" w:lineRule="atLeast"/>
              <w:ind w:left="197" w:hanging="197"/>
              <w:rPr>
                <w:ins w:id="380" w:author="Jauss, L" w:date="2022-04-05T11:05:00Z"/>
                <w:bCs/>
                <w:color w:val="F26522" w:themeColor="accent1"/>
                <w:sz w:val="20"/>
              </w:rPr>
            </w:pPr>
            <w:ins w:id="381" w:author="Jauss, L" w:date="2022-04-05T11:05:00Z">
              <w:r w:rsidRPr="00DE5414">
                <w:rPr>
                  <w:bCs/>
                  <w:color w:val="F26522" w:themeColor="accent1"/>
                  <w:sz w:val="20"/>
                </w:rPr>
                <w:t>2</w:t>
              </w:r>
              <w:r w:rsidRPr="00DE5414">
                <w:rPr>
                  <w:bCs/>
                  <w:color w:val="F26522" w:themeColor="accent1"/>
                  <w:sz w:val="20"/>
                </w:rPr>
                <w:tab/>
                <w:t>Create a new 'proxy circuit' with EF separate to (A)</w:t>
              </w:r>
            </w:ins>
          </w:p>
        </w:tc>
        <w:tc>
          <w:tcPr>
            <w:tcW w:w="1916" w:type="dxa"/>
          </w:tcPr>
          <w:p w14:paraId="51880E20" w14:textId="77777777" w:rsidR="00DF30C5" w:rsidRDefault="00DF30C5" w:rsidP="00DF30C5">
            <w:pPr>
              <w:spacing w:line="300" w:lineRule="atLeast"/>
              <w:ind w:left="197" w:right="177" w:hanging="197"/>
              <w:rPr>
                <w:ins w:id="382" w:author="Jauss, L" w:date="2022-04-05T11:22:00Z"/>
                <w:b/>
                <w:color w:val="F26522" w:themeColor="accent1"/>
                <w:sz w:val="20"/>
              </w:rPr>
            </w:pPr>
            <w:ins w:id="383" w:author="Jauss, L" w:date="2022-04-05T11:05:00Z">
              <w:r w:rsidRPr="00DE5414">
                <w:rPr>
                  <w:b/>
                  <w:color w:val="F26522" w:themeColor="accent1"/>
                  <w:sz w:val="20"/>
                </w:rPr>
                <w:t>1</w:t>
              </w:r>
              <w:r w:rsidRPr="00DE5414">
                <w:rPr>
                  <w:b/>
                  <w:color w:val="F26522" w:themeColor="accent1"/>
                  <w:sz w:val="20"/>
                </w:rPr>
                <w:tab/>
              </w:r>
              <w:commentRangeStart w:id="384"/>
              <w:r w:rsidRPr="00DE5414">
                <w:rPr>
                  <w:b/>
                  <w:color w:val="F26522" w:themeColor="accent1"/>
                  <w:sz w:val="20"/>
                </w:rPr>
                <w:t>Smear assets across existing circuits, and include in EF basket together with (A)</w:t>
              </w:r>
            </w:ins>
            <w:commentRangeEnd w:id="384"/>
            <w:r w:rsidR="00EB1E1A">
              <w:rPr>
                <w:rStyle w:val="CommentReference"/>
                <w:rFonts w:ascii="Arial" w:eastAsia="Times New Roman" w:hAnsi="Arial" w:cs="Times New Roman"/>
                <w:lang w:val="en-GB" w:eastAsia="en-GB"/>
              </w:rPr>
              <w:commentReference w:id="384"/>
            </w:r>
          </w:p>
          <w:p w14:paraId="4D60D323" w14:textId="4BD2506C" w:rsidR="006830FD" w:rsidRPr="00DE5414" w:rsidRDefault="006830FD" w:rsidP="00DF30C5">
            <w:pPr>
              <w:spacing w:line="300" w:lineRule="atLeast"/>
              <w:ind w:left="197" w:right="177" w:hanging="197"/>
              <w:rPr>
                <w:ins w:id="385" w:author="Jauss, L" w:date="2022-04-05T11:05:00Z"/>
                <w:b/>
                <w:color w:val="F26522" w:themeColor="accent1"/>
                <w:sz w:val="20"/>
              </w:rPr>
            </w:pPr>
            <w:ins w:id="386" w:author="Jauss, L" w:date="2022-04-05T11:22:00Z">
              <w:r>
                <w:rPr>
                  <w:b/>
                  <w:color w:val="F26522" w:themeColor="accent1"/>
                  <w:sz w:val="20"/>
                </w:rPr>
                <w:t>&amp; 3. Do nothing</w:t>
              </w:r>
            </w:ins>
          </w:p>
        </w:tc>
      </w:tr>
      <w:tr w:rsidR="00DF30C5" w14:paraId="5E0CCB59" w14:textId="77777777" w:rsidTr="00DF30C5">
        <w:trPr>
          <w:ins w:id="387" w:author="Jauss, L" w:date="2022-04-05T11:05:00Z"/>
        </w:trPr>
        <w:tc>
          <w:tcPr>
            <w:tcW w:w="1982" w:type="dxa"/>
            <w:vMerge/>
          </w:tcPr>
          <w:p w14:paraId="48C6EB21" w14:textId="77777777" w:rsidR="00DF30C5" w:rsidRPr="00DE5414" w:rsidRDefault="00DF30C5" w:rsidP="00DF30C5">
            <w:pPr>
              <w:spacing w:line="300" w:lineRule="atLeast"/>
              <w:jc w:val="both"/>
              <w:rPr>
                <w:ins w:id="388" w:author="Jauss, L" w:date="2022-04-05T11:05:00Z"/>
                <w:bCs/>
                <w:color w:val="F26522" w:themeColor="accent1"/>
                <w:sz w:val="20"/>
              </w:rPr>
            </w:pPr>
          </w:p>
        </w:tc>
        <w:tc>
          <w:tcPr>
            <w:tcW w:w="1810" w:type="dxa"/>
          </w:tcPr>
          <w:p w14:paraId="123737F1" w14:textId="77777777" w:rsidR="00DF30C5" w:rsidRPr="00DE5414" w:rsidRDefault="00DF30C5" w:rsidP="00DF30C5">
            <w:pPr>
              <w:spacing w:line="300" w:lineRule="atLeast"/>
              <w:jc w:val="both"/>
              <w:rPr>
                <w:ins w:id="389" w:author="Jauss, L" w:date="2022-04-05T11:05:00Z"/>
                <w:bCs/>
                <w:color w:val="F26522" w:themeColor="accent1"/>
                <w:sz w:val="20"/>
              </w:rPr>
            </w:pPr>
            <w:ins w:id="390" w:author="Jauss, L" w:date="2022-04-05T11:05:00Z">
              <w:r w:rsidRPr="00DE5414">
                <w:rPr>
                  <w:bCs/>
                  <w:color w:val="F26522" w:themeColor="accent1"/>
                  <w:sz w:val="20"/>
                </w:rPr>
                <w:t>(E) 'SMART' reinforcement</w:t>
              </w:r>
            </w:ins>
          </w:p>
        </w:tc>
        <w:tc>
          <w:tcPr>
            <w:tcW w:w="1889" w:type="dxa"/>
          </w:tcPr>
          <w:p w14:paraId="6B69E20E" w14:textId="77777777" w:rsidR="00DF30C5" w:rsidRPr="00DE5414" w:rsidRDefault="00DF30C5" w:rsidP="00DF30C5">
            <w:pPr>
              <w:spacing w:line="300" w:lineRule="atLeast"/>
              <w:ind w:left="197" w:right="51" w:hanging="197"/>
              <w:rPr>
                <w:ins w:id="391" w:author="Jauss, L" w:date="2022-04-05T11:05:00Z"/>
                <w:bCs/>
                <w:color w:val="F26522" w:themeColor="accent1"/>
                <w:sz w:val="20"/>
              </w:rPr>
            </w:pPr>
            <w:ins w:id="392" w:author="Jauss, L" w:date="2022-04-05T11:05:00Z">
              <w:r w:rsidRPr="00DE5414">
                <w:rPr>
                  <w:bCs/>
                  <w:color w:val="F26522" w:themeColor="accent1"/>
                  <w:sz w:val="20"/>
                </w:rPr>
                <w:t>1</w:t>
              </w:r>
              <w:r w:rsidRPr="00DE5414">
                <w:rPr>
                  <w:bCs/>
                  <w:color w:val="F26522" w:themeColor="accent1"/>
                  <w:sz w:val="20"/>
                </w:rPr>
                <w:tab/>
                <w:t>No change (do nothing)</w:t>
              </w:r>
            </w:ins>
          </w:p>
        </w:tc>
        <w:tc>
          <w:tcPr>
            <w:tcW w:w="1889" w:type="dxa"/>
          </w:tcPr>
          <w:p w14:paraId="58121431" w14:textId="77777777" w:rsidR="00DF30C5" w:rsidRPr="00DE5414" w:rsidRDefault="00DF30C5" w:rsidP="00DF30C5">
            <w:pPr>
              <w:spacing w:line="300" w:lineRule="atLeast"/>
              <w:ind w:left="197" w:hanging="197"/>
              <w:rPr>
                <w:ins w:id="393" w:author="Jauss, L" w:date="2022-04-05T11:05:00Z"/>
                <w:bCs/>
                <w:color w:val="F26522" w:themeColor="accent1"/>
                <w:sz w:val="20"/>
              </w:rPr>
            </w:pPr>
            <w:ins w:id="394" w:author="Jauss, L" w:date="2022-04-05T11:05:00Z">
              <w:r w:rsidRPr="00DE5414">
                <w:rPr>
                  <w:bCs/>
                  <w:color w:val="F26522" w:themeColor="accent1"/>
                  <w:sz w:val="20"/>
                </w:rPr>
                <w:t>1</w:t>
              </w:r>
              <w:r w:rsidRPr="00DE5414">
                <w:rPr>
                  <w:bCs/>
                  <w:color w:val="F26522" w:themeColor="accent1"/>
                  <w:sz w:val="20"/>
                </w:rPr>
                <w:tab/>
                <w:t>No change (do nothing)</w:t>
              </w:r>
            </w:ins>
          </w:p>
        </w:tc>
        <w:tc>
          <w:tcPr>
            <w:tcW w:w="1916" w:type="dxa"/>
          </w:tcPr>
          <w:p w14:paraId="489D853A" w14:textId="77777777" w:rsidR="00DF30C5" w:rsidRPr="00DE5414" w:rsidRDefault="00DF30C5" w:rsidP="00DF30C5">
            <w:pPr>
              <w:spacing w:line="300" w:lineRule="atLeast"/>
              <w:ind w:left="197" w:right="177" w:hanging="197"/>
              <w:rPr>
                <w:ins w:id="395" w:author="Jauss, L" w:date="2022-04-05T11:05:00Z"/>
                <w:bCs/>
                <w:color w:val="F26522" w:themeColor="accent1"/>
                <w:sz w:val="20"/>
              </w:rPr>
            </w:pPr>
            <w:ins w:id="396" w:author="Jauss, L" w:date="2022-04-05T11:05:00Z">
              <w:r w:rsidRPr="00DE5414">
                <w:rPr>
                  <w:bCs/>
                  <w:color w:val="F26522" w:themeColor="accent1"/>
                  <w:sz w:val="20"/>
                </w:rPr>
                <w:t>1</w:t>
              </w:r>
              <w:r w:rsidRPr="00DE5414">
                <w:rPr>
                  <w:bCs/>
                  <w:color w:val="F26522" w:themeColor="accent1"/>
                  <w:sz w:val="20"/>
                </w:rPr>
                <w:tab/>
                <w:t>No change (do nothing)</w:t>
              </w:r>
            </w:ins>
          </w:p>
        </w:tc>
      </w:tr>
      <w:tr w:rsidR="00DF30C5" w14:paraId="78E4EFDC" w14:textId="77777777" w:rsidTr="00DF30C5">
        <w:trPr>
          <w:ins w:id="397" w:author="Jauss, L" w:date="2022-04-05T11:05:00Z"/>
        </w:trPr>
        <w:tc>
          <w:tcPr>
            <w:tcW w:w="1982" w:type="dxa"/>
            <w:vMerge/>
          </w:tcPr>
          <w:p w14:paraId="2BE207E6" w14:textId="77777777" w:rsidR="00DF30C5" w:rsidRPr="00DE5414" w:rsidRDefault="00DF30C5" w:rsidP="00DF30C5">
            <w:pPr>
              <w:spacing w:line="300" w:lineRule="atLeast"/>
              <w:jc w:val="both"/>
              <w:rPr>
                <w:ins w:id="398" w:author="Jauss, L" w:date="2022-04-05T11:05:00Z"/>
                <w:b/>
                <w:color w:val="F26522" w:themeColor="accent1"/>
                <w:sz w:val="20"/>
              </w:rPr>
            </w:pPr>
            <w:commentRangeStart w:id="399"/>
          </w:p>
        </w:tc>
        <w:tc>
          <w:tcPr>
            <w:tcW w:w="1810" w:type="dxa"/>
          </w:tcPr>
          <w:p w14:paraId="1955D1FB" w14:textId="77777777" w:rsidR="00DF30C5" w:rsidRPr="00DE5414" w:rsidRDefault="00DF30C5" w:rsidP="00DF30C5">
            <w:pPr>
              <w:spacing w:line="300" w:lineRule="atLeast"/>
              <w:jc w:val="both"/>
              <w:rPr>
                <w:ins w:id="400" w:author="Jauss, L" w:date="2022-04-05T11:05:00Z"/>
                <w:b/>
                <w:color w:val="F26522" w:themeColor="accent1"/>
                <w:sz w:val="20"/>
              </w:rPr>
            </w:pPr>
            <w:commentRangeStart w:id="401"/>
            <w:commentRangeStart w:id="402"/>
            <w:ins w:id="403" w:author="Jauss, L" w:date="2022-04-05T11:05:00Z">
              <w:r>
                <w:rPr>
                  <w:b/>
                  <w:color w:val="F26522" w:themeColor="accent1"/>
                  <w:sz w:val="20"/>
                </w:rPr>
                <w:t>(F) Life Extensions</w:t>
              </w:r>
            </w:ins>
          </w:p>
        </w:tc>
        <w:tc>
          <w:tcPr>
            <w:tcW w:w="1889" w:type="dxa"/>
          </w:tcPr>
          <w:p w14:paraId="0C655258" w14:textId="77777777" w:rsidR="00DF30C5" w:rsidRPr="00DE5414" w:rsidRDefault="00DF30C5" w:rsidP="00DF30C5">
            <w:pPr>
              <w:spacing w:line="300" w:lineRule="atLeast"/>
              <w:ind w:left="197" w:right="51" w:hanging="197"/>
              <w:rPr>
                <w:ins w:id="404" w:author="Jauss, L" w:date="2022-04-05T11:05:00Z"/>
                <w:b/>
                <w:color w:val="F26522" w:themeColor="accent1"/>
                <w:sz w:val="20"/>
              </w:rPr>
            </w:pPr>
            <w:ins w:id="405" w:author="Jauss, L" w:date="2022-04-05T11:05:00Z">
              <w:r>
                <w:rPr>
                  <w:b/>
                  <w:color w:val="F26522" w:themeColor="accent1"/>
                  <w:sz w:val="20"/>
                </w:rPr>
                <w:t>2?</w:t>
              </w:r>
            </w:ins>
          </w:p>
        </w:tc>
        <w:tc>
          <w:tcPr>
            <w:tcW w:w="1889" w:type="dxa"/>
          </w:tcPr>
          <w:p w14:paraId="2614AA60" w14:textId="77777777" w:rsidR="00DF30C5" w:rsidRPr="00DF30C5" w:rsidRDefault="00DF30C5" w:rsidP="00DF30C5">
            <w:pPr>
              <w:spacing w:line="300" w:lineRule="atLeast"/>
              <w:ind w:left="197" w:hanging="197"/>
              <w:rPr>
                <w:ins w:id="406" w:author="Jauss, L" w:date="2022-04-05T11:05:00Z"/>
                <w:b/>
                <w:color w:val="F26522" w:themeColor="accent1"/>
                <w:sz w:val="20"/>
              </w:rPr>
            </w:pPr>
            <w:ins w:id="407" w:author="Jauss, L" w:date="2022-04-05T11:05:00Z">
              <w:r>
                <w:rPr>
                  <w:b/>
                  <w:color w:val="F26522" w:themeColor="accent1"/>
                  <w:sz w:val="20"/>
                </w:rPr>
                <w:t>2?</w:t>
              </w:r>
            </w:ins>
          </w:p>
        </w:tc>
        <w:tc>
          <w:tcPr>
            <w:tcW w:w="1916" w:type="dxa"/>
          </w:tcPr>
          <w:p w14:paraId="01D8E564" w14:textId="77777777" w:rsidR="00DF30C5" w:rsidRPr="00DF30C5" w:rsidRDefault="00DF30C5" w:rsidP="00DF30C5">
            <w:pPr>
              <w:spacing w:line="300" w:lineRule="atLeast"/>
              <w:ind w:left="197" w:right="177" w:hanging="197"/>
              <w:rPr>
                <w:ins w:id="408" w:author="Jauss, L" w:date="2022-04-05T11:05:00Z"/>
                <w:b/>
                <w:color w:val="F26522" w:themeColor="accent1"/>
                <w:sz w:val="20"/>
              </w:rPr>
            </w:pPr>
            <w:ins w:id="409" w:author="Jauss, L" w:date="2022-04-05T11:05:00Z">
              <w:r>
                <w:rPr>
                  <w:b/>
                  <w:color w:val="F26522" w:themeColor="accent1"/>
                  <w:sz w:val="20"/>
                </w:rPr>
                <w:t>1?</w:t>
              </w:r>
            </w:ins>
            <w:commentRangeEnd w:id="401"/>
            <w:ins w:id="410" w:author="Jauss, L" w:date="2022-04-05T11:12:00Z">
              <w:r>
                <w:rPr>
                  <w:rStyle w:val="CommentReference"/>
                  <w:rFonts w:ascii="Arial" w:eastAsia="Times New Roman" w:hAnsi="Arial" w:cs="Times New Roman"/>
                  <w:lang w:val="en-GB" w:eastAsia="en-GB"/>
                </w:rPr>
                <w:commentReference w:id="401"/>
              </w:r>
            </w:ins>
            <w:r w:rsidR="00C32839">
              <w:rPr>
                <w:rStyle w:val="CommentReference"/>
                <w:rFonts w:ascii="Arial" w:eastAsia="Times New Roman" w:hAnsi="Arial" w:cs="Times New Roman"/>
                <w:lang w:val="en-GB" w:eastAsia="en-GB"/>
              </w:rPr>
              <w:commentReference w:id="399"/>
            </w:r>
            <w:commentRangeEnd w:id="402"/>
            <w:r w:rsidR="00EB1E1A">
              <w:rPr>
                <w:rStyle w:val="CommentReference"/>
                <w:rFonts w:ascii="Arial" w:eastAsia="Times New Roman" w:hAnsi="Arial" w:cs="Times New Roman"/>
                <w:lang w:val="en-GB" w:eastAsia="en-GB"/>
              </w:rPr>
              <w:commentReference w:id="402"/>
            </w:r>
          </w:p>
        </w:tc>
      </w:tr>
      <w:commentRangeEnd w:id="399"/>
    </w:tbl>
    <w:p w14:paraId="7A960178" w14:textId="77777777" w:rsidR="00DF5478" w:rsidRDefault="00DF5478" w:rsidP="006A46D4">
      <w:pPr>
        <w:pStyle w:val="Heading2"/>
        <w:rPr>
          <w:ins w:id="411" w:author="Jauss, L" w:date="2022-04-05T11:17:00Z"/>
        </w:rPr>
      </w:pPr>
    </w:p>
    <w:p w14:paraId="1733342B" w14:textId="22650547" w:rsidR="004C4732" w:rsidRDefault="004C4732" w:rsidP="004C4732">
      <w:pPr>
        <w:rPr>
          <w:ins w:id="412" w:author="Jauss, L" w:date="2022-04-05T11:17:00Z"/>
        </w:rPr>
      </w:pPr>
    </w:p>
    <w:p w14:paraId="18883C5A" w14:textId="77777777" w:rsidR="004C4732" w:rsidRPr="004C4732" w:rsidRDefault="004C4732" w:rsidP="005217C2">
      <w:pPr>
        <w:rPr>
          <w:ins w:id="413" w:author="Musaka(ESO), Sally" w:date="2022-04-05T18:44:00Z"/>
        </w:rPr>
      </w:pPr>
    </w:p>
    <w:p w14:paraId="65CBBDAE" w14:textId="7E6B6F33" w:rsidR="006A46D4" w:rsidRDefault="00D16700" w:rsidP="006A46D4">
      <w:pPr>
        <w:pStyle w:val="Heading2"/>
      </w:pPr>
      <w:bookmarkStart w:id="414" w:name="_Toc100002377"/>
      <w:r>
        <w:t xml:space="preserve">Draft </w:t>
      </w:r>
      <w:r w:rsidR="00C20613">
        <w:t>l</w:t>
      </w:r>
      <w:r w:rsidR="006A46D4">
        <w:t>egal text</w:t>
      </w:r>
      <w:bookmarkEnd w:id="414"/>
    </w:p>
    <w:sdt>
      <w:sdtPr>
        <w:id w:val="-1978293373"/>
        <w:placeholder>
          <w:docPart w:val="4F16B7FBE4BD44C2A6A8739D5748A045"/>
        </w:placeholder>
      </w:sdtPr>
      <w:sdtContent>
        <w:commentRangeStart w:id="415" w:displacedByCustomXml="prev"/>
        <w:commentRangeStart w:id="416" w:displacedByCustomXml="prev"/>
        <w:p w14:paraId="2698FDDA" w14:textId="77777777" w:rsidR="00425940" w:rsidRDefault="007F28E6" w:rsidP="00FB66DB">
          <w:r>
            <w:t>To be developed post Workgroup Consultation</w:t>
          </w:r>
          <w:r w:rsidR="00FB66DB">
            <w:t>.</w:t>
          </w:r>
          <w:commentRangeEnd w:id="416"/>
          <w:r w:rsidR="0079141D">
            <w:rPr>
              <w:rStyle w:val="CommentReference"/>
              <w:rFonts w:ascii="Arial" w:eastAsia="Times New Roman" w:hAnsi="Arial" w:cs="Times New Roman"/>
              <w:lang w:eastAsia="en-GB"/>
            </w:rPr>
            <w:commentReference w:id="416"/>
          </w:r>
          <w:commentRangeEnd w:id="415"/>
          <w:r w:rsidR="005217C2">
            <w:rPr>
              <w:rStyle w:val="CommentReference"/>
              <w:rFonts w:ascii="Arial" w:eastAsia="Times New Roman" w:hAnsi="Arial" w:cs="Times New Roman"/>
              <w:lang w:eastAsia="en-GB"/>
            </w:rPr>
            <w:commentReference w:id="415"/>
          </w:r>
        </w:p>
        <w:p w14:paraId="539CAA1E" w14:textId="6F7BBCF2" w:rsidR="00982591" w:rsidRDefault="00982591" w:rsidP="00FB66DB"/>
        <w:p w14:paraId="790C80D4" w14:textId="6FB73B06" w:rsidR="00982591" w:rsidRDefault="00982591" w:rsidP="00FB66DB"/>
        <w:p w14:paraId="636058AD" w14:textId="0236DCA9" w:rsidR="00982591" w:rsidRDefault="00982591" w:rsidP="00FB66DB"/>
        <w:p w14:paraId="0DBC03E2" w14:textId="77777777" w:rsidR="00982591" w:rsidRDefault="00982591" w:rsidP="00FB66DB"/>
        <w:p w14:paraId="5B75AD02" w14:textId="2D1D61B4" w:rsidR="00FB66DB" w:rsidRPr="005603D9" w:rsidRDefault="00C144ED" w:rsidP="00FB66DB"/>
      </w:sdtContent>
    </w:sdt>
    <w:p w14:paraId="4DBB538E" w14:textId="77777777" w:rsidR="00470B5B" w:rsidRPr="005603D9" w:rsidRDefault="00470B5B" w:rsidP="005603D9">
      <w:pPr>
        <w:pStyle w:val="CA6"/>
      </w:pPr>
      <w:bookmarkStart w:id="417" w:name="_Toc100002378"/>
      <w:r w:rsidRPr="005603D9">
        <w:t>What is the impact of this change?</w:t>
      </w:r>
      <w:bookmarkEnd w:id="417"/>
    </w:p>
    <w:p w14:paraId="4B005589" w14:textId="77777777" w:rsidR="00AE46F6" w:rsidRPr="00AE46F6" w:rsidRDefault="00AE46F6" w:rsidP="00AE46F6">
      <w:pPr>
        <w:pStyle w:val="Heading2"/>
      </w:pPr>
      <w:bookmarkStart w:id="418" w:name="_Toc100002379"/>
      <w:r w:rsidRPr="00AE46F6">
        <w:t xml:space="preserve">Proposer’s </w:t>
      </w:r>
      <w:r w:rsidR="008767E3">
        <w:t>a</w:t>
      </w:r>
      <w:r w:rsidRPr="00AE46F6">
        <w:t>ssessment against Code Objectives</w:t>
      </w:r>
      <w:bookmarkEnd w:id="418"/>
      <w:r w:rsidRPr="00AE46F6">
        <w:t xml:space="preserve"> </w:t>
      </w:r>
    </w:p>
    <w:p w14:paraId="66DE33B2" w14:textId="77777777" w:rsidR="003F7C8D" w:rsidRDefault="003F7C8D" w:rsidP="003F7C8D">
      <w:pPr>
        <w:rPr>
          <w:rFonts w:cs="Arial"/>
          <w:bCs/>
          <w:kern w:val="32"/>
        </w:rPr>
      </w:pPr>
    </w:p>
    <w:p w14:paraId="75722614" w14:textId="38200BCA" w:rsidR="00470B5B" w:rsidRDefault="007F28E6" w:rsidP="005603D9">
      <w:pPr>
        <w:rPr>
          <w:rFonts w:cs="Arial"/>
          <w:b/>
          <w:iCs/>
          <w:kern w:val="32"/>
          <w:u w:val="single"/>
        </w:rPr>
      </w:pPr>
      <w:r w:rsidRPr="007F28E6">
        <w:rPr>
          <w:rFonts w:cs="Arial"/>
          <w:b/>
          <w:iCs/>
          <w:kern w:val="32"/>
          <w:u w:val="single"/>
        </w:rPr>
        <w:t>CMP315</w:t>
      </w:r>
    </w:p>
    <w:p w14:paraId="77F75957" w14:textId="672B5E35" w:rsidR="00FF6175" w:rsidRDefault="00FF6175" w:rsidP="005603D9">
      <w:pPr>
        <w:rPr>
          <w:rFonts w:cs="Arial"/>
          <w:b/>
          <w:iCs/>
          <w:kern w:val="32"/>
          <w:u w:val="single"/>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FF6175" w:rsidRPr="005603D9" w14:paraId="27C438FE" w14:textId="77777777" w:rsidTr="00DC7F2A">
        <w:trPr>
          <w:trHeight w:hRule="exact" w:val="561"/>
        </w:trPr>
        <w:tc>
          <w:tcPr>
            <w:tcW w:w="9493" w:type="dxa"/>
            <w:gridSpan w:val="2"/>
            <w:shd w:val="clear" w:color="auto" w:fill="F26522" w:themeFill="accent1"/>
            <w:vAlign w:val="center"/>
          </w:tcPr>
          <w:p w14:paraId="6EBB6FFD" w14:textId="77777777" w:rsidR="00FF6175" w:rsidRPr="009A206C" w:rsidRDefault="00FF6175" w:rsidP="00DC7F2A">
            <w:pPr>
              <w:pStyle w:val="Heading3"/>
            </w:pPr>
            <w:bookmarkStart w:id="419" w:name="_Toc100002380"/>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419"/>
            <w:r w:rsidRPr="009A206C">
              <w:rPr>
                <w:color w:val="FFFFFF" w:themeColor="background1"/>
              </w:rPr>
              <w:t xml:space="preserve">  </w:t>
            </w:r>
          </w:p>
        </w:tc>
      </w:tr>
      <w:tr w:rsidR="00FF6175" w:rsidRPr="005603D9" w14:paraId="7242DA03" w14:textId="77777777" w:rsidTr="00DC7F2A">
        <w:trPr>
          <w:trHeight w:val="397"/>
        </w:trPr>
        <w:tc>
          <w:tcPr>
            <w:tcW w:w="6478" w:type="dxa"/>
          </w:tcPr>
          <w:p w14:paraId="2DCB3A52" w14:textId="77777777" w:rsidR="00FF6175" w:rsidRPr="00114732" w:rsidRDefault="00FF6175" w:rsidP="00DC7F2A">
            <w:pPr>
              <w:rPr>
                <w:b/>
              </w:rPr>
            </w:pPr>
            <w:r w:rsidRPr="00114732">
              <w:rPr>
                <w:b/>
              </w:rPr>
              <w:t>Relevant Objective</w:t>
            </w:r>
          </w:p>
        </w:tc>
        <w:tc>
          <w:tcPr>
            <w:tcW w:w="3015" w:type="dxa"/>
          </w:tcPr>
          <w:p w14:paraId="688931A8" w14:textId="77777777" w:rsidR="00FF6175" w:rsidRPr="00114732" w:rsidRDefault="00FF6175" w:rsidP="00DC7F2A">
            <w:pPr>
              <w:rPr>
                <w:b/>
              </w:rPr>
            </w:pPr>
            <w:r w:rsidRPr="00114732">
              <w:rPr>
                <w:b/>
              </w:rPr>
              <w:t>Identified impact</w:t>
            </w:r>
          </w:p>
        </w:tc>
      </w:tr>
      <w:tr w:rsidR="00FF6175" w:rsidRPr="005603D9" w14:paraId="3F06FD04" w14:textId="77777777" w:rsidTr="00DC7F2A">
        <w:trPr>
          <w:trHeight w:val="397"/>
        </w:trPr>
        <w:tc>
          <w:tcPr>
            <w:tcW w:w="6478" w:type="dxa"/>
          </w:tcPr>
          <w:p w14:paraId="09B29915" w14:textId="63F62810" w:rsidR="00FF6175" w:rsidRPr="005603D9" w:rsidRDefault="00FF6175" w:rsidP="00DC7F2A">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648546096"/>
              <w:placeholder>
                <w:docPart w:val="7A2EBB85B3A941DABC2DBB9C26868D68"/>
              </w:placeholder>
              <w:dropDownList>
                <w:listItem w:displayText="Positive" w:value="Positive"/>
                <w:listItem w:displayText="Negative" w:value="Negative"/>
                <w:listItem w:displayText="Neutral" w:value="Neutral"/>
              </w:dropDownList>
            </w:sdtPr>
            <w:sdtContent>
              <w:p w14:paraId="23A77500" w14:textId="77777777" w:rsidR="00FF6175" w:rsidRDefault="00A863A6" w:rsidP="00DC7F2A">
                <w:r>
                  <w:rPr>
                    <w:rStyle w:val="Boldnormaltext"/>
                  </w:rPr>
                  <w:t>Positive</w:t>
                </w:r>
              </w:p>
            </w:sdtContent>
          </w:sdt>
          <w:p w14:paraId="6A404795" w14:textId="1FACAE07" w:rsidR="00FF6175" w:rsidRPr="005603D9" w:rsidRDefault="00DC7F2A" w:rsidP="00DC7F2A">
            <w:r>
              <w:t>More cost reflective charging helps facilitate a level playing field for competition.</w:t>
            </w:r>
          </w:p>
        </w:tc>
      </w:tr>
      <w:tr w:rsidR="00FF6175" w:rsidRPr="005603D9" w14:paraId="241EC718" w14:textId="77777777" w:rsidTr="00DC7F2A">
        <w:trPr>
          <w:trHeight w:val="397"/>
        </w:trPr>
        <w:tc>
          <w:tcPr>
            <w:tcW w:w="6478" w:type="dxa"/>
          </w:tcPr>
          <w:p w14:paraId="0A254CC9" w14:textId="77777777" w:rsidR="00FF6175" w:rsidRPr="005603D9" w:rsidRDefault="00FF6175" w:rsidP="00DC7F2A">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120257967"/>
              <w:placeholder>
                <w:docPart w:val="774264B72561468BACD4BE2D2322724F"/>
              </w:placeholder>
              <w:dropDownList>
                <w:listItem w:displayText="Positive" w:value="Positive"/>
                <w:listItem w:displayText="Negative" w:value="Negative"/>
                <w:listItem w:displayText="Neutral" w:value="Neutral"/>
              </w:dropDownList>
            </w:sdtPr>
            <w:sdtContent>
              <w:p w14:paraId="53FF75B0" w14:textId="77777777" w:rsidR="00FF6175" w:rsidRDefault="00A863A6" w:rsidP="00DC7F2A">
                <w:r>
                  <w:rPr>
                    <w:rStyle w:val="Boldnormaltext"/>
                  </w:rPr>
                  <w:t>Positive</w:t>
                </w:r>
              </w:p>
            </w:sdtContent>
          </w:sdt>
          <w:p w14:paraId="0A52C366" w14:textId="4D37849A" w:rsidR="00FF6175" w:rsidRPr="005603D9" w:rsidRDefault="00DC7F2A" w:rsidP="00DC7F2A">
            <w:r>
              <w:t>The purpose of this modification proposal is to refine the expansion constant so that it reflects the costs of all the assets used to construct the transmission system (rather than simply an idealised overhead line). This will improve the cost reflectivity of the locational element of the TNUoS charge allowing more cost reflective charging.</w:t>
            </w:r>
          </w:p>
        </w:tc>
      </w:tr>
      <w:tr w:rsidR="00FF6175" w:rsidRPr="005603D9" w14:paraId="4D64072F" w14:textId="77777777" w:rsidTr="00DC7F2A">
        <w:trPr>
          <w:trHeight w:val="397"/>
        </w:trPr>
        <w:tc>
          <w:tcPr>
            <w:tcW w:w="6478" w:type="dxa"/>
          </w:tcPr>
          <w:p w14:paraId="4BC8AF8C" w14:textId="77777777" w:rsidR="00FF6175" w:rsidRPr="005603D9" w:rsidRDefault="00FF6175" w:rsidP="00DC7F2A">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442121386"/>
              <w:placeholder>
                <w:docPart w:val="816DA9CA075D4E49BE3DED2F81CCA080"/>
              </w:placeholder>
              <w:dropDownList>
                <w:listItem w:displayText="Positive" w:value="Positive"/>
                <w:listItem w:displayText="Negative" w:value="Negative"/>
                <w:listItem w:displayText="Neutral" w:value="Neutral"/>
              </w:dropDownList>
            </w:sdtPr>
            <w:sdtContent>
              <w:p w14:paraId="6D0360CD" w14:textId="77777777" w:rsidR="00FF6175" w:rsidRDefault="00A863A6" w:rsidP="00DC7F2A">
                <w:r>
                  <w:rPr>
                    <w:rStyle w:val="Boldnormaltext"/>
                  </w:rPr>
                  <w:t>Positive</w:t>
                </w:r>
              </w:p>
            </w:sdtContent>
          </w:sdt>
          <w:sdt>
            <w:sdtPr>
              <w:alias w:val="Insert text"/>
              <w:tag w:val="Insert text"/>
              <w:id w:val="-1807998954"/>
              <w:placeholder>
                <w:docPart w:val="C10206B3FC354C62AB61CCA0FDC287A5"/>
              </w:placeholder>
            </w:sdtPr>
            <w:sdtContent>
              <w:p w14:paraId="2D4F11A1" w14:textId="6434689A" w:rsidR="00FF6175" w:rsidRPr="005603D9" w:rsidRDefault="00DC7F2A" w:rsidP="00DC7F2A">
                <w:pPr>
                  <w:pStyle w:val="BodyText"/>
                  <w:keepNext/>
                  <w:outlineLvl w:val="3"/>
                </w:pPr>
                <w:r>
                  <w:rPr>
                    <w:sz w:val="24"/>
                  </w:rPr>
                  <w:t xml:space="preserve">More cost reflective charging provides a better match between allowed regulated revenues and actual costs so more properly takes account of developments to the </w:t>
                </w:r>
                <w:r>
                  <w:rPr>
                    <w:sz w:val="24"/>
                  </w:rPr>
                  <w:lastRenderedPageBreak/>
                  <w:t>transmission licences’ business (c)</w:t>
                </w:r>
              </w:p>
            </w:sdtContent>
          </w:sdt>
        </w:tc>
      </w:tr>
      <w:tr w:rsidR="00FF6175" w:rsidRPr="005603D9" w14:paraId="73E24CF9" w14:textId="77777777" w:rsidTr="00DC7F2A">
        <w:trPr>
          <w:trHeight w:val="397"/>
        </w:trPr>
        <w:tc>
          <w:tcPr>
            <w:tcW w:w="6478" w:type="dxa"/>
          </w:tcPr>
          <w:p w14:paraId="11746AAC" w14:textId="77777777" w:rsidR="00FF6175" w:rsidRPr="005603D9" w:rsidRDefault="00FF6175" w:rsidP="00DC7F2A">
            <w:r w:rsidRPr="005603D9">
              <w:lastRenderedPageBreak/>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390954499"/>
              <w:placeholder>
                <w:docPart w:val="5CC840CCF4654C90959FD5764B074C97"/>
              </w:placeholder>
              <w:dropDownList>
                <w:listItem w:displayText="Positive" w:value="Positive"/>
                <w:listItem w:displayText="Negative" w:value="Negative"/>
                <w:listItem w:displayText="Neutral" w:value="Neutral"/>
              </w:dropDownList>
            </w:sdtPr>
            <w:sdtContent>
              <w:p w14:paraId="3A2CFEBC" w14:textId="360A4F99" w:rsidR="00FF6175" w:rsidRDefault="00A863A6" w:rsidP="00DC7F2A">
                <w:r>
                  <w:rPr>
                    <w:rStyle w:val="Boldnormaltext"/>
                  </w:rPr>
                  <w:t>Positive</w:t>
                </w:r>
              </w:p>
            </w:sdtContent>
          </w:sdt>
          <w:p w14:paraId="499DD780" w14:textId="77777777" w:rsidR="00DC7F2A" w:rsidRDefault="00DC7F2A" w:rsidP="00DC7F2A">
            <w:pPr>
              <w:pStyle w:val="BodyText"/>
              <w:keepNext/>
              <w:outlineLvl w:val="3"/>
              <w:rPr>
                <w:sz w:val="24"/>
              </w:rPr>
            </w:pPr>
            <w:r>
              <w:rPr>
                <w:sz w:val="24"/>
              </w:rPr>
              <w:t>Improving the cost reflectivity of charging also matches the objectives in Special Condition C10.</w:t>
            </w:r>
          </w:p>
          <w:p w14:paraId="6B353940" w14:textId="77777777" w:rsidR="00FF6175" w:rsidRPr="005603D9" w:rsidRDefault="00FF6175" w:rsidP="00DC7F2A"/>
        </w:tc>
      </w:tr>
      <w:tr w:rsidR="00FF6175" w:rsidRPr="005603D9" w14:paraId="149C5348" w14:textId="77777777" w:rsidTr="00DC7F2A">
        <w:trPr>
          <w:trHeight w:val="397"/>
        </w:trPr>
        <w:tc>
          <w:tcPr>
            <w:tcW w:w="6478" w:type="dxa"/>
          </w:tcPr>
          <w:p w14:paraId="4BAFEF0F" w14:textId="77777777" w:rsidR="00FF6175" w:rsidRPr="005603D9" w:rsidRDefault="00FF6175" w:rsidP="00DC7F2A">
            <w:r w:rsidRPr="005603D9">
              <w:t>(e) Promoting efficiency in the implementation and administration of the system charging methodology.</w:t>
            </w:r>
          </w:p>
        </w:tc>
        <w:tc>
          <w:tcPr>
            <w:tcW w:w="3015" w:type="dxa"/>
          </w:tcPr>
          <w:p w14:paraId="4C953EF0" w14:textId="5566579C" w:rsidR="00FF6175" w:rsidRPr="005603D9" w:rsidRDefault="00DC7F2A" w:rsidP="00DC7F2A">
            <w:r>
              <w:rPr>
                <w:rStyle w:val="Boldnormaltext"/>
              </w:rPr>
              <w:t>Neutral</w:t>
            </w:r>
          </w:p>
        </w:tc>
      </w:tr>
      <w:tr w:rsidR="00FF6175" w:rsidRPr="005603D9" w14:paraId="784D5DD5" w14:textId="77777777" w:rsidTr="00DC7F2A">
        <w:trPr>
          <w:trHeight w:val="397"/>
        </w:trPr>
        <w:tc>
          <w:tcPr>
            <w:tcW w:w="9493" w:type="dxa"/>
            <w:gridSpan w:val="2"/>
          </w:tcPr>
          <w:p w14:paraId="4C33BFAE" w14:textId="77777777" w:rsidR="00FF6175" w:rsidRPr="005603D9" w:rsidRDefault="00FF6175" w:rsidP="00DC7F2A">
            <w:r w:rsidRPr="005603D9">
              <w:t>*Objective (d) refers specifically to European Regulation 2009/714/EC. Reference to the Agency is to the Agency for the Cooperation of Energy Regulators (ACER).</w:t>
            </w:r>
          </w:p>
        </w:tc>
      </w:tr>
    </w:tbl>
    <w:p w14:paraId="05C9FDFC" w14:textId="207328C7" w:rsidR="00FF6175" w:rsidRDefault="00FF6175" w:rsidP="005603D9">
      <w:pPr>
        <w:rPr>
          <w:rFonts w:cs="Arial"/>
          <w:b/>
          <w:iCs/>
          <w:kern w:val="32"/>
          <w:u w:val="single"/>
        </w:rPr>
      </w:pPr>
    </w:p>
    <w:p w14:paraId="32A8A12F" w14:textId="0A3C4418" w:rsidR="007F28E6" w:rsidRDefault="007F28E6" w:rsidP="005603D9">
      <w:pPr>
        <w:rPr>
          <w:rFonts w:cs="Arial"/>
          <w:b/>
          <w:i/>
          <w:color w:val="FF0000"/>
          <w:kern w:val="32"/>
        </w:rPr>
      </w:pPr>
    </w:p>
    <w:p w14:paraId="450D1327" w14:textId="0FBC9436" w:rsidR="007F28E6" w:rsidRPr="007F28E6" w:rsidRDefault="007F28E6" w:rsidP="005603D9">
      <w:pPr>
        <w:rPr>
          <w:rFonts w:cs="Arial"/>
          <w:b/>
          <w:iCs/>
          <w:kern w:val="32"/>
          <w:u w:val="single"/>
        </w:rPr>
      </w:pPr>
      <w:r w:rsidRPr="007F28E6">
        <w:rPr>
          <w:rFonts w:cs="Arial"/>
          <w:b/>
          <w:iCs/>
          <w:kern w:val="32"/>
          <w:u w:val="single"/>
        </w:rPr>
        <w:t>CMP375</w:t>
      </w:r>
    </w:p>
    <w:p w14:paraId="372BB51E" w14:textId="359077BC" w:rsidR="00470B5B" w:rsidRDefault="00470B5B" w:rsidP="005603D9">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7F28E6" w:rsidRPr="005603D9" w14:paraId="10065C24" w14:textId="77777777" w:rsidTr="00DC7F2A">
        <w:trPr>
          <w:trHeight w:hRule="exact" w:val="561"/>
        </w:trPr>
        <w:tc>
          <w:tcPr>
            <w:tcW w:w="9493" w:type="dxa"/>
            <w:gridSpan w:val="2"/>
            <w:shd w:val="clear" w:color="auto" w:fill="F26522" w:themeFill="accent1"/>
            <w:vAlign w:val="center"/>
          </w:tcPr>
          <w:p w14:paraId="0F2B6D22" w14:textId="77777777" w:rsidR="007F28E6" w:rsidRPr="009A206C" w:rsidRDefault="007F28E6" w:rsidP="00DC7F2A">
            <w:pPr>
              <w:pStyle w:val="Heading3"/>
            </w:pPr>
            <w:bookmarkStart w:id="420" w:name="_Toc100002381"/>
            <w:bookmarkStart w:id="421" w:name="_Toc58847321"/>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420"/>
            <w:r w:rsidRPr="009A206C">
              <w:rPr>
                <w:color w:val="FFFFFF" w:themeColor="background1"/>
              </w:rPr>
              <w:t xml:space="preserve">  </w:t>
            </w:r>
            <w:bookmarkEnd w:id="421"/>
          </w:p>
        </w:tc>
      </w:tr>
      <w:tr w:rsidR="007F28E6" w:rsidRPr="005603D9" w14:paraId="6FAB78A7" w14:textId="77777777" w:rsidTr="00DC7F2A">
        <w:trPr>
          <w:trHeight w:val="397"/>
        </w:trPr>
        <w:tc>
          <w:tcPr>
            <w:tcW w:w="6478" w:type="dxa"/>
          </w:tcPr>
          <w:p w14:paraId="5F0990B1" w14:textId="77777777" w:rsidR="007F28E6" w:rsidRPr="00114732" w:rsidRDefault="007F28E6" w:rsidP="00DC7F2A">
            <w:pPr>
              <w:rPr>
                <w:b/>
              </w:rPr>
            </w:pPr>
            <w:r w:rsidRPr="00114732">
              <w:rPr>
                <w:b/>
              </w:rPr>
              <w:t>Relevant Objective</w:t>
            </w:r>
          </w:p>
        </w:tc>
        <w:tc>
          <w:tcPr>
            <w:tcW w:w="3015" w:type="dxa"/>
          </w:tcPr>
          <w:p w14:paraId="0D00B84F" w14:textId="77777777" w:rsidR="007F28E6" w:rsidRPr="00114732" w:rsidRDefault="007F28E6" w:rsidP="00DC7F2A">
            <w:pPr>
              <w:rPr>
                <w:b/>
              </w:rPr>
            </w:pPr>
            <w:r w:rsidRPr="00114732">
              <w:rPr>
                <w:b/>
              </w:rPr>
              <w:t>Identified impact</w:t>
            </w:r>
          </w:p>
        </w:tc>
      </w:tr>
      <w:tr w:rsidR="007F28E6" w:rsidRPr="005603D9" w14:paraId="74E8C6EA" w14:textId="77777777" w:rsidTr="00DC7F2A">
        <w:trPr>
          <w:trHeight w:val="397"/>
        </w:trPr>
        <w:tc>
          <w:tcPr>
            <w:tcW w:w="6478" w:type="dxa"/>
          </w:tcPr>
          <w:p w14:paraId="20408339" w14:textId="488A7A15" w:rsidR="007F28E6" w:rsidRPr="005603D9" w:rsidRDefault="007F28E6" w:rsidP="00DC7F2A">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ACD70F8698C74219BF4E45EA768A9B7E"/>
              </w:placeholder>
              <w:dropDownList>
                <w:listItem w:displayText="Positive" w:value="Positive"/>
                <w:listItem w:displayText="Negative" w:value="Negative"/>
                <w:listItem w:displayText="Neutral" w:value="Neutral"/>
              </w:dropDownList>
            </w:sdtPr>
            <w:sdtContent>
              <w:p w14:paraId="65F6F28D" w14:textId="77777777" w:rsidR="007F28E6" w:rsidRDefault="00A863A6" w:rsidP="00DC7F2A">
                <w:r>
                  <w:rPr>
                    <w:rStyle w:val="Boldnormaltext"/>
                  </w:rPr>
                  <w:t>Positive</w:t>
                </w:r>
              </w:p>
            </w:sdtContent>
          </w:sdt>
          <w:sdt>
            <w:sdtPr>
              <w:alias w:val="Insert text"/>
              <w:tag w:val="Insert text"/>
              <w:id w:val="-254058859"/>
              <w:placeholder>
                <w:docPart w:val="3B242514C77D44C49DDA675036154D1E"/>
              </w:placeholder>
            </w:sdtPr>
            <w:sdtContent>
              <w:p w14:paraId="4DC40B0D" w14:textId="3A4CE7E5" w:rsidR="007F28E6" w:rsidRPr="005603D9" w:rsidRDefault="007F28E6" w:rsidP="00DC7F2A">
                <w:r>
                  <w:t xml:space="preserve">Clarity in the development of the EC and its likely direction of travel will provide more certainty to </w:t>
                </w:r>
                <w:r w:rsidR="00106D88">
                  <w:t>Users</w:t>
                </w:r>
                <w:r>
                  <w:t xml:space="preserve"> of their costs in future years.</w:t>
                </w:r>
              </w:p>
            </w:sdtContent>
          </w:sdt>
        </w:tc>
      </w:tr>
      <w:tr w:rsidR="007F28E6" w:rsidRPr="005603D9" w14:paraId="5B554688" w14:textId="77777777" w:rsidTr="00DC7F2A">
        <w:trPr>
          <w:trHeight w:val="397"/>
        </w:trPr>
        <w:tc>
          <w:tcPr>
            <w:tcW w:w="6478" w:type="dxa"/>
          </w:tcPr>
          <w:p w14:paraId="2123ED01" w14:textId="77777777" w:rsidR="007F28E6" w:rsidRPr="005603D9" w:rsidRDefault="007F28E6" w:rsidP="00DC7F2A">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65DF924F1AC748E9A42FFDC776AD11AA"/>
              </w:placeholder>
              <w:dropDownList>
                <w:listItem w:displayText="Positive" w:value="Positive"/>
                <w:listItem w:displayText="Negative" w:value="Negative"/>
                <w:listItem w:displayText="Neutral" w:value="Neutral"/>
              </w:dropDownList>
            </w:sdtPr>
            <w:sdtContent>
              <w:p w14:paraId="7A480BB6" w14:textId="77777777" w:rsidR="007F28E6" w:rsidRDefault="00A863A6" w:rsidP="00DC7F2A">
                <w:r>
                  <w:rPr>
                    <w:rStyle w:val="Boldnormaltext"/>
                  </w:rPr>
                  <w:t>Positive</w:t>
                </w:r>
              </w:p>
            </w:sdtContent>
          </w:sdt>
          <w:sdt>
            <w:sdtPr>
              <w:alias w:val="Insert text"/>
              <w:tag w:val="Insert text"/>
              <w:id w:val="-36277221"/>
              <w:placeholder>
                <w:docPart w:val="9669F11214244AFE9FAB9338FBD76A7C"/>
              </w:placeholder>
            </w:sdtPr>
            <w:sdtContent>
              <w:p w14:paraId="38F648D8" w14:textId="77777777" w:rsidR="007F28E6" w:rsidRPr="005603D9" w:rsidRDefault="007F28E6" w:rsidP="00DC7F2A">
                <w:r>
                  <w:t>Amending the EC will allow the charging methodology to better account for developments in the costs of the transmission system.</w:t>
                </w:r>
              </w:p>
            </w:sdtContent>
          </w:sdt>
        </w:tc>
      </w:tr>
      <w:tr w:rsidR="007F28E6" w:rsidRPr="005603D9" w14:paraId="47AEA437" w14:textId="77777777" w:rsidTr="00DC7F2A">
        <w:trPr>
          <w:trHeight w:val="397"/>
        </w:trPr>
        <w:tc>
          <w:tcPr>
            <w:tcW w:w="6478" w:type="dxa"/>
          </w:tcPr>
          <w:p w14:paraId="717FB4DB" w14:textId="77777777" w:rsidR="007F28E6" w:rsidRPr="005603D9" w:rsidRDefault="007F28E6" w:rsidP="00DC7F2A">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5A8FB14A39A64146B2A19D98D458304C"/>
              </w:placeholder>
              <w:dropDownList>
                <w:listItem w:displayText="Positive" w:value="Positive"/>
                <w:listItem w:displayText="Negative" w:value="Negative"/>
                <w:listItem w:displayText="Neutral" w:value="Neutral"/>
              </w:dropDownList>
            </w:sdtPr>
            <w:sdtContent>
              <w:p w14:paraId="4B4A3383" w14:textId="77777777" w:rsidR="007F28E6" w:rsidRDefault="00A863A6" w:rsidP="00DC7F2A">
                <w:r>
                  <w:rPr>
                    <w:rStyle w:val="Boldnormaltext"/>
                  </w:rPr>
                  <w:t>Positive</w:t>
                </w:r>
              </w:p>
            </w:sdtContent>
          </w:sdt>
          <w:sdt>
            <w:sdtPr>
              <w:alias w:val="Insert text"/>
              <w:tag w:val="Insert text"/>
              <w:id w:val="712930934"/>
              <w:placeholder>
                <w:docPart w:val="2D3E86D4D5FE44789BCB8B8060439AB5"/>
              </w:placeholder>
            </w:sdtPr>
            <w:sdtContent>
              <w:p w14:paraId="78A70F77" w14:textId="43539BAA" w:rsidR="007F28E6" w:rsidRDefault="00C144ED" w:rsidP="00DC7F2A">
                <w:sdt>
                  <w:sdtPr>
                    <w:alias w:val="Insert text"/>
                    <w:tag w:val="Insert text"/>
                    <w:id w:val="-1915615786"/>
                    <w:placeholder>
                      <w:docPart w:val="E42F29152C6D4D32A63CB5B5786DA668"/>
                    </w:placeholder>
                  </w:sdtPr>
                  <w:sdtContent>
                    <w:r w:rsidR="007F28E6">
                      <w:t>Amending the EC will allow the charging methodology to better account for developments in the costs of the transmission system.</w:t>
                    </w:r>
                  </w:sdtContent>
                </w:sdt>
              </w:p>
              <w:p w14:paraId="3C093121" w14:textId="77777777" w:rsidR="007F28E6" w:rsidRPr="005603D9" w:rsidRDefault="007F28E6" w:rsidP="00DC7F2A">
                <w:r>
                  <w:t xml:space="preserve"> </w:t>
                </w:r>
              </w:p>
            </w:sdtContent>
          </w:sdt>
        </w:tc>
      </w:tr>
      <w:tr w:rsidR="007F28E6" w:rsidRPr="005603D9" w14:paraId="395C3FDD" w14:textId="77777777" w:rsidTr="00DC7F2A">
        <w:trPr>
          <w:trHeight w:val="397"/>
        </w:trPr>
        <w:tc>
          <w:tcPr>
            <w:tcW w:w="6478" w:type="dxa"/>
          </w:tcPr>
          <w:p w14:paraId="11DEBB08" w14:textId="77777777" w:rsidR="007F28E6" w:rsidRPr="005603D9" w:rsidRDefault="007F28E6" w:rsidP="00DC7F2A">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2165094712404B15BFDCA45A122DFF82"/>
              </w:placeholder>
              <w:dropDownList>
                <w:listItem w:displayText="Positive" w:value="Positive"/>
                <w:listItem w:displayText="Negative" w:value="Negative"/>
                <w:listItem w:displayText="Neutral" w:value="Neutral"/>
              </w:dropDownList>
            </w:sdtPr>
            <w:sdtContent>
              <w:p w14:paraId="28B9EEB6" w14:textId="77777777" w:rsidR="007F28E6" w:rsidRDefault="00A863A6" w:rsidP="00DC7F2A">
                <w:r>
                  <w:rPr>
                    <w:rStyle w:val="Boldnormaltext"/>
                  </w:rPr>
                  <w:t>Neutral</w:t>
                </w:r>
              </w:p>
            </w:sdtContent>
          </w:sdt>
          <w:p w14:paraId="00077691" w14:textId="77777777" w:rsidR="007F28E6" w:rsidRPr="005603D9" w:rsidRDefault="007F28E6" w:rsidP="00DC7F2A"/>
        </w:tc>
      </w:tr>
      <w:tr w:rsidR="007F28E6" w:rsidRPr="005603D9" w14:paraId="7EB77B45" w14:textId="77777777" w:rsidTr="00DC7F2A">
        <w:trPr>
          <w:trHeight w:val="397"/>
        </w:trPr>
        <w:tc>
          <w:tcPr>
            <w:tcW w:w="6478" w:type="dxa"/>
          </w:tcPr>
          <w:p w14:paraId="230ADB0D" w14:textId="77777777" w:rsidR="007F28E6" w:rsidRPr="005603D9" w:rsidRDefault="007F28E6" w:rsidP="00DC7F2A">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E498D902534047929076FAE0616C4874"/>
              </w:placeholder>
              <w:dropDownList>
                <w:listItem w:displayText="Positive" w:value="Positive"/>
                <w:listItem w:displayText="Negative" w:value="Negative"/>
                <w:listItem w:displayText="Neutral" w:value="Neutral"/>
              </w:dropDownList>
            </w:sdtPr>
            <w:sdtContent>
              <w:p w14:paraId="72825A0F" w14:textId="77777777" w:rsidR="007F28E6" w:rsidRDefault="00A863A6" w:rsidP="00DC7F2A">
                <w:r>
                  <w:rPr>
                    <w:rStyle w:val="Boldnormaltext"/>
                  </w:rPr>
                  <w:t>Positive</w:t>
                </w:r>
              </w:p>
            </w:sdtContent>
          </w:sdt>
          <w:sdt>
            <w:sdtPr>
              <w:alias w:val="Insert text"/>
              <w:tag w:val="Insert text"/>
              <w:id w:val="1086035023"/>
              <w:placeholder>
                <w:docPart w:val="640923E156F54F09ADA4279FAF17BA0A"/>
              </w:placeholder>
            </w:sdtPr>
            <w:sdtContent>
              <w:p w14:paraId="0DC5F793" w14:textId="77777777" w:rsidR="007F28E6" w:rsidRPr="005603D9" w:rsidRDefault="007F28E6" w:rsidP="00DC7F2A">
                <w:r>
                  <w:t xml:space="preserve">This modification will remove the temporary EC </w:t>
                </w:r>
                <w:r>
                  <w:lastRenderedPageBreak/>
                  <w:t>methodology and implement an enduring solution.</w:t>
                </w:r>
              </w:p>
            </w:sdtContent>
          </w:sdt>
        </w:tc>
      </w:tr>
      <w:tr w:rsidR="007F28E6" w:rsidRPr="005603D9" w14:paraId="2193FFD0" w14:textId="77777777" w:rsidTr="00DC7F2A">
        <w:trPr>
          <w:trHeight w:val="397"/>
        </w:trPr>
        <w:tc>
          <w:tcPr>
            <w:tcW w:w="9493" w:type="dxa"/>
            <w:gridSpan w:val="2"/>
          </w:tcPr>
          <w:p w14:paraId="60010119" w14:textId="77777777" w:rsidR="007F28E6" w:rsidRPr="005603D9" w:rsidRDefault="007F28E6" w:rsidP="00DC7F2A">
            <w:r w:rsidRPr="005603D9">
              <w:lastRenderedPageBreak/>
              <w:t>*Objective (d) refers specifically to European Regulation 2009/714/EC. Reference to the Agency is to the Agency for the Cooperation of Energy Regulators (ACER).</w:t>
            </w:r>
          </w:p>
        </w:tc>
      </w:tr>
    </w:tbl>
    <w:p w14:paraId="024E414A" w14:textId="77777777" w:rsidR="007F28E6" w:rsidRDefault="007F28E6" w:rsidP="005603D9">
      <w:pPr>
        <w:rPr>
          <w:rFonts w:cs="Arial"/>
          <w:bCs/>
          <w:kern w:val="32"/>
        </w:rPr>
      </w:pPr>
    </w:p>
    <w:p w14:paraId="038A9455" w14:textId="76694270" w:rsidR="00342BB2" w:rsidRPr="00342BB2" w:rsidRDefault="00342BB2" w:rsidP="005603D9">
      <w:pPr>
        <w:rPr>
          <w:rFonts w:cs="Arial"/>
          <w:bCs/>
          <w:i/>
          <w:iCs/>
          <w:color w:val="FF0000"/>
          <w:kern w:val="32"/>
          <w:highlight w:val="yellow"/>
        </w:rPr>
      </w:pPr>
    </w:p>
    <w:p w14:paraId="3F26C06B" w14:textId="19BE7BC2" w:rsidR="00342BB2" w:rsidRPr="00EA64E5" w:rsidRDefault="00EA64E5" w:rsidP="005603D9">
      <w:pPr>
        <w:rPr>
          <w:rFonts w:cs="Arial"/>
          <w:b/>
          <w:kern w:val="32"/>
        </w:rPr>
      </w:pPr>
      <w:r>
        <w:rPr>
          <w:rFonts w:cs="Arial"/>
          <w:b/>
          <w:kern w:val="32"/>
        </w:rPr>
        <w:t xml:space="preserve">Impacts on </w:t>
      </w:r>
      <w:r w:rsidR="00EB22AA" w:rsidRPr="00EA64E5">
        <w:rPr>
          <w:rFonts w:cs="Arial"/>
          <w:b/>
          <w:kern w:val="32"/>
        </w:rPr>
        <w:t xml:space="preserve">Users who pay </w:t>
      </w:r>
      <w:r w:rsidR="00342BB2" w:rsidRPr="00EA64E5">
        <w:rPr>
          <w:rFonts w:cs="Arial"/>
          <w:b/>
          <w:kern w:val="32"/>
        </w:rPr>
        <w:t>TNuoS</w:t>
      </w:r>
      <w:r w:rsidR="00EB22AA" w:rsidRPr="00EA64E5">
        <w:rPr>
          <w:rFonts w:cs="Arial"/>
          <w:b/>
          <w:kern w:val="32"/>
        </w:rPr>
        <w:t xml:space="preserve"> charges</w:t>
      </w:r>
    </w:p>
    <w:p w14:paraId="10BD7380" w14:textId="4F04BF3B" w:rsidR="001A4F2D" w:rsidRPr="00342BB2" w:rsidRDefault="001A4F2D" w:rsidP="005603D9">
      <w:pPr>
        <w:rPr>
          <w:rFonts w:cs="Arial"/>
          <w:bCs/>
          <w:i/>
          <w:iCs/>
          <w:kern w:val="32"/>
          <w:highlight w:val="yellow"/>
        </w:rPr>
      </w:pPr>
    </w:p>
    <w:p w14:paraId="44F552D2" w14:textId="1F4E8DAB" w:rsidR="00425940" w:rsidRDefault="00425940" w:rsidP="00425940">
      <w:pPr>
        <w:spacing w:line="240" w:lineRule="auto"/>
        <w:jc w:val="both"/>
        <w:textAlignment w:val="baseline"/>
        <w:rPr>
          <w:ins w:id="422" w:author="Paul Mullen" w:date="2022-04-07T11:05:00Z"/>
          <w:rFonts w:cs="Arial"/>
          <w:iCs/>
        </w:rPr>
      </w:pPr>
      <w:r w:rsidRPr="004E6955">
        <w:rPr>
          <w:rFonts w:cs="Arial"/>
          <w:iCs/>
        </w:rPr>
        <w:t xml:space="preserve">High EC values create a sharp locational signal </w:t>
      </w:r>
      <w:r>
        <w:rPr>
          <w:rFonts w:cs="Arial"/>
          <w:iCs/>
        </w:rPr>
        <w:t>and m</w:t>
      </w:r>
      <w:r w:rsidRPr="004E6955">
        <w:rPr>
          <w:rFonts w:cs="Arial"/>
          <w:iCs/>
        </w:rPr>
        <w:t>akes TNUoS charges higher in more expensive zones and lower in cheaper zones</w:t>
      </w:r>
      <w:r>
        <w:rPr>
          <w:rFonts w:cs="Arial"/>
          <w:iCs/>
        </w:rPr>
        <w:t xml:space="preserve">. </w:t>
      </w:r>
      <w:r w:rsidRPr="004E6955">
        <w:rPr>
          <w:rFonts w:cs="Arial"/>
          <w:iCs/>
        </w:rPr>
        <w:t>Low EC values do the opposite</w:t>
      </w:r>
      <w:r>
        <w:rPr>
          <w:rFonts w:cs="Arial"/>
          <w:iCs/>
        </w:rPr>
        <w:t>.</w:t>
      </w:r>
    </w:p>
    <w:p w14:paraId="239D98E3" w14:textId="77777777" w:rsidR="00933FDD" w:rsidRDefault="00933FDD" w:rsidP="00425940">
      <w:pPr>
        <w:spacing w:line="240" w:lineRule="auto"/>
        <w:jc w:val="both"/>
        <w:textAlignment w:val="baseline"/>
        <w:rPr>
          <w:rFonts w:cs="Arial"/>
          <w:iCs/>
        </w:rPr>
      </w:pPr>
    </w:p>
    <w:p w14:paraId="1D987344" w14:textId="03F3EE89" w:rsidR="008B47FA" w:rsidRDefault="008B47FA" w:rsidP="00425940">
      <w:pPr>
        <w:spacing w:line="240" w:lineRule="auto"/>
        <w:jc w:val="both"/>
        <w:textAlignment w:val="baseline"/>
        <w:rPr>
          <w:ins w:id="423" w:author="March, Grace" w:date="2022-04-05T09:58:00Z"/>
          <w:rFonts w:cs="Arial"/>
          <w:iCs/>
        </w:rPr>
      </w:pPr>
      <w:commentRangeStart w:id="424"/>
      <w:commentRangeStart w:id="425"/>
      <w:r>
        <w:rPr>
          <w:rFonts w:cs="Arial"/>
          <w:iCs/>
        </w:rPr>
        <w:t>D</w:t>
      </w:r>
      <w:r w:rsidR="00A332CC">
        <w:rPr>
          <w:rFonts w:cs="Arial"/>
          <w:iCs/>
        </w:rPr>
        <w:t xml:space="preserve">ifferences in revenue recovered due to the changing locational signal will cause changes to the </w:t>
      </w:r>
      <w:r w:rsidR="00EB037B">
        <w:rPr>
          <w:rFonts w:cs="Arial"/>
          <w:iCs/>
        </w:rPr>
        <w:t>value to be recovered through the Transmission Demand Residual (TDR) so the total value collected by the ESO is unchanged.</w:t>
      </w:r>
      <w:commentRangeEnd w:id="424"/>
      <w:r w:rsidR="00905D96">
        <w:rPr>
          <w:rStyle w:val="CommentReference"/>
          <w:rFonts w:ascii="Arial" w:eastAsia="Times New Roman" w:hAnsi="Arial" w:cs="Times New Roman"/>
          <w:lang w:eastAsia="en-GB"/>
        </w:rPr>
        <w:commentReference w:id="424"/>
      </w:r>
      <w:commentRangeEnd w:id="425"/>
      <w:r w:rsidR="00BA6607">
        <w:rPr>
          <w:rStyle w:val="CommentReference"/>
          <w:rFonts w:ascii="Arial" w:eastAsia="Times New Roman" w:hAnsi="Arial" w:cs="Times New Roman"/>
          <w:lang w:eastAsia="en-GB"/>
        </w:rPr>
        <w:commentReference w:id="425"/>
      </w:r>
    </w:p>
    <w:p w14:paraId="7897C6BB" w14:textId="77777777" w:rsidR="00EB037B" w:rsidRDefault="00EB037B" w:rsidP="00425940">
      <w:pPr>
        <w:spacing w:line="240" w:lineRule="auto"/>
        <w:jc w:val="both"/>
        <w:textAlignment w:val="baseline"/>
        <w:rPr>
          <w:ins w:id="426" w:author="Musaka(ESO), Sally" w:date="2022-04-05T18:29:00Z"/>
          <w:rFonts w:cs="Arial"/>
          <w:iCs/>
        </w:rPr>
      </w:pPr>
    </w:p>
    <w:p w14:paraId="6CF57C65" w14:textId="2C956CCA" w:rsidR="00EB22AA" w:rsidRPr="00EA64E5" w:rsidRDefault="00EA64E5" w:rsidP="00EA64E5">
      <w:pPr>
        <w:spacing w:after="160"/>
        <w:jc w:val="both"/>
        <w:rPr>
          <w:rFonts w:cstheme="minorHAnsi"/>
          <w:b/>
          <w:bCs/>
          <w:szCs w:val="24"/>
        </w:rPr>
      </w:pPr>
      <w:r>
        <w:rPr>
          <w:rFonts w:cs="Arial"/>
          <w:b/>
          <w:kern w:val="32"/>
        </w:rPr>
        <w:t>Impacts on</w:t>
      </w:r>
      <w:r w:rsidRPr="00EA64E5">
        <w:rPr>
          <w:rFonts w:cstheme="minorHAnsi"/>
          <w:b/>
          <w:bCs/>
          <w:szCs w:val="24"/>
        </w:rPr>
        <w:t xml:space="preserve"> </w:t>
      </w:r>
      <w:r w:rsidR="00EB22AA" w:rsidRPr="00EA64E5">
        <w:rPr>
          <w:rFonts w:cstheme="minorHAnsi"/>
          <w:b/>
          <w:bCs/>
          <w:szCs w:val="24"/>
        </w:rPr>
        <w:t>ESO</w:t>
      </w:r>
    </w:p>
    <w:p w14:paraId="57869CF7" w14:textId="41CEF757" w:rsidR="00EB22AA" w:rsidRDefault="00EB22AA" w:rsidP="00EA64E5">
      <w:pPr>
        <w:jc w:val="both"/>
        <w:rPr>
          <w:rFonts w:cs="Arial"/>
          <w:bCs/>
          <w:kern w:val="32"/>
        </w:rPr>
      </w:pPr>
      <w:r w:rsidRPr="00EA64E5">
        <w:rPr>
          <w:rFonts w:cs="Arial"/>
          <w:bCs/>
          <w:kern w:val="32"/>
        </w:rPr>
        <w:t>The</w:t>
      </w:r>
      <w:r w:rsidR="00B42534">
        <w:rPr>
          <w:rFonts w:cs="Arial"/>
          <w:bCs/>
          <w:kern w:val="32"/>
        </w:rPr>
        <w:t xml:space="preserve">re will be changes to the T&amp;T model inputs and </w:t>
      </w:r>
      <w:r w:rsidRPr="00EA64E5">
        <w:rPr>
          <w:rFonts w:cs="Arial"/>
          <w:bCs/>
          <w:kern w:val="32"/>
        </w:rPr>
        <w:t>ESO would need updated processes to include the additional data items in the EC calculation</w:t>
      </w:r>
      <w:r w:rsidR="003415F0">
        <w:rPr>
          <w:rFonts w:cs="Arial"/>
          <w:bCs/>
          <w:kern w:val="32"/>
        </w:rPr>
        <w:t>.</w:t>
      </w:r>
    </w:p>
    <w:p w14:paraId="6E0700F9" w14:textId="77777777" w:rsidR="00EA64E5" w:rsidRDefault="00EA64E5" w:rsidP="00EA64E5">
      <w:pPr>
        <w:jc w:val="both"/>
        <w:rPr>
          <w:rFonts w:cs="Arial"/>
          <w:b/>
          <w:kern w:val="32"/>
        </w:rPr>
      </w:pPr>
    </w:p>
    <w:p w14:paraId="22924A5E" w14:textId="444B03B1" w:rsidR="00EB22AA" w:rsidRPr="00EA64E5" w:rsidRDefault="00EA64E5" w:rsidP="00EA64E5">
      <w:pPr>
        <w:jc w:val="both"/>
        <w:rPr>
          <w:rFonts w:cs="Arial"/>
          <w:b/>
          <w:kern w:val="32"/>
        </w:rPr>
      </w:pPr>
      <w:commentRangeStart w:id="427"/>
      <w:r>
        <w:rPr>
          <w:rFonts w:cs="Arial"/>
          <w:b/>
          <w:kern w:val="32"/>
        </w:rPr>
        <w:t>Impacts on</w:t>
      </w:r>
      <w:r w:rsidRPr="00EA64E5">
        <w:rPr>
          <w:rFonts w:cs="Arial"/>
          <w:b/>
          <w:kern w:val="32"/>
        </w:rPr>
        <w:t xml:space="preserve"> </w:t>
      </w:r>
      <w:r w:rsidR="00EB22AA" w:rsidRPr="00EA64E5">
        <w:rPr>
          <w:rFonts w:cs="Arial"/>
          <w:b/>
          <w:kern w:val="32"/>
        </w:rPr>
        <w:t>Transmission Owners and Offshore Transmission Owners</w:t>
      </w:r>
      <w:commentRangeEnd w:id="427"/>
      <w:r w:rsidR="00051123">
        <w:rPr>
          <w:rStyle w:val="CommentReference"/>
          <w:rFonts w:ascii="Arial" w:eastAsia="Times New Roman" w:hAnsi="Arial" w:cs="Times New Roman"/>
          <w:lang w:eastAsia="en-GB"/>
        </w:rPr>
        <w:commentReference w:id="427"/>
      </w:r>
    </w:p>
    <w:p w14:paraId="613BC6F9" w14:textId="77777777" w:rsidR="00EB22AA" w:rsidRPr="00EA64E5" w:rsidRDefault="00EB22AA" w:rsidP="00EA64E5">
      <w:pPr>
        <w:jc w:val="both"/>
        <w:rPr>
          <w:rFonts w:cs="Arial"/>
          <w:b/>
          <w:kern w:val="32"/>
        </w:rPr>
      </w:pPr>
    </w:p>
    <w:p w14:paraId="4D4D1B98" w14:textId="2E7AB505" w:rsidR="00EB22AA" w:rsidRPr="00051123" w:rsidRDefault="00EB22AA" w:rsidP="00EA64E5">
      <w:pPr>
        <w:jc w:val="both"/>
        <w:rPr>
          <w:rFonts w:cs="Arial"/>
          <w:bCs/>
          <w:kern w:val="32"/>
        </w:rPr>
      </w:pPr>
      <w:commentRangeStart w:id="428"/>
      <w:r w:rsidRPr="00051123">
        <w:rPr>
          <w:rFonts w:cs="Arial"/>
          <w:bCs/>
          <w:kern w:val="32"/>
        </w:rPr>
        <w:t>If this change is implemented, Transmission Owners will need to provide additional data to the ESO</w:t>
      </w:r>
      <w:ins w:id="429" w:author="Graham Pannell" w:date="2022-04-06T12:25:00Z">
        <w:r w:rsidR="00905D96">
          <w:rPr>
            <w:rFonts w:cs="Arial"/>
            <w:bCs/>
            <w:kern w:val="32"/>
          </w:rPr>
          <w:t>, potentially including</w:t>
        </w:r>
      </w:ins>
      <w:r w:rsidR="00EA64E5" w:rsidRPr="00051123">
        <w:rPr>
          <w:rFonts w:cs="Arial"/>
          <w:bCs/>
          <w:kern w:val="32"/>
        </w:rPr>
        <w:t xml:space="preserve"> </w:t>
      </w:r>
      <w:del w:id="430" w:author="Graham Pannell" w:date="2022-04-06T12:25:00Z">
        <w:r w:rsidR="00EA64E5" w:rsidRPr="00051123" w:rsidDel="00905D96">
          <w:rPr>
            <w:rFonts w:cs="Arial"/>
            <w:bCs/>
            <w:kern w:val="32"/>
          </w:rPr>
          <w:delText xml:space="preserve">and/or </w:delText>
        </w:r>
        <w:commentRangeStart w:id="431"/>
        <w:r w:rsidR="00EA64E5" w:rsidRPr="00051123" w:rsidDel="00905D96">
          <w:rPr>
            <w:rFonts w:cs="Arial"/>
            <w:bCs/>
            <w:kern w:val="32"/>
          </w:rPr>
          <w:delText xml:space="preserve">publish </w:delText>
        </w:r>
      </w:del>
      <w:commentRangeEnd w:id="431"/>
      <w:r w:rsidR="00905D96">
        <w:rPr>
          <w:rStyle w:val="CommentReference"/>
          <w:rFonts w:ascii="Arial" w:eastAsia="Times New Roman" w:hAnsi="Arial" w:cs="Times New Roman"/>
          <w:lang w:eastAsia="en-GB"/>
        </w:rPr>
        <w:commentReference w:id="431"/>
      </w:r>
      <w:r w:rsidR="00EA64E5" w:rsidRPr="00051123">
        <w:rPr>
          <w:rFonts w:cs="Arial"/>
          <w:bCs/>
          <w:kern w:val="32"/>
        </w:rPr>
        <w:t>additional data as part of their Business Plans.</w:t>
      </w:r>
      <w:del w:id="432" w:author="Graham Pannell" w:date="2022-04-06T12:26:00Z">
        <w:r w:rsidR="00EA64E5" w:rsidRPr="00051123" w:rsidDel="00905D96">
          <w:rPr>
            <w:rFonts w:cs="Arial"/>
            <w:bCs/>
            <w:kern w:val="32"/>
          </w:rPr>
          <w:delText xml:space="preserve"> </w:delText>
        </w:r>
        <w:commentRangeStart w:id="433"/>
        <w:r w:rsidR="00EA64E5" w:rsidRPr="00051123" w:rsidDel="00905D96">
          <w:rPr>
            <w:rFonts w:cs="Arial"/>
            <w:bCs/>
            <w:kern w:val="32"/>
          </w:rPr>
          <w:delText xml:space="preserve">There </w:delText>
        </w:r>
        <w:r w:rsidR="00051123" w:rsidRPr="00051123" w:rsidDel="00905D96">
          <w:rPr>
            <w:rFonts w:cs="Arial"/>
            <w:bCs/>
            <w:kern w:val="32"/>
          </w:rPr>
          <w:delText>remains</w:delText>
        </w:r>
        <w:r w:rsidR="00EA64E5" w:rsidRPr="00051123" w:rsidDel="00905D96">
          <w:rPr>
            <w:rFonts w:cs="Arial"/>
            <w:bCs/>
            <w:kern w:val="32"/>
          </w:rPr>
          <w:delText xml:space="preserve"> concern that this </w:delText>
        </w:r>
        <w:r w:rsidR="00051123" w:rsidRPr="00051123" w:rsidDel="00905D96">
          <w:rPr>
            <w:rFonts w:cs="Arial"/>
            <w:bCs/>
            <w:kern w:val="32"/>
          </w:rPr>
          <w:delText>could inadvertently share commercially sensitive data</w:delText>
        </w:r>
      </w:del>
      <w:commentRangeEnd w:id="433"/>
      <w:r w:rsidR="00905D96">
        <w:rPr>
          <w:rStyle w:val="CommentReference"/>
          <w:rFonts w:ascii="Arial" w:eastAsia="Times New Roman" w:hAnsi="Arial" w:cs="Times New Roman"/>
          <w:lang w:eastAsia="en-GB"/>
        </w:rPr>
        <w:commentReference w:id="433"/>
      </w:r>
      <w:r w:rsidR="00051123" w:rsidRPr="00051123">
        <w:rPr>
          <w:rFonts w:cs="Arial"/>
          <w:bCs/>
          <w:kern w:val="32"/>
        </w:rPr>
        <w:t>.</w:t>
      </w:r>
    </w:p>
    <w:p w14:paraId="3A7FDEF8" w14:textId="02AA0E49" w:rsidR="0031146D" w:rsidRPr="00051123" w:rsidRDefault="0031146D" w:rsidP="00EA64E5">
      <w:pPr>
        <w:jc w:val="both"/>
        <w:rPr>
          <w:ins w:id="434" w:author="Musaka(ESO), Sally" w:date="2022-04-05T18:29:00Z"/>
          <w:rFonts w:cs="Arial"/>
          <w:bCs/>
          <w:kern w:val="32"/>
        </w:rPr>
      </w:pPr>
      <w:commentRangeStart w:id="435"/>
      <w:commentRangeStart w:id="436"/>
      <w:ins w:id="437" w:author="March, Grace" w:date="2022-04-05T09:56:00Z">
        <w:r>
          <w:rPr>
            <w:rFonts w:cs="Arial"/>
            <w:bCs/>
            <w:kern w:val="32"/>
          </w:rPr>
          <w:t>This modification will not affect the overall cost recovery</w:t>
        </w:r>
      </w:ins>
      <w:ins w:id="438" w:author="March, Grace" w:date="2022-04-05T09:59:00Z">
        <w:r w:rsidR="006D5976">
          <w:rPr>
            <w:rFonts w:cs="Arial"/>
            <w:bCs/>
            <w:kern w:val="32"/>
          </w:rPr>
          <w:t xml:space="preserve"> by the ESO</w:t>
        </w:r>
        <w:r w:rsidR="003C05F9">
          <w:rPr>
            <w:rFonts w:cs="Arial"/>
            <w:bCs/>
            <w:kern w:val="32"/>
          </w:rPr>
          <w:t xml:space="preserve"> on behalf of the TOs</w:t>
        </w:r>
      </w:ins>
      <w:commentRangeEnd w:id="435"/>
      <w:r w:rsidR="00905D96">
        <w:rPr>
          <w:rStyle w:val="CommentReference"/>
          <w:rFonts w:ascii="Arial" w:eastAsia="Times New Roman" w:hAnsi="Arial" w:cs="Times New Roman"/>
          <w:lang w:eastAsia="en-GB"/>
        </w:rPr>
        <w:commentReference w:id="435"/>
      </w:r>
      <w:commentRangeEnd w:id="436"/>
      <w:r w:rsidR="007615D8">
        <w:rPr>
          <w:rStyle w:val="CommentReference"/>
          <w:rFonts w:ascii="Arial" w:eastAsia="Times New Roman" w:hAnsi="Arial" w:cs="Times New Roman"/>
          <w:lang w:eastAsia="en-GB"/>
        </w:rPr>
        <w:commentReference w:id="436"/>
      </w:r>
      <w:ins w:id="439" w:author="March, Grace" w:date="2022-04-05T09:57:00Z">
        <w:r w:rsidR="008B47FA">
          <w:rPr>
            <w:rFonts w:cs="Arial"/>
            <w:bCs/>
            <w:kern w:val="32"/>
          </w:rPr>
          <w:t>.</w:t>
        </w:r>
      </w:ins>
      <w:commentRangeEnd w:id="428"/>
      <w:r w:rsidR="00EB1E1A">
        <w:rPr>
          <w:rStyle w:val="CommentReference"/>
          <w:rFonts w:ascii="Arial" w:eastAsia="Times New Roman" w:hAnsi="Arial" w:cs="Times New Roman"/>
          <w:lang w:eastAsia="en-GB"/>
        </w:rPr>
        <w:commentReference w:id="428"/>
      </w:r>
    </w:p>
    <w:p w14:paraId="47999F7B" w14:textId="77777777" w:rsidR="007F28E6" w:rsidRPr="001A4F2D" w:rsidRDefault="007F28E6" w:rsidP="00EA64E5">
      <w:pPr>
        <w:jc w:val="both"/>
        <w:rPr>
          <w:rFonts w:cs="Arial"/>
          <w:bCs/>
          <w:kern w:val="32"/>
        </w:rPr>
      </w:pPr>
    </w:p>
    <w:p w14:paraId="22D01073" w14:textId="7F71A7B7" w:rsidR="008441B9" w:rsidRPr="00EA64E5" w:rsidRDefault="008441B9" w:rsidP="00EA64E5">
      <w:pPr>
        <w:pStyle w:val="ListParagraph"/>
        <w:keepLines/>
        <w:widowControl w:val="0"/>
        <w:tabs>
          <w:tab w:val="left" w:pos="1418"/>
        </w:tabs>
        <w:spacing w:before="0" w:line="264" w:lineRule="auto"/>
        <w:ind w:left="0"/>
        <w:jc w:val="both"/>
        <w:rPr>
          <w:rFonts w:cs="Arial"/>
          <w:bCs/>
          <w:color w:val="F26522" w:themeColor="accent1"/>
          <w:kern w:val="32"/>
        </w:rPr>
      </w:pPr>
      <w:r w:rsidRPr="00EA64E5">
        <w:rPr>
          <w:b/>
          <w:color w:val="F26522" w:themeColor="accent1"/>
        </w:rPr>
        <w:t xml:space="preserve">Standard Workgroup </w:t>
      </w:r>
      <w:r w:rsidR="00C20613" w:rsidRPr="00EA64E5">
        <w:rPr>
          <w:b/>
          <w:color w:val="F26522" w:themeColor="accent1"/>
        </w:rPr>
        <w:t>c</w:t>
      </w:r>
      <w:r w:rsidRPr="00EA64E5">
        <w:rPr>
          <w:b/>
          <w:color w:val="F26522" w:themeColor="accent1"/>
        </w:rPr>
        <w:t>onsultation question</w:t>
      </w:r>
      <w:r w:rsidRPr="00EA64E5">
        <w:rPr>
          <w:rFonts w:cs="Arial"/>
          <w:b/>
          <w:bCs/>
          <w:color w:val="F26522" w:themeColor="accent1"/>
          <w:kern w:val="32"/>
        </w:rPr>
        <w:t>:</w:t>
      </w:r>
      <w:r w:rsidRPr="00EA64E5">
        <w:rPr>
          <w:color w:val="F26522" w:themeColor="accent1"/>
        </w:rPr>
        <w:t xml:space="preserve"> </w:t>
      </w:r>
      <w:r w:rsidRPr="00EA64E5">
        <w:rPr>
          <w:rFonts w:cs="Arial"/>
          <w:bCs/>
          <w:color w:val="F26522" w:themeColor="accent1"/>
          <w:kern w:val="32"/>
        </w:rPr>
        <w:t>Do you believe that CMP</w:t>
      </w:r>
      <w:r w:rsidR="007C7CA2" w:rsidRPr="00EA64E5">
        <w:rPr>
          <w:rFonts w:cs="Arial"/>
          <w:bCs/>
          <w:color w:val="F26522" w:themeColor="accent1"/>
          <w:kern w:val="32"/>
        </w:rPr>
        <w:t>315</w:t>
      </w:r>
      <w:r w:rsidR="00EA64E5" w:rsidRPr="00EA64E5">
        <w:rPr>
          <w:rFonts w:cs="Arial"/>
          <w:bCs/>
          <w:color w:val="F26522" w:themeColor="accent1"/>
          <w:kern w:val="32"/>
        </w:rPr>
        <w:t xml:space="preserve"> </w:t>
      </w:r>
      <w:r w:rsidRPr="00EA64E5">
        <w:rPr>
          <w:rFonts w:cs="Arial"/>
          <w:bCs/>
          <w:color w:val="F26522" w:themeColor="accent1"/>
          <w:kern w:val="32"/>
        </w:rPr>
        <w:t>Original proposal better facilitates the Applicable Objectives?</w:t>
      </w:r>
    </w:p>
    <w:p w14:paraId="463C1270" w14:textId="099C2F61" w:rsidR="00EA64E5" w:rsidRPr="00EA64E5" w:rsidRDefault="00EA64E5" w:rsidP="00EA64E5">
      <w:pPr>
        <w:pStyle w:val="ListParagraph"/>
        <w:keepLines/>
        <w:widowControl w:val="0"/>
        <w:tabs>
          <w:tab w:val="left" w:pos="1418"/>
        </w:tabs>
        <w:spacing w:before="0" w:line="264" w:lineRule="auto"/>
        <w:ind w:left="0"/>
        <w:jc w:val="both"/>
        <w:rPr>
          <w:rFonts w:cs="Arial"/>
          <w:bCs/>
          <w:color w:val="F26522" w:themeColor="accent1"/>
          <w:kern w:val="32"/>
        </w:rPr>
      </w:pPr>
    </w:p>
    <w:p w14:paraId="46FEF1EF" w14:textId="7B78974C" w:rsidR="00EA64E5" w:rsidRDefault="00EA64E5" w:rsidP="00EA64E5">
      <w:pPr>
        <w:pStyle w:val="ListParagraph"/>
        <w:keepLines/>
        <w:widowControl w:val="0"/>
        <w:tabs>
          <w:tab w:val="left" w:pos="1418"/>
        </w:tabs>
        <w:spacing w:before="0" w:line="264" w:lineRule="auto"/>
        <w:ind w:left="0"/>
        <w:jc w:val="both"/>
        <w:rPr>
          <w:rFonts w:cs="Arial"/>
          <w:bCs/>
          <w:color w:val="F26522" w:themeColor="accent1"/>
          <w:kern w:val="32"/>
        </w:rPr>
      </w:pPr>
      <w:r w:rsidRPr="00EA64E5">
        <w:rPr>
          <w:b/>
          <w:color w:val="F26522" w:themeColor="accent1"/>
        </w:rPr>
        <w:t>Standard Workgroup consultation question</w:t>
      </w:r>
      <w:r w:rsidRPr="00EA64E5">
        <w:rPr>
          <w:rFonts w:cs="Arial"/>
          <w:b/>
          <w:bCs/>
          <w:color w:val="F26522" w:themeColor="accent1"/>
          <w:kern w:val="32"/>
        </w:rPr>
        <w:t>:</w:t>
      </w:r>
      <w:r w:rsidRPr="00EA64E5">
        <w:rPr>
          <w:color w:val="F26522" w:themeColor="accent1"/>
        </w:rPr>
        <w:t xml:space="preserve"> </w:t>
      </w:r>
      <w:r w:rsidRPr="00EA64E5">
        <w:rPr>
          <w:rFonts w:cs="Arial"/>
          <w:bCs/>
          <w:color w:val="F26522" w:themeColor="accent1"/>
          <w:kern w:val="32"/>
        </w:rPr>
        <w:t>Do you believe that CMP375 Original proposal better facilitates the Applicable Objectives?</w:t>
      </w:r>
    </w:p>
    <w:p w14:paraId="47D243CD" w14:textId="77777777" w:rsidR="00EA64E5" w:rsidRDefault="00EA64E5" w:rsidP="008441B9">
      <w:pPr>
        <w:pStyle w:val="ListParagraph"/>
        <w:keepLines/>
        <w:widowControl w:val="0"/>
        <w:tabs>
          <w:tab w:val="left" w:pos="1418"/>
        </w:tabs>
        <w:spacing w:before="0" w:line="264" w:lineRule="auto"/>
        <w:ind w:left="0"/>
        <w:rPr>
          <w:b/>
          <w:snapToGrid w:val="0"/>
          <w:color w:val="000000"/>
          <w:szCs w:val="20"/>
          <w:lang w:eastAsia="en-US"/>
        </w:rPr>
      </w:pPr>
    </w:p>
    <w:p w14:paraId="492100D3" w14:textId="77777777" w:rsidR="00470B5B" w:rsidRPr="005603D9" w:rsidRDefault="00470B5B" w:rsidP="009A206C">
      <w:pPr>
        <w:pStyle w:val="CA4"/>
      </w:pPr>
      <w:bookmarkStart w:id="440" w:name="_Toc100002382"/>
      <w:r w:rsidRPr="005603D9">
        <w:t>When will this change take place?</w:t>
      </w:r>
      <w:bookmarkEnd w:id="440"/>
    </w:p>
    <w:p w14:paraId="12298B27" w14:textId="77777777" w:rsidR="00470B5B" w:rsidRDefault="00470B5B" w:rsidP="00E47B59">
      <w:pPr>
        <w:pStyle w:val="Heading3"/>
      </w:pPr>
      <w:bookmarkStart w:id="441" w:name="_Toc100002383"/>
      <w:r w:rsidRPr="009A206C">
        <w:t>Implementation date</w:t>
      </w:r>
      <w:bookmarkEnd w:id="441"/>
    </w:p>
    <w:sdt>
      <w:sdtPr>
        <w:alias w:val="Insert text"/>
        <w:tag w:val="Insert text"/>
        <w:id w:val="975099323"/>
        <w:placeholder>
          <w:docPart w:val="358077EF9F924DE694A56BADBEA848DB"/>
        </w:placeholder>
      </w:sdtPr>
      <w:sdtContent>
        <w:p w14:paraId="53A8C2B0" w14:textId="0E20D515" w:rsidR="00F43AB7" w:rsidRPr="005603D9" w:rsidRDefault="00F43AB7" w:rsidP="00F43AB7">
          <w:r>
            <w:t>1 April 2023</w:t>
          </w:r>
        </w:p>
      </w:sdtContent>
    </w:sdt>
    <w:p w14:paraId="4D1F520A" w14:textId="77777777" w:rsidR="00B42534" w:rsidRDefault="00B42534" w:rsidP="009A206C">
      <w:pPr>
        <w:pStyle w:val="Heading3"/>
      </w:pPr>
    </w:p>
    <w:p w14:paraId="54D82C94" w14:textId="20252C40" w:rsidR="00470B5B" w:rsidRPr="009A206C" w:rsidRDefault="00470B5B" w:rsidP="009A206C">
      <w:pPr>
        <w:pStyle w:val="Heading3"/>
      </w:pPr>
      <w:bookmarkStart w:id="442" w:name="_Toc100002384"/>
      <w:r w:rsidRPr="009A206C">
        <w:t>Date decision required by</w:t>
      </w:r>
      <w:bookmarkEnd w:id="442"/>
    </w:p>
    <w:p w14:paraId="1FC4A92B" w14:textId="6BE99D05" w:rsidR="00BE775C" w:rsidRPr="00261C03" w:rsidRDefault="00B42534" w:rsidP="00261C03">
      <w:pPr>
        <w:spacing w:after="160" w:line="256" w:lineRule="auto"/>
        <w:jc w:val="both"/>
      </w:pPr>
      <w:r w:rsidRPr="00261C03">
        <w:t xml:space="preserve">If needed </w:t>
      </w:r>
      <w:r w:rsidR="00261C03">
        <w:t xml:space="preserve">in time </w:t>
      </w:r>
      <w:r w:rsidRPr="00261C03">
        <w:t>for draft TNUoS tariffs</w:t>
      </w:r>
      <w:r w:rsidR="00261C03" w:rsidRPr="00261C03">
        <w:t xml:space="preserve"> for 2023/2024</w:t>
      </w:r>
      <w:r w:rsidR="00261C03">
        <w:t xml:space="preserve"> to be published</w:t>
      </w:r>
      <w:r w:rsidRPr="00261C03">
        <w:t>, then a decision</w:t>
      </w:r>
      <w:r w:rsidR="00BE775C" w:rsidRPr="00261C03">
        <w:t xml:space="preserve"> on </w:t>
      </w:r>
      <w:r w:rsidR="00261C03" w:rsidRPr="00261C03">
        <w:t>both the CUSC and</w:t>
      </w:r>
      <w:r w:rsidR="00BE775C" w:rsidRPr="00261C03">
        <w:t xml:space="preserve"> STC Modification</w:t>
      </w:r>
      <w:r w:rsidR="00261C03" w:rsidRPr="00261C03">
        <w:t>s</w:t>
      </w:r>
      <w:r w:rsidRPr="00261C03">
        <w:t xml:space="preserve"> would be needed by 1 September 2022</w:t>
      </w:r>
      <w:r w:rsidR="00BE775C" w:rsidRPr="00261C03">
        <w:t xml:space="preserve"> as </w:t>
      </w:r>
      <w:r w:rsidR="00261C03" w:rsidRPr="00261C03">
        <w:t xml:space="preserve">there would </w:t>
      </w:r>
      <w:r w:rsidR="00BE775C" w:rsidRPr="00261C03">
        <w:t>need</w:t>
      </w:r>
      <w:r w:rsidR="00261C03" w:rsidRPr="00261C03">
        <w:t xml:space="preserve"> to be</w:t>
      </w:r>
      <w:r w:rsidR="00BE775C" w:rsidRPr="00261C03">
        <w:t xml:space="preserve"> sufficient time for Transmission Owners to provide the data to ESO</w:t>
      </w:r>
      <w:r w:rsidR="00261C03" w:rsidRPr="00261C03">
        <w:t xml:space="preserve"> and</w:t>
      </w:r>
      <w:r w:rsidR="00BE775C" w:rsidRPr="00261C03">
        <w:t xml:space="preserve"> ESO to update the T&amp;T model and run </w:t>
      </w:r>
      <w:r w:rsidR="00261C03" w:rsidRPr="00261C03">
        <w:t>the draft</w:t>
      </w:r>
      <w:r w:rsidR="00BE775C" w:rsidRPr="00261C03">
        <w:t xml:space="preserve"> TNUoS tariff</w:t>
      </w:r>
      <w:r w:rsidR="00261C03" w:rsidRPr="00261C03">
        <w:t>s</w:t>
      </w:r>
      <w:r w:rsidR="00BE775C" w:rsidRPr="00261C03">
        <w:t xml:space="preserve">. </w:t>
      </w:r>
      <w:r w:rsidR="00261C03" w:rsidRPr="00261C03">
        <w:t>However, a</w:t>
      </w:r>
      <w:r w:rsidR="00BE775C" w:rsidRPr="00261C03">
        <w:t xml:space="preserve"> decision date of 1 September 2022</w:t>
      </w:r>
      <w:r w:rsidRPr="00261C03">
        <w:t xml:space="preserve"> is not possible under </w:t>
      </w:r>
      <w:r w:rsidR="00BE775C" w:rsidRPr="00261C03">
        <w:t xml:space="preserve">the </w:t>
      </w:r>
      <w:r w:rsidRPr="00261C03">
        <w:t>current timeline.</w:t>
      </w:r>
      <w:r w:rsidR="00BE775C" w:rsidRPr="00261C03">
        <w:t xml:space="preserve"> </w:t>
      </w:r>
    </w:p>
    <w:p w14:paraId="55B6768D" w14:textId="37A0F383" w:rsidR="00261C03" w:rsidRPr="00261C03" w:rsidRDefault="00261C03" w:rsidP="00261C03">
      <w:pPr>
        <w:spacing w:after="160" w:line="256" w:lineRule="auto"/>
        <w:jc w:val="both"/>
      </w:pPr>
      <w:r w:rsidRPr="00261C03">
        <w:t>If only needed</w:t>
      </w:r>
      <w:r>
        <w:t xml:space="preserve"> in time</w:t>
      </w:r>
      <w:r w:rsidRPr="00261C03">
        <w:t xml:space="preserve"> for final TNUoS tariffs for 2023/2024</w:t>
      </w:r>
      <w:r>
        <w:t xml:space="preserve"> to be published</w:t>
      </w:r>
      <w:r w:rsidRPr="00261C03">
        <w:t xml:space="preserve">, then a decision on both the CUSC and STC Modifications would be needed by 1 December 2022. This is possible under the current timeline; however, some Workgroup Members expressed </w:t>
      </w:r>
      <w:r w:rsidRPr="00261C03">
        <w:lastRenderedPageBreak/>
        <w:t xml:space="preserve">concerns with the lack of notice given that this is such a big change but </w:t>
      </w:r>
      <w:r>
        <w:t xml:space="preserve">noted that </w:t>
      </w:r>
      <w:r w:rsidRPr="00261C03">
        <w:t>if the Workgroup’s analysis</w:t>
      </w:r>
      <w:r>
        <w:t xml:space="preserve"> was sufficiently detailed i.e.</w:t>
      </w:r>
      <w:r w:rsidRPr="00261C03">
        <w:t xml:space="preserve"> broke down the new EC/EFs per TNUoS zone, then this</w:t>
      </w:r>
      <w:r>
        <w:t xml:space="preserve"> approach</w:t>
      </w:r>
      <w:r w:rsidRPr="00261C03">
        <w:t xml:space="preserve"> </w:t>
      </w:r>
      <w:r>
        <w:t>is possible.</w:t>
      </w:r>
    </w:p>
    <w:p w14:paraId="34DBDA72" w14:textId="5C869E22" w:rsidR="00470B5B" w:rsidRPr="00261C03" w:rsidRDefault="00470B5B" w:rsidP="00261C03">
      <w:pPr>
        <w:pStyle w:val="Heading3"/>
        <w:jc w:val="both"/>
      </w:pPr>
      <w:bookmarkStart w:id="443" w:name="_Toc100002385"/>
      <w:r w:rsidRPr="00261C03">
        <w:t>Implementation approach</w:t>
      </w:r>
      <w:bookmarkEnd w:id="443"/>
    </w:p>
    <w:p w14:paraId="70F59D18" w14:textId="393FB70A" w:rsidR="00B42534" w:rsidRPr="00261C03" w:rsidRDefault="00B42534" w:rsidP="00261C03">
      <w:pPr>
        <w:jc w:val="both"/>
      </w:pPr>
    </w:p>
    <w:p w14:paraId="5C5DD25F" w14:textId="6E9BC327" w:rsidR="00FF7EB6" w:rsidRPr="00261C03" w:rsidRDefault="00FF7EB6" w:rsidP="00261C03">
      <w:pPr>
        <w:jc w:val="both"/>
      </w:pPr>
      <w:r w:rsidRPr="00261C03">
        <w:t>1 April 2023 is based on mi</w:t>
      </w:r>
      <w:r w:rsidR="004C2BB7" w:rsidRPr="00261C03">
        <w:t>nimal changes made to the methodology, data and systems</w:t>
      </w:r>
    </w:p>
    <w:p w14:paraId="0C2D3314" w14:textId="5D5B4995" w:rsidR="00B42534" w:rsidRDefault="00B42534" w:rsidP="00261C03">
      <w:pPr>
        <w:jc w:val="both"/>
      </w:pPr>
      <w:r w:rsidRPr="00261C03">
        <w:t>Transmission Owners to provide the data to ESO</w:t>
      </w:r>
      <w:r w:rsidR="00EB281C" w:rsidRPr="00261C03">
        <w:t>, which is line with that proposed for both CMP315 and CMP375.</w:t>
      </w:r>
    </w:p>
    <w:p w14:paraId="3A33544C" w14:textId="77777777" w:rsidR="00B42534" w:rsidRDefault="00B42534" w:rsidP="00B42534"/>
    <w:p w14:paraId="12C523BF" w14:textId="226F7E38" w:rsidR="008441B9" w:rsidRDefault="008441B9" w:rsidP="00457CC9">
      <w:pPr>
        <w:keepLines/>
        <w:widowControl w:val="0"/>
        <w:tabs>
          <w:tab w:val="left" w:pos="1418"/>
        </w:tabs>
        <w:spacing w:line="264" w:lineRule="auto"/>
        <w:jc w:val="both"/>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2A49F280" w14:textId="71E8EF44" w:rsidR="00F37DD4" w:rsidRDefault="00F37DD4" w:rsidP="00457CC9">
      <w:pPr>
        <w:keepLines/>
        <w:widowControl w:val="0"/>
        <w:tabs>
          <w:tab w:val="left" w:pos="1418"/>
        </w:tabs>
        <w:spacing w:line="264" w:lineRule="auto"/>
        <w:jc w:val="both"/>
        <w:rPr>
          <w:color w:val="F26522" w:themeColor="accent1"/>
        </w:rPr>
      </w:pPr>
    </w:p>
    <w:p w14:paraId="102FEA95" w14:textId="6816FA6C" w:rsidR="00F37DD4" w:rsidRDefault="00EB281C" w:rsidP="00457CC9">
      <w:pPr>
        <w:keepLines/>
        <w:widowControl w:val="0"/>
        <w:tabs>
          <w:tab w:val="left" w:pos="1418"/>
        </w:tabs>
        <w:spacing w:line="264" w:lineRule="auto"/>
        <w:jc w:val="both"/>
        <w:rPr>
          <w:color w:val="F26522" w:themeColor="accent1"/>
        </w:rPr>
      </w:pPr>
      <w:r>
        <w:rPr>
          <w:b/>
          <w:color w:val="F26522" w:themeColor="accent1"/>
        </w:rPr>
        <w:t xml:space="preserve">Specific Workgroup consultation question: </w:t>
      </w:r>
      <w:r w:rsidR="00033C63" w:rsidRPr="00261C03">
        <w:rPr>
          <w:color w:val="F26522" w:themeColor="accent1"/>
        </w:rPr>
        <w:t xml:space="preserve">To achieve implementation by 1 April 2023, </w:t>
      </w:r>
      <w:r w:rsidR="00261C03" w:rsidRPr="00261C03">
        <w:rPr>
          <w:color w:val="F26522" w:themeColor="accent1"/>
        </w:rPr>
        <w:t xml:space="preserve">the Workgroup understand that </w:t>
      </w:r>
      <w:r w:rsidR="005B29F9">
        <w:rPr>
          <w:color w:val="F26522" w:themeColor="accent1"/>
        </w:rPr>
        <w:t xml:space="preserve">it will not be possible under the current timeline to include the new EC/EFs in the </w:t>
      </w:r>
      <w:r w:rsidR="00261C03" w:rsidRPr="00261C03">
        <w:rPr>
          <w:color w:val="F26522" w:themeColor="accent1"/>
        </w:rPr>
        <w:t>draft TNUoS tariffs</w:t>
      </w:r>
      <w:r w:rsidR="005B29F9">
        <w:rPr>
          <w:color w:val="F26522" w:themeColor="accent1"/>
        </w:rPr>
        <w:t xml:space="preserve"> for 2023/2024. D</w:t>
      </w:r>
      <w:r w:rsidR="00033C63" w:rsidRPr="00261C03">
        <w:rPr>
          <w:color w:val="F26522" w:themeColor="accent1"/>
        </w:rPr>
        <w:t>o you support this and</w:t>
      </w:r>
      <w:r w:rsidR="005B29F9">
        <w:rPr>
          <w:color w:val="F26522" w:themeColor="accent1"/>
        </w:rPr>
        <w:t>,</w:t>
      </w:r>
      <w:r w:rsidR="00033C63" w:rsidRPr="00261C03">
        <w:rPr>
          <w:color w:val="F26522" w:themeColor="accent1"/>
        </w:rPr>
        <w:t xml:space="preserve"> </w:t>
      </w:r>
      <w:r w:rsidR="005B29F9">
        <w:rPr>
          <w:color w:val="F26522" w:themeColor="accent1"/>
        </w:rPr>
        <w:t xml:space="preserve">if so, in the absence of draft </w:t>
      </w:r>
      <w:r w:rsidR="005B29F9" w:rsidRPr="00261C03">
        <w:rPr>
          <w:color w:val="F26522" w:themeColor="accent1"/>
        </w:rPr>
        <w:t>TNUoS tariffs</w:t>
      </w:r>
      <w:r w:rsidR="005B29F9">
        <w:rPr>
          <w:color w:val="F26522" w:themeColor="accent1"/>
        </w:rPr>
        <w:t xml:space="preserve"> for 2023/2024, what det</w:t>
      </w:r>
      <w:r w:rsidR="00033C63" w:rsidRPr="00261C03">
        <w:rPr>
          <w:color w:val="F26522" w:themeColor="accent1"/>
        </w:rPr>
        <w:t xml:space="preserve">ail </w:t>
      </w:r>
      <w:r w:rsidR="005B29F9">
        <w:rPr>
          <w:color w:val="F26522" w:themeColor="accent1"/>
        </w:rPr>
        <w:t>w</w:t>
      </w:r>
      <w:r w:rsidR="00033C63" w:rsidRPr="00261C03">
        <w:rPr>
          <w:color w:val="F26522" w:themeColor="accent1"/>
        </w:rPr>
        <w:t xml:space="preserve">ill </w:t>
      </w:r>
      <w:r w:rsidR="005B29F9">
        <w:rPr>
          <w:color w:val="F26522" w:themeColor="accent1"/>
        </w:rPr>
        <w:t xml:space="preserve">you </w:t>
      </w:r>
      <w:r w:rsidR="00033C63" w:rsidRPr="00261C03">
        <w:rPr>
          <w:color w:val="F26522" w:themeColor="accent1"/>
        </w:rPr>
        <w:t>need ahead of final TNUoS tariffs being published</w:t>
      </w:r>
      <w:r w:rsidR="005B29F9">
        <w:rPr>
          <w:color w:val="F26522" w:themeColor="accent1"/>
        </w:rPr>
        <w:t>?</w:t>
      </w:r>
    </w:p>
    <w:p w14:paraId="0329B05D" w14:textId="5F9C28FE" w:rsidR="00470B5B" w:rsidRPr="005603D9" w:rsidRDefault="00470B5B" w:rsidP="009A206C">
      <w:pPr>
        <w:pStyle w:val="CA5"/>
      </w:pPr>
      <w:bookmarkStart w:id="444" w:name="_Workgroup_Consultation_1"/>
      <w:bookmarkStart w:id="445" w:name="_Toc100002386"/>
      <w:bookmarkEnd w:id="444"/>
      <w:r w:rsidRPr="005603D9">
        <w:t>Interaction</w:t>
      </w:r>
      <w:r w:rsidR="00F17E4B">
        <w:t>s</w:t>
      </w:r>
      <w:bookmarkEnd w:id="44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3D5DD6D8" w14:textId="77777777" w:rsidTr="006277ED">
        <w:tc>
          <w:tcPr>
            <w:tcW w:w="2371" w:type="dxa"/>
          </w:tcPr>
          <w:p w14:paraId="715F8373" w14:textId="77777777" w:rsidR="00C53337" w:rsidRDefault="00950875" w:rsidP="00950875">
            <w:r>
              <w:rPr>
                <w:rFonts w:ascii="MS Gothic" w:eastAsia="MS Gothic" w:hAnsi="MS Gothic" w:hint="eastAsia"/>
              </w:rPr>
              <w:t>☐</w:t>
            </w:r>
            <w:r>
              <w:t>Grid Code</w:t>
            </w:r>
          </w:p>
        </w:tc>
        <w:tc>
          <w:tcPr>
            <w:tcW w:w="2371" w:type="dxa"/>
          </w:tcPr>
          <w:p w14:paraId="7842BE4C" w14:textId="77777777" w:rsidR="00C53337" w:rsidRDefault="00866060" w:rsidP="00950875">
            <w:r>
              <w:rPr>
                <w:rFonts w:ascii="MS Gothic" w:eastAsia="MS Gothic" w:hAnsi="MS Gothic" w:hint="eastAsia"/>
              </w:rPr>
              <w:t>☐</w:t>
            </w:r>
            <w:r>
              <w:t>BSC</w:t>
            </w:r>
          </w:p>
        </w:tc>
        <w:tc>
          <w:tcPr>
            <w:tcW w:w="2372" w:type="dxa"/>
          </w:tcPr>
          <w:p w14:paraId="338B738E" w14:textId="7B6AB195" w:rsidR="00C53337" w:rsidRDefault="00DA4C51" w:rsidP="00950875">
            <w:r>
              <w:rPr>
                <w:rFonts w:ascii="MS Gothic" w:eastAsia="MS Gothic" w:hAnsi="MS Gothic" w:hint="eastAsia"/>
              </w:rPr>
              <w:sym w:font="Wingdings" w:char="F078"/>
            </w:r>
            <w:r w:rsidR="00866060">
              <w:t>STC</w:t>
            </w:r>
          </w:p>
        </w:tc>
        <w:tc>
          <w:tcPr>
            <w:tcW w:w="2372" w:type="dxa"/>
          </w:tcPr>
          <w:p w14:paraId="07DCD180" w14:textId="77777777" w:rsidR="00C53337" w:rsidRDefault="00C53337" w:rsidP="00950875">
            <w:r>
              <w:rPr>
                <w:rFonts w:ascii="MS Gothic" w:eastAsia="MS Gothic" w:hAnsi="MS Gothic" w:hint="eastAsia"/>
              </w:rPr>
              <w:t>☐</w:t>
            </w:r>
            <w:r>
              <w:t>SQSS</w:t>
            </w:r>
          </w:p>
        </w:tc>
      </w:tr>
      <w:tr w:rsidR="00950875" w14:paraId="53FA6A2F" w14:textId="77777777" w:rsidTr="006277ED">
        <w:tc>
          <w:tcPr>
            <w:tcW w:w="2371" w:type="dxa"/>
          </w:tcPr>
          <w:p w14:paraId="5407F0E9" w14:textId="77777777" w:rsidR="00950875" w:rsidRDefault="006277ED" w:rsidP="00950875">
            <w:r>
              <w:rPr>
                <w:rFonts w:ascii="MS Gothic" w:eastAsia="MS Gothic" w:hAnsi="MS Gothic" w:hint="eastAsia"/>
              </w:rPr>
              <w:t>☐</w:t>
            </w:r>
            <w:r>
              <w:t xml:space="preserve">European Network Codes </w:t>
            </w:r>
          </w:p>
          <w:p w14:paraId="4FB20FAF" w14:textId="77777777" w:rsidR="00950875" w:rsidRDefault="00950875" w:rsidP="00C53337"/>
        </w:tc>
        <w:tc>
          <w:tcPr>
            <w:tcW w:w="2371" w:type="dxa"/>
          </w:tcPr>
          <w:p w14:paraId="7D107BC5"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9"/>
            </w:r>
          </w:p>
        </w:tc>
        <w:tc>
          <w:tcPr>
            <w:tcW w:w="2372" w:type="dxa"/>
          </w:tcPr>
          <w:p w14:paraId="7C69348A" w14:textId="77777777" w:rsidR="00951276" w:rsidRDefault="00951276" w:rsidP="00951276">
            <w:r>
              <w:rPr>
                <w:rFonts w:ascii="MS Gothic" w:eastAsia="MS Gothic" w:hAnsi="MS Gothic" w:hint="eastAsia"/>
              </w:rPr>
              <w:t>☐</w:t>
            </w:r>
            <w:r>
              <w:t>Other modifications</w:t>
            </w:r>
          </w:p>
          <w:p w14:paraId="6B119BA0" w14:textId="77777777" w:rsidR="00950875" w:rsidRDefault="00950875" w:rsidP="00950875"/>
        </w:tc>
        <w:tc>
          <w:tcPr>
            <w:tcW w:w="2372" w:type="dxa"/>
          </w:tcPr>
          <w:p w14:paraId="1D8C2EF4" w14:textId="77777777" w:rsidR="00950875" w:rsidRDefault="00950875" w:rsidP="00950875">
            <w:r>
              <w:rPr>
                <w:rFonts w:ascii="MS Gothic" w:eastAsia="MS Gothic" w:hAnsi="MS Gothic" w:hint="eastAsia"/>
              </w:rPr>
              <w:t>☐</w:t>
            </w:r>
            <w:r>
              <w:t>Other</w:t>
            </w:r>
          </w:p>
          <w:p w14:paraId="25F21AC9" w14:textId="77777777" w:rsidR="00950875" w:rsidRDefault="00950875" w:rsidP="00C53337"/>
        </w:tc>
      </w:tr>
    </w:tbl>
    <w:p w14:paraId="63326012" w14:textId="77777777" w:rsidR="004D7B86" w:rsidRPr="004D7B86" w:rsidRDefault="004D7B86" w:rsidP="004D7B86">
      <w:pPr>
        <w:pStyle w:val="CA7"/>
      </w:pPr>
      <w:bookmarkStart w:id="446" w:name="_How_to_respond"/>
      <w:bookmarkStart w:id="447" w:name="_Toc100002387"/>
      <w:bookmarkEnd w:id="446"/>
      <w:r>
        <w:t>How to respond</w:t>
      </w:r>
      <w:bookmarkEnd w:id="447"/>
    </w:p>
    <w:p w14:paraId="1E9C7DFD" w14:textId="77777777" w:rsidR="004D7B86" w:rsidRDefault="004D7B86" w:rsidP="004D7B86">
      <w:pPr>
        <w:pStyle w:val="Heading2"/>
      </w:pPr>
      <w:bookmarkStart w:id="448" w:name="_Toc100002388"/>
      <w:r>
        <w:t xml:space="preserve">Standard Workgroup </w:t>
      </w:r>
      <w:r w:rsidR="00C20613">
        <w:t>c</w:t>
      </w:r>
      <w:r>
        <w:t>onsultation questions</w:t>
      </w:r>
      <w:bookmarkEnd w:id="448"/>
    </w:p>
    <w:p w14:paraId="749A1884" w14:textId="735A9E2E" w:rsidR="004D7B86" w:rsidRDefault="004D7B86" w:rsidP="00EB22AA">
      <w:pPr>
        <w:numPr>
          <w:ilvl w:val="0"/>
          <w:numId w:val="3"/>
        </w:numPr>
        <w:spacing w:line="300" w:lineRule="atLeast"/>
        <w:ind w:left="709" w:hanging="425"/>
        <w:jc w:val="both"/>
      </w:pPr>
      <w:r>
        <w:t xml:space="preserve">Do you believe that </w:t>
      </w:r>
      <w:r w:rsidRPr="00871175">
        <w:t>CM</w:t>
      </w:r>
      <w:r w:rsidR="00FF2911">
        <w:t>P3</w:t>
      </w:r>
      <w:r w:rsidR="007F28E6">
        <w:t>1</w:t>
      </w:r>
      <w:r w:rsidR="00F43AB7">
        <w:t>5</w:t>
      </w:r>
      <w:r>
        <w:t xml:space="preserve"> Original proposal better facilitates the Applicable Objectives?</w:t>
      </w:r>
    </w:p>
    <w:p w14:paraId="62BC4B5E" w14:textId="3F55CD08" w:rsidR="007F28E6" w:rsidRDefault="007F28E6" w:rsidP="008B40C9">
      <w:pPr>
        <w:numPr>
          <w:ilvl w:val="0"/>
          <w:numId w:val="3"/>
        </w:numPr>
        <w:spacing w:line="300" w:lineRule="atLeast"/>
        <w:ind w:left="709" w:hanging="425"/>
        <w:jc w:val="both"/>
      </w:pPr>
      <w:r>
        <w:t xml:space="preserve">Do you believe that </w:t>
      </w:r>
      <w:r w:rsidRPr="00871175">
        <w:t>CM</w:t>
      </w:r>
      <w:r>
        <w:t>P375 Original proposal better facilitates the Applicable Objectives?</w:t>
      </w:r>
    </w:p>
    <w:p w14:paraId="56AB7657" w14:textId="77777777" w:rsidR="004D7B86" w:rsidRDefault="004D7B86" w:rsidP="008B40C9">
      <w:pPr>
        <w:numPr>
          <w:ilvl w:val="0"/>
          <w:numId w:val="3"/>
        </w:numPr>
        <w:spacing w:line="300" w:lineRule="atLeast"/>
        <w:ind w:left="709" w:hanging="425"/>
        <w:jc w:val="both"/>
      </w:pPr>
      <w:r>
        <w:t>Do you support the proposed implementation approach?</w:t>
      </w:r>
    </w:p>
    <w:p w14:paraId="0AE7C126" w14:textId="77777777" w:rsidR="004D7B86" w:rsidRPr="008B40C9" w:rsidRDefault="004D7B86" w:rsidP="008B40C9">
      <w:pPr>
        <w:numPr>
          <w:ilvl w:val="0"/>
          <w:numId w:val="3"/>
        </w:numPr>
        <w:spacing w:line="300" w:lineRule="atLeast"/>
        <w:ind w:left="709" w:hanging="425"/>
        <w:jc w:val="both"/>
      </w:pPr>
      <w:r w:rsidRPr="008B40C9">
        <w:t>Do you have any other comments?</w:t>
      </w:r>
    </w:p>
    <w:p w14:paraId="77E9849A" w14:textId="77777777" w:rsidR="004D7B86" w:rsidRPr="008B40C9" w:rsidRDefault="004D7B86" w:rsidP="008B40C9">
      <w:pPr>
        <w:numPr>
          <w:ilvl w:val="0"/>
          <w:numId w:val="3"/>
        </w:numPr>
        <w:spacing w:after="120" w:line="300" w:lineRule="atLeast"/>
        <w:ind w:left="709" w:hanging="425"/>
        <w:jc w:val="both"/>
      </w:pPr>
      <w:r w:rsidRPr="008B40C9">
        <w:t xml:space="preserve">Do you wish to raise a Workgroup Consultation Alternative request for the Workgroup to consider? </w:t>
      </w:r>
    </w:p>
    <w:p w14:paraId="431D9D2A" w14:textId="77777777" w:rsidR="004D7B86" w:rsidRPr="008B40C9" w:rsidRDefault="004D7B86" w:rsidP="008B40C9">
      <w:pPr>
        <w:pStyle w:val="Heading2"/>
        <w:jc w:val="both"/>
      </w:pPr>
      <w:bookmarkStart w:id="449" w:name="_Toc100002389"/>
      <w:commentRangeStart w:id="450"/>
      <w:r w:rsidRPr="008B40C9">
        <w:t xml:space="preserve">Specific Workgroup </w:t>
      </w:r>
      <w:commentRangeStart w:id="451"/>
      <w:commentRangeStart w:id="452"/>
      <w:r w:rsidR="00C20613" w:rsidRPr="008B40C9">
        <w:t>c</w:t>
      </w:r>
      <w:r w:rsidRPr="008B40C9">
        <w:t xml:space="preserve">onsultation </w:t>
      </w:r>
      <w:commentRangeEnd w:id="451"/>
      <w:r w:rsidR="0084716D">
        <w:rPr>
          <w:rStyle w:val="CommentReference"/>
          <w:rFonts w:ascii="Arial" w:eastAsia="Times New Roman" w:hAnsi="Arial" w:cs="Times New Roman"/>
          <w:b w:val="0"/>
          <w:u w:val="none"/>
          <w:lang w:eastAsia="en-GB"/>
        </w:rPr>
        <w:commentReference w:id="451"/>
      </w:r>
      <w:commentRangeEnd w:id="452"/>
      <w:r w:rsidR="00F85979">
        <w:rPr>
          <w:rStyle w:val="CommentReference"/>
          <w:rFonts w:ascii="Arial" w:eastAsia="Times New Roman" w:hAnsi="Arial" w:cs="Times New Roman"/>
          <w:b w:val="0"/>
          <w:u w:val="none"/>
          <w:lang w:eastAsia="en-GB"/>
        </w:rPr>
        <w:commentReference w:id="452"/>
      </w:r>
      <w:r w:rsidRPr="008B40C9">
        <w:t>questions</w:t>
      </w:r>
      <w:bookmarkEnd w:id="449"/>
      <w:commentRangeEnd w:id="450"/>
      <w:r w:rsidR="00FF34A2">
        <w:rPr>
          <w:rStyle w:val="CommentReference"/>
          <w:rFonts w:ascii="Arial" w:eastAsia="Times New Roman" w:hAnsi="Arial" w:cs="Times New Roman"/>
          <w:b w:val="0"/>
          <w:u w:val="none"/>
          <w:lang w:eastAsia="en-GB"/>
        </w:rPr>
        <w:commentReference w:id="450"/>
      </w:r>
    </w:p>
    <w:p w14:paraId="622321CF" w14:textId="03366110" w:rsidR="004D7B86" w:rsidRDefault="00BC4C3A" w:rsidP="00BC4C3A">
      <w:pPr>
        <w:numPr>
          <w:ilvl w:val="0"/>
          <w:numId w:val="3"/>
        </w:numPr>
        <w:spacing w:line="300" w:lineRule="atLeast"/>
        <w:ind w:left="709" w:hanging="349"/>
        <w:jc w:val="both"/>
        <w:rPr>
          <w:ins w:id="453" w:author="Jauss, L" w:date="2022-04-05T11:54:00Z"/>
        </w:rPr>
      </w:pPr>
      <w:r w:rsidRPr="00BC4C3A">
        <w:t>Do you agree with the CMP315 and CMP375 Proposers’ conclusions that the Expansion Constant should also include circuit reinforcement, non-circuit works and life extension works in addition to new circuit build. Are there any other reinforcement types that should be included? Please provide justification for your response</w:t>
      </w:r>
      <w:r w:rsidR="00F17E4B">
        <w:t>.</w:t>
      </w:r>
    </w:p>
    <w:p w14:paraId="53D967F0" w14:textId="6AA38309" w:rsidR="00686CCD" w:rsidRPr="007615D8" w:rsidRDefault="00686CCD" w:rsidP="007615D8">
      <w:pPr>
        <w:pStyle w:val="ListParagraph"/>
        <w:numPr>
          <w:ilvl w:val="0"/>
          <w:numId w:val="3"/>
        </w:numPr>
        <w:jc w:val="both"/>
        <w:rPr>
          <w:ins w:id="454" w:author="Musaka(ESO), Sally" w:date="2022-04-05T18:44:00Z"/>
          <w:bCs/>
          <w:color w:val="F26522" w:themeColor="accent1"/>
        </w:rPr>
      </w:pPr>
      <w:ins w:id="455" w:author="Jauss, L" w:date="2022-04-05T11:54:00Z">
        <w:r w:rsidRPr="00686CCD">
          <w:rPr>
            <w:b/>
            <w:color w:val="F26522" w:themeColor="accent1"/>
          </w:rPr>
          <w:lastRenderedPageBreak/>
          <w:t xml:space="preserve">Specific Workgroup consultation question: How should life extensions be included in the EC and EFs? </w:t>
        </w:r>
        <w:r w:rsidRPr="00686CCD">
          <w:rPr>
            <w:bCs/>
            <w:color w:val="F26522" w:themeColor="accent1"/>
          </w:rPr>
          <w:t>Please provide justification for your response.</w:t>
        </w:r>
      </w:ins>
    </w:p>
    <w:p w14:paraId="36B6EA99" w14:textId="7A1C420C" w:rsidR="007D2D0C" w:rsidRPr="00344BFD" w:rsidRDefault="00344BFD" w:rsidP="007D2D0C">
      <w:pPr>
        <w:numPr>
          <w:ilvl w:val="0"/>
          <w:numId w:val="3"/>
        </w:numPr>
        <w:spacing w:line="300" w:lineRule="atLeast"/>
        <w:ind w:left="709" w:hanging="349"/>
        <w:jc w:val="both"/>
      </w:pPr>
      <w:r w:rsidRPr="00344BFD">
        <w:rPr>
          <w:bCs/>
        </w:rPr>
        <w:t xml:space="preserve">In their analysis, </w:t>
      </w:r>
      <w:r w:rsidRPr="00344BFD">
        <w:rPr>
          <w:rFonts w:ascii="Arial" w:eastAsia="Calibri" w:hAnsi="Arial" w:cs="Arial"/>
          <w:szCs w:val="24"/>
        </w:rPr>
        <w:t>Lane Clark and Peacock (LCP)</w:t>
      </w:r>
      <w:r w:rsidRPr="00344BFD">
        <w:t xml:space="preserve"> have provided an alternative implementation approach proposing </w:t>
      </w:r>
      <w:r w:rsidRPr="00344BFD">
        <w:rPr>
          <w:bCs/>
        </w:rPr>
        <w:t xml:space="preserve">non-circuit build to be smeared across existing EFs and the EC rather than creating proxy circuits (as proposed by the CMP315 and CMP375 Original). Do you have any thoughts on this and do you agree with LCP’s proposal for reinforcement factors? </w:t>
      </w:r>
      <w:r w:rsidR="007D2D0C" w:rsidRPr="00344BFD">
        <w:rPr>
          <w:bCs/>
        </w:rPr>
        <w:t>Please provide justification for your response.</w:t>
      </w:r>
    </w:p>
    <w:p w14:paraId="148ABED8" w14:textId="6DAD3F6A" w:rsidR="00F17E4B" w:rsidRPr="00344BFD" w:rsidRDefault="00F17E4B" w:rsidP="00BC4C3A">
      <w:pPr>
        <w:numPr>
          <w:ilvl w:val="0"/>
          <w:numId w:val="3"/>
        </w:numPr>
        <w:spacing w:line="300" w:lineRule="atLeast"/>
        <w:ind w:left="709" w:hanging="349"/>
        <w:jc w:val="both"/>
        <w:rPr>
          <w:bCs/>
        </w:rPr>
      </w:pPr>
      <w:r w:rsidRPr="00344BFD">
        <w:rPr>
          <w:bCs/>
        </w:rPr>
        <w:t>The Proposers of CMP315 and CMP375 have different interpretations as to how the Expansion Constant is reflected in the Transport and Tariff Model</w:t>
      </w:r>
      <w:del w:id="456" w:author="Musaka(ESO), Sally" w:date="2022-04-05T18:50:00Z">
        <w:r w:rsidRPr="00344BFD">
          <w:rPr>
            <w:bCs/>
          </w:rPr>
          <w:delText>.</w:delText>
        </w:r>
      </w:del>
      <w:ins w:id="457" w:author="Jauss, L" w:date="2022-04-05T11:55:00Z">
        <w:r w:rsidR="00686CCD" w:rsidRPr="00686CCD">
          <w:rPr>
            <w:bCs/>
            <w:color w:val="F26522" w:themeColor="accent1"/>
          </w:rPr>
          <w:t xml:space="preserve"> </w:t>
        </w:r>
        <w:r w:rsidR="00686CCD">
          <w:rPr>
            <w:bCs/>
            <w:color w:val="F26522" w:themeColor="accent1"/>
          </w:rPr>
          <w:t xml:space="preserve">resulting in differing proportions of each reinforcement type in the basket for the EC calculation </w:t>
        </w:r>
      </w:ins>
      <w:ins w:id="458" w:author="Musaka(ESO), Sally" w:date="2022-04-05T18:44:00Z">
        <w:r w:rsidRPr="00344BFD">
          <w:rPr>
            <w:bCs/>
          </w:rPr>
          <w:t>.</w:t>
        </w:r>
      </w:ins>
      <w:del w:id="459" w:author="Musaka(ESO), Sally" w:date="2022-04-05T18:44:00Z">
        <w:r w:rsidRPr="00344BFD">
          <w:rPr>
            <w:bCs/>
          </w:rPr>
          <w:delText>.</w:delText>
        </w:r>
      </w:del>
      <w:r w:rsidRPr="00344BFD">
        <w:rPr>
          <w:bCs/>
        </w:rPr>
        <w:t xml:space="preserve"> Which one of these do you agree with or do you have a different approach? Please provide justification for your response.</w:t>
      </w:r>
    </w:p>
    <w:p w14:paraId="50A4538B" w14:textId="6AD1ECA0" w:rsidR="00457CC9" w:rsidRDefault="00457CC9" w:rsidP="008B40C9">
      <w:pPr>
        <w:numPr>
          <w:ilvl w:val="0"/>
          <w:numId w:val="3"/>
        </w:numPr>
        <w:spacing w:line="300" w:lineRule="atLeast"/>
        <w:ind w:left="709" w:hanging="349"/>
        <w:jc w:val="both"/>
        <w:rPr>
          <w:bCs/>
        </w:rPr>
      </w:pPr>
      <w:r w:rsidRPr="00457CC9">
        <w:rPr>
          <w:bCs/>
        </w:rPr>
        <w:t>Do you agree with the list of data items, the ESO require from Transmission Owners to calculate the Expansion Constant. Please provide justification for your response.</w:t>
      </w:r>
    </w:p>
    <w:p w14:paraId="126F9403" w14:textId="761F0323" w:rsidR="00344BFD" w:rsidRPr="005B29F9" w:rsidRDefault="005B29F9" w:rsidP="008B40C9">
      <w:pPr>
        <w:numPr>
          <w:ilvl w:val="0"/>
          <w:numId w:val="3"/>
        </w:numPr>
        <w:spacing w:line="300" w:lineRule="atLeast"/>
        <w:ind w:left="709" w:hanging="349"/>
        <w:jc w:val="both"/>
        <w:rPr>
          <w:bCs/>
        </w:rPr>
      </w:pPr>
      <w:r w:rsidRPr="005B29F9">
        <w:t>To achieve implementation by 1 April 2023, the Workgroup understand that it will not be possible under the current timeline to include the new EC/EFs in the draft TNUoS tariffs for 2023/2024. Do you support this and, if so, in the absence of draft TNUoS tariffs for 2023/2024, what detail will you need ahead of final TNUoS tariffs being published?</w:t>
      </w:r>
    </w:p>
    <w:p w14:paraId="0A60BEF1" w14:textId="05D00747" w:rsidR="007F28E6" w:rsidRDefault="007F28E6" w:rsidP="007F28E6">
      <w:pPr>
        <w:spacing w:line="300" w:lineRule="atLeast"/>
        <w:ind w:left="709"/>
      </w:pPr>
    </w:p>
    <w:p w14:paraId="78D4DBF6" w14:textId="180CBED5" w:rsidR="004D7B86" w:rsidRDefault="004D7B86" w:rsidP="004D7B86">
      <w:r>
        <w:t xml:space="preserve">The Workgroup is seeking the views of </w:t>
      </w:r>
      <w:r w:rsidRPr="00DA4C51">
        <w:t>CUSC</w:t>
      </w:r>
      <w:r>
        <w:t xml:space="preserve"> Users and other interested parties in relation to the issues noted in this document and specifically in response to the questions above. </w:t>
      </w:r>
    </w:p>
    <w:p w14:paraId="3C01BAF6" w14:textId="77777777" w:rsidR="008B40C9" w:rsidRDefault="008B40C9" w:rsidP="004D7B86"/>
    <w:p w14:paraId="19075D70" w14:textId="0F060D04" w:rsidR="004D7B86" w:rsidRDefault="004D7B86" w:rsidP="004D7B86">
      <w:bookmarkStart w:id="460" w:name="_Hlk50543467"/>
      <w:r>
        <w:t xml:space="preserve">Please send your response to </w:t>
      </w:r>
      <w:hyperlink r:id="rId30" w:history="1">
        <w:r w:rsidRPr="00F37936">
          <w:rPr>
            <w:rStyle w:val="Hyperlink"/>
            <w:rFonts w:cs="Arial"/>
          </w:rPr>
          <w:t>cusc.team@nationalgrideso.com</w:t>
        </w:r>
      </w:hyperlink>
      <w:r w:rsidRPr="00F37936">
        <w:rPr>
          <w:rStyle w:val="Hyperlink"/>
          <w:rFonts w:cs="Arial"/>
        </w:rPr>
        <w:t xml:space="preserve"> </w:t>
      </w:r>
      <w:r>
        <w:t xml:space="preserve">using the response pro-forma which can be found </w:t>
      </w:r>
      <w:commentRangeStart w:id="461"/>
      <w:r w:rsidR="007F28E6">
        <w:t>here</w:t>
      </w:r>
      <w:commentRangeEnd w:id="461"/>
      <w:r w:rsidR="007F28E6">
        <w:rPr>
          <w:rStyle w:val="CommentReference"/>
          <w:rFonts w:ascii="Arial" w:eastAsia="Times New Roman" w:hAnsi="Arial" w:cs="Times New Roman"/>
          <w:lang w:eastAsia="en-GB"/>
        </w:rPr>
        <w:commentReference w:id="461"/>
      </w:r>
      <w:r w:rsidR="007F28E6">
        <w:t>.</w:t>
      </w:r>
      <w:r>
        <w:t xml:space="preserve"> </w:t>
      </w:r>
    </w:p>
    <w:p w14:paraId="27484650" w14:textId="77777777" w:rsidR="00856183" w:rsidRDefault="00856183" w:rsidP="004D7B86"/>
    <w:bookmarkEnd w:id="460"/>
    <w:p w14:paraId="4A9848E9" w14:textId="4D04BCDE" w:rsidR="004D7B86" w:rsidRDefault="004D7B86" w:rsidP="004D7B86">
      <w:r>
        <w:t xml:space="preserve">In accordance with Governance Rules if you wish to raise a Workgroup Consultation Alternative Request please fill in the form which you can find </w:t>
      </w:r>
      <w:commentRangeStart w:id="462"/>
      <w:r w:rsidR="007F28E6">
        <w:t>here</w:t>
      </w:r>
      <w:commentRangeEnd w:id="462"/>
      <w:r w:rsidR="007F28E6">
        <w:rPr>
          <w:rStyle w:val="CommentReference"/>
          <w:rFonts w:ascii="Arial" w:eastAsia="Times New Roman" w:hAnsi="Arial" w:cs="Times New Roman"/>
          <w:lang w:eastAsia="en-GB"/>
        </w:rPr>
        <w:commentReference w:id="462"/>
      </w:r>
      <w:r>
        <w:t>.</w:t>
      </w:r>
    </w:p>
    <w:p w14:paraId="4F31E776" w14:textId="77777777" w:rsidR="004D7B86" w:rsidRDefault="004D7B86" w:rsidP="004D7B86">
      <w:pPr>
        <w:tabs>
          <w:tab w:val="left" w:pos="1490"/>
        </w:tabs>
      </w:pPr>
    </w:p>
    <w:p w14:paraId="48898B62" w14:textId="77777777" w:rsidR="004D7B86" w:rsidRDefault="004D7B86" w:rsidP="004D7B86">
      <w:pPr>
        <w:rPr>
          <w:i/>
          <w:sz w:val="20"/>
        </w:rPr>
      </w:pPr>
      <w:bookmarkStart w:id="463"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industry and may therefore not influence the debate to the same extent as a non-confidential response.</w:t>
      </w:r>
    </w:p>
    <w:p w14:paraId="4022BC70" w14:textId="77777777" w:rsidR="009A206C" w:rsidRPr="007A770E" w:rsidRDefault="00470B5B" w:rsidP="007A770E">
      <w:pPr>
        <w:pStyle w:val="CA7"/>
      </w:pPr>
      <w:bookmarkStart w:id="464" w:name="_Toc100002390"/>
      <w:bookmarkEnd w:id="463"/>
      <w:r w:rsidRPr="007A770E">
        <w:t>Acronyms, key terms and reference material</w:t>
      </w:r>
      <w:bookmarkEnd w:id="464"/>
    </w:p>
    <w:tbl>
      <w:tblPr>
        <w:tblStyle w:val="TableGrid"/>
        <w:tblW w:w="9493" w:type="dxa"/>
        <w:tblLook w:val="04A0" w:firstRow="1" w:lastRow="0" w:firstColumn="1" w:lastColumn="0" w:noHBand="0" w:noVBand="1"/>
      </w:tblPr>
      <w:tblGrid>
        <w:gridCol w:w="2547"/>
        <w:gridCol w:w="6946"/>
      </w:tblGrid>
      <w:tr w:rsidR="00470B5B" w:rsidRPr="005603D9" w14:paraId="6DD59601" w14:textId="77777777" w:rsidTr="0001641F">
        <w:tc>
          <w:tcPr>
            <w:tcW w:w="2547" w:type="dxa"/>
            <w:shd w:val="clear" w:color="auto" w:fill="727274" w:themeFill="text2"/>
          </w:tcPr>
          <w:p w14:paraId="0FA3E636"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1DC37113"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3DB8C93E" w14:textId="77777777" w:rsidTr="0001641F">
        <w:tc>
          <w:tcPr>
            <w:tcW w:w="2547" w:type="dxa"/>
          </w:tcPr>
          <w:p w14:paraId="35E895BB" w14:textId="77777777" w:rsidR="00DA6C38" w:rsidRDefault="00DA6C38" w:rsidP="005603D9">
            <w:r>
              <w:t>BSC</w:t>
            </w:r>
          </w:p>
        </w:tc>
        <w:tc>
          <w:tcPr>
            <w:tcW w:w="6946" w:type="dxa"/>
          </w:tcPr>
          <w:p w14:paraId="36C4FA08" w14:textId="77777777" w:rsidR="00DA6C38" w:rsidRDefault="005764EC" w:rsidP="005603D9">
            <w:r>
              <w:t>Balancing and Settlement Code</w:t>
            </w:r>
          </w:p>
        </w:tc>
      </w:tr>
      <w:tr w:rsidR="00470B5B" w:rsidRPr="005603D9" w14:paraId="51ADE349" w14:textId="77777777" w:rsidTr="0001641F">
        <w:tc>
          <w:tcPr>
            <w:tcW w:w="2547" w:type="dxa"/>
          </w:tcPr>
          <w:p w14:paraId="750D1C2C" w14:textId="77777777" w:rsidR="00470B5B" w:rsidRPr="005603D9" w:rsidRDefault="005764EC" w:rsidP="005603D9">
            <w:r>
              <w:t>CMP</w:t>
            </w:r>
          </w:p>
        </w:tc>
        <w:tc>
          <w:tcPr>
            <w:tcW w:w="6946" w:type="dxa"/>
          </w:tcPr>
          <w:p w14:paraId="12FEBD39" w14:textId="77777777" w:rsidR="00470B5B" w:rsidRPr="005603D9" w:rsidRDefault="005764EC" w:rsidP="005603D9">
            <w:r>
              <w:t>CUSC Modification Proposal</w:t>
            </w:r>
          </w:p>
        </w:tc>
      </w:tr>
      <w:tr w:rsidR="00457CC9" w:rsidRPr="005603D9" w14:paraId="69808A16" w14:textId="77777777" w:rsidTr="0001641F">
        <w:tc>
          <w:tcPr>
            <w:tcW w:w="2547" w:type="dxa"/>
          </w:tcPr>
          <w:p w14:paraId="1F5E6CFC" w14:textId="3B43A3D8" w:rsidR="00457CC9" w:rsidRDefault="00457CC9" w:rsidP="00457CC9">
            <w:r>
              <w:t>CPI</w:t>
            </w:r>
          </w:p>
        </w:tc>
        <w:tc>
          <w:tcPr>
            <w:tcW w:w="6946" w:type="dxa"/>
          </w:tcPr>
          <w:p w14:paraId="0487D199" w14:textId="2CF167D1" w:rsidR="00457CC9" w:rsidRDefault="00457CC9" w:rsidP="00457CC9">
            <w:r>
              <w:t>Consumers Price Index</w:t>
            </w:r>
          </w:p>
        </w:tc>
      </w:tr>
      <w:tr w:rsidR="00457CC9" w:rsidRPr="005603D9" w14:paraId="5F6C2CF9" w14:textId="77777777" w:rsidTr="0001641F">
        <w:tc>
          <w:tcPr>
            <w:tcW w:w="2547" w:type="dxa"/>
          </w:tcPr>
          <w:p w14:paraId="16F54E79" w14:textId="77777777" w:rsidR="00457CC9" w:rsidRPr="005603D9" w:rsidRDefault="00457CC9" w:rsidP="00457CC9">
            <w:r>
              <w:t>CUSC</w:t>
            </w:r>
          </w:p>
        </w:tc>
        <w:tc>
          <w:tcPr>
            <w:tcW w:w="6946" w:type="dxa"/>
          </w:tcPr>
          <w:p w14:paraId="5BD04176" w14:textId="77777777" w:rsidR="00457CC9" w:rsidRPr="005603D9" w:rsidRDefault="00457CC9" w:rsidP="00457CC9">
            <w:r>
              <w:t>Connection and Use of System Code</w:t>
            </w:r>
          </w:p>
        </w:tc>
      </w:tr>
      <w:tr w:rsidR="00457CC9" w:rsidRPr="005603D9" w14:paraId="73A838FD" w14:textId="77777777" w:rsidTr="0001641F">
        <w:tc>
          <w:tcPr>
            <w:tcW w:w="2547" w:type="dxa"/>
          </w:tcPr>
          <w:p w14:paraId="730B6037" w14:textId="7848F28E" w:rsidR="00457CC9" w:rsidRDefault="00457CC9" w:rsidP="00457CC9">
            <w:r>
              <w:t>DNOs</w:t>
            </w:r>
          </w:p>
        </w:tc>
        <w:tc>
          <w:tcPr>
            <w:tcW w:w="6946" w:type="dxa"/>
          </w:tcPr>
          <w:p w14:paraId="167723E1" w14:textId="20CE5A0E" w:rsidR="00457CC9" w:rsidRDefault="00457CC9" w:rsidP="00457CC9">
            <w:r>
              <w:t>Distribution Network Operators</w:t>
            </w:r>
          </w:p>
        </w:tc>
      </w:tr>
      <w:tr w:rsidR="00457CC9" w:rsidRPr="005603D9" w14:paraId="00D8C3CF" w14:textId="77777777" w:rsidTr="0001641F">
        <w:tc>
          <w:tcPr>
            <w:tcW w:w="2547" w:type="dxa"/>
          </w:tcPr>
          <w:p w14:paraId="540635E1" w14:textId="77777777" w:rsidR="00457CC9" w:rsidRPr="005603D9" w:rsidRDefault="00457CC9" w:rsidP="00457CC9">
            <w:r>
              <w:t>EBR</w:t>
            </w:r>
          </w:p>
        </w:tc>
        <w:tc>
          <w:tcPr>
            <w:tcW w:w="6946" w:type="dxa"/>
          </w:tcPr>
          <w:p w14:paraId="0D4DE863" w14:textId="77777777" w:rsidR="00457CC9" w:rsidRPr="005603D9" w:rsidRDefault="00457CC9" w:rsidP="00457CC9">
            <w:r>
              <w:t>Electricity Balancing Guideline</w:t>
            </w:r>
          </w:p>
        </w:tc>
      </w:tr>
      <w:tr w:rsidR="00457CC9" w:rsidRPr="005603D9" w14:paraId="2E44C8D3" w14:textId="77777777" w:rsidTr="0001641F">
        <w:tc>
          <w:tcPr>
            <w:tcW w:w="2547" w:type="dxa"/>
          </w:tcPr>
          <w:p w14:paraId="79296792" w14:textId="674A78BF" w:rsidR="00457CC9" w:rsidRDefault="00457CC9" w:rsidP="00457CC9">
            <w:r>
              <w:t>EC</w:t>
            </w:r>
          </w:p>
        </w:tc>
        <w:tc>
          <w:tcPr>
            <w:tcW w:w="6946" w:type="dxa"/>
          </w:tcPr>
          <w:p w14:paraId="447742A7" w14:textId="40F4A931" w:rsidR="00457CC9" w:rsidRDefault="00457CC9" w:rsidP="00457CC9">
            <w:r>
              <w:t>Expansion Constant</w:t>
            </w:r>
          </w:p>
        </w:tc>
      </w:tr>
      <w:tr w:rsidR="00457CC9" w:rsidRPr="005603D9" w14:paraId="01059F18" w14:textId="77777777" w:rsidTr="0001641F">
        <w:tc>
          <w:tcPr>
            <w:tcW w:w="2547" w:type="dxa"/>
          </w:tcPr>
          <w:p w14:paraId="4D842EAD" w14:textId="6DFE1AE4" w:rsidR="00457CC9" w:rsidRDefault="00457CC9" w:rsidP="00457CC9">
            <w:r>
              <w:t>EF</w:t>
            </w:r>
          </w:p>
        </w:tc>
        <w:tc>
          <w:tcPr>
            <w:tcW w:w="6946" w:type="dxa"/>
          </w:tcPr>
          <w:p w14:paraId="62FF8E5E" w14:textId="0DECCDB9" w:rsidR="00457CC9" w:rsidRDefault="00457CC9" w:rsidP="00457CC9">
            <w:r>
              <w:t>Expansion Factors</w:t>
            </w:r>
          </w:p>
        </w:tc>
      </w:tr>
      <w:tr w:rsidR="00457CC9" w:rsidRPr="005603D9" w14:paraId="0808307F" w14:textId="77777777" w:rsidTr="0001641F">
        <w:tc>
          <w:tcPr>
            <w:tcW w:w="2547" w:type="dxa"/>
          </w:tcPr>
          <w:p w14:paraId="511141A9" w14:textId="0D1E14C8" w:rsidR="00457CC9" w:rsidRDefault="00457CC9" w:rsidP="00457CC9">
            <w:r>
              <w:lastRenderedPageBreak/>
              <w:t>ESO</w:t>
            </w:r>
          </w:p>
        </w:tc>
        <w:tc>
          <w:tcPr>
            <w:tcW w:w="6946" w:type="dxa"/>
          </w:tcPr>
          <w:p w14:paraId="1E10DD58" w14:textId="78724B5E" w:rsidR="00457CC9" w:rsidRDefault="00457CC9" w:rsidP="00457CC9">
            <w:r>
              <w:t>Electricity System Operator</w:t>
            </w:r>
          </w:p>
        </w:tc>
      </w:tr>
      <w:tr w:rsidR="00457CC9" w:rsidRPr="005603D9" w14:paraId="561E3DCA" w14:textId="77777777" w:rsidTr="0001641F">
        <w:tc>
          <w:tcPr>
            <w:tcW w:w="2547" w:type="dxa"/>
          </w:tcPr>
          <w:p w14:paraId="03DA4D11" w14:textId="6073D979" w:rsidR="00457CC9" w:rsidRDefault="00457CC9" w:rsidP="00457CC9">
            <w:r>
              <w:t>EU</w:t>
            </w:r>
          </w:p>
        </w:tc>
        <w:tc>
          <w:tcPr>
            <w:tcW w:w="6946" w:type="dxa"/>
          </w:tcPr>
          <w:p w14:paraId="68CB30DB" w14:textId="239C3400" w:rsidR="00457CC9" w:rsidRDefault="00457CC9" w:rsidP="00457CC9">
            <w:r>
              <w:t>European Union</w:t>
            </w:r>
          </w:p>
        </w:tc>
      </w:tr>
      <w:tr w:rsidR="00457CC9" w:rsidRPr="005603D9" w14:paraId="2E32F920" w14:textId="77777777" w:rsidTr="0001641F">
        <w:tc>
          <w:tcPr>
            <w:tcW w:w="2547" w:type="dxa"/>
          </w:tcPr>
          <w:p w14:paraId="20EC45A0" w14:textId="1054DB2E" w:rsidR="00457CC9" w:rsidRDefault="00457CC9" w:rsidP="00457CC9">
            <w:r>
              <w:t>LRMC</w:t>
            </w:r>
          </w:p>
        </w:tc>
        <w:tc>
          <w:tcPr>
            <w:tcW w:w="6946" w:type="dxa"/>
          </w:tcPr>
          <w:p w14:paraId="2337C951" w14:textId="22692C95" w:rsidR="00457CC9" w:rsidRDefault="00457CC9" w:rsidP="00457CC9">
            <w:r>
              <w:t>Long Run Marginal Cost</w:t>
            </w:r>
          </w:p>
        </w:tc>
      </w:tr>
      <w:tr w:rsidR="00457CC9" w:rsidRPr="005603D9" w14:paraId="3CD36C05" w14:textId="77777777" w:rsidTr="0001641F">
        <w:tc>
          <w:tcPr>
            <w:tcW w:w="2547" w:type="dxa"/>
          </w:tcPr>
          <w:p w14:paraId="06D25B80" w14:textId="693224DB" w:rsidR="00457CC9" w:rsidRDefault="00457CC9" w:rsidP="00457CC9">
            <w:r>
              <w:t>NETS</w:t>
            </w:r>
          </w:p>
        </w:tc>
        <w:tc>
          <w:tcPr>
            <w:tcW w:w="6946" w:type="dxa"/>
          </w:tcPr>
          <w:p w14:paraId="4F0CE5A9" w14:textId="43BCD4AD" w:rsidR="00457CC9" w:rsidRDefault="00457CC9" w:rsidP="00457CC9">
            <w:r w:rsidRPr="00213381">
              <w:rPr>
                <w:szCs w:val="24"/>
              </w:rPr>
              <w:t>National Electricity Transmission System</w:t>
            </w:r>
          </w:p>
        </w:tc>
      </w:tr>
      <w:tr w:rsidR="00457CC9" w:rsidRPr="005603D9" w14:paraId="7A2F439B" w14:textId="77777777" w:rsidTr="0001641F">
        <w:tc>
          <w:tcPr>
            <w:tcW w:w="2547" w:type="dxa"/>
          </w:tcPr>
          <w:p w14:paraId="13EDFA23" w14:textId="1FCA8C88" w:rsidR="00457CC9" w:rsidRDefault="00457CC9" w:rsidP="00457CC9">
            <w:r>
              <w:t>NOA</w:t>
            </w:r>
          </w:p>
        </w:tc>
        <w:tc>
          <w:tcPr>
            <w:tcW w:w="6946" w:type="dxa"/>
          </w:tcPr>
          <w:p w14:paraId="2BA1D32E" w14:textId="387DFA66" w:rsidR="00457CC9" w:rsidRPr="00213381" w:rsidRDefault="00457CC9" w:rsidP="00457CC9">
            <w:pPr>
              <w:rPr>
                <w:szCs w:val="24"/>
              </w:rPr>
            </w:pPr>
            <w:r w:rsidRPr="00342BB2">
              <w:rPr>
                <w:rFonts w:ascii="Arial" w:eastAsia="Calibri" w:hAnsi="Arial" w:cs="Arial"/>
                <w:szCs w:val="24"/>
              </w:rPr>
              <w:t>N</w:t>
            </w:r>
            <w:r>
              <w:rPr>
                <w:rFonts w:ascii="Arial" w:eastAsia="Calibri" w:hAnsi="Arial" w:cs="Arial"/>
                <w:szCs w:val="24"/>
              </w:rPr>
              <w:t xml:space="preserve">etwork </w:t>
            </w:r>
            <w:r w:rsidRPr="00342BB2">
              <w:rPr>
                <w:rFonts w:ascii="Arial" w:eastAsia="Calibri" w:hAnsi="Arial" w:cs="Arial"/>
                <w:szCs w:val="24"/>
              </w:rPr>
              <w:t>O</w:t>
            </w:r>
            <w:r>
              <w:rPr>
                <w:rFonts w:ascii="Arial" w:eastAsia="Calibri" w:hAnsi="Arial" w:cs="Arial"/>
                <w:szCs w:val="24"/>
              </w:rPr>
              <w:t xml:space="preserve">ptions </w:t>
            </w:r>
            <w:r w:rsidRPr="00342BB2">
              <w:rPr>
                <w:rFonts w:ascii="Arial" w:eastAsia="Calibri" w:hAnsi="Arial" w:cs="Arial"/>
                <w:szCs w:val="24"/>
              </w:rPr>
              <w:t>A</w:t>
            </w:r>
            <w:r>
              <w:rPr>
                <w:rFonts w:ascii="Arial" w:eastAsia="Calibri" w:hAnsi="Arial" w:cs="Arial"/>
                <w:szCs w:val="24"/>
              </w:rPr>
              <w:t>ssessment</w:t>
            </w:r>
          </w:p>
        </w:tc>
      </w:tr>
      <w:tr w:rsidR="00457CC9" w:rsidRPr="005603D9" w14:paraId="5D79F0B7" w14:textId="77777777" w:rsidTr="0001641F">
        <w:tc>
          <w:tcPr>
            <w:tcW w:w="2547" w:type="dxa"/>
          </w:tcPr>
          <w:p w14:paraId="186F6938" w14:textId="5859C08C" w:rsidR="00457CC9" w:rsidRDefault="00457CC9" w:rsidP="00457CC9">
            <w:r>
              <w:t>RIIO</w:t>
            </w:r>
          </w:p>
        </w:tc>
        <w:tc>
          <w:tcPr>
            <w:tcW w:w="6946" w:type="dxa"/>
          </w:tcPr>
          <w:p w14:paraId="05245267" w14:textId="3A355561" w:rsidR="00457CC9" w:rsidRPr="00EB22AA" w:rsidRDefault="00457CC9" w:rsidP="00457CC9">
            <w:pPr>
              <w:rPr>
                <w:rFonts w:ascii="Arial" w:eastAsia="Calibri" w:hAnsi="Arial" w:cs="Arial"/>
                <w:szCs w:val="24"/>
              </w:rPr>
            </w:pPr>
            <w:r w:rsidRPr="00EB22AA">
              <w:rPr>
                <w:rFonts w:ascii="Arial" w:hAnsi="Arial" w:cs="Arial"/>
                <w:color w:val="202124"/>
                <w:szCs w:val="24"/>
                <w:shd w:val="clear" w:color="auto" w:fill="FFFFFF"/>
              </w:rPr>
              <w:t>Revenue=Incentives+Innovation+Outputs</w:t>
            </w:r>
          </w:p>
        </w:tc>
      </w:tr>
      <w:tr w:rsidR="00457CC9" w:rsidRPr="005603D9" w14:paraId="176BB0F4" w14:textId="77777777" w:rsidTr="0001641F">
        <w:tc>
          <w:tcPr>
            <w:tcW w:w="2547" w:type="dxa"/>
          </w:tcPr>
          <w:p w14:paraId="6A1F3804" w14:textId="2846F1CA" w:rsidR="00457CC9" w:rsidRDefault="00457CC9" w:rsidP="00457CC9">
            <w:r>
              <w:t>SRMC</w:t>
            </w:r>
          </w:p>
        </w:tc>
        <w:tc>
          <w:tcPr>
            <w:tcW w:w="6946" w:type="dxa"/>
          </w:tcPr>
          <w:p w14:paraId="4AB4DC13" w14:textId="44B6A46E" w:rsidR="00457CC9" w:rsidRPr="00342BB2" w:rsidRDefault="00457CC9" w:rsidP="00457CC9">
            <w:pPr>
              <w:rPr>
                <w:rFonts w:ascii="Arial" w:eastAsia="Calibri" w:hAnsi="Arial" w:cs="Arial"/>
                <w:szCs w:val="24"/>
              </w:rPr>
            </w:pPr>
            <w:r>
              <w:t>Short Run Marginal Cost</w:t>
            </w:r>
          </w:p>
        </w:tc>
      </w:tr>
      <w:tr w:rsidR="00457CC9" w:rsidRPr="005603D9" w14:paraId="51EBA168" w14:textId="77777777" w:rsidTr="0001641F">
        <w:tc>
          <w:tcPr>
            <w:tcW w:w="2547" w:type="dxa"/>
          </w:tcPr>
          <w:p w14:paraId="16DC8543" w14:textId="77777777" w:rsidR="00457CC9" w:rsidRPr="005603D9" w:rsidRDefault="00457CC9" w:rsidP="00457CC9">
            <w:r>
              <w:t>STC</w:t>
            </w:r>
          </w:p>
        </w:tc>
        <w:tc>
          <w:tcPr>
            <w:tcW w:w="6946" w:type="dxa"/>
          </w:tcPr>
          <w:p w14:paraId="24F12380" w14:textId="77777777" w:rsidR="00457CC9" w:rsidRPr="005603D9" w:rsidRDefault="00457CC9" w:rsidP="00457CC9">
            <w:r>
              <w:t>System Operator Transmission Owner Code</w:t>
            </w:r>
          </w:p>
        </w:tc>
      </w:tr>
      <w:tr w:rsidR="00457CC9" w:rsidRPr="005603D9" w14:paraId="0063373C" w14:textId="77777777" w:rsidTr="0001641F">
        <w:tc>
          <w:tcPr>
            <w:tcW w:w="2547" w:type="dxa"/>
          </w:tcPr>
          <w:p w14:paraId="579BE1F1" w14:textId="77777777" w:rsidR="00457CC9" w:rsidRPr="005603D9" w:rsidRDefault="00457CC9" w:rsidP="00457CC9">
            <w:r>
              <w:t>SQSS</w:t>
            </w:r>
          </w:p>
        </w:tc>
        <w:tc>
          <w:tcPr>
            <w:tcW w:w="6946" w:type="dxa"/>
          </w:tcPr>
          <w:p w14:paraId="1237C3E7" w14:textId="77777777" w:rsidR="00457CC9" w:rsidRPr="005603D9" w:rsidRDefault="00457CC9" w:rsidP="00457CC9">
            <w:r>
              <w:t>Security and Quality of Supply Standards</w:t>
            </w:r>
          </w:p>
        </w:tc>
      </w:tr>
      <w:tr w:rsidR="00457CC9" w:rsidRPr="005603D9" w14:paraId="63F1042E" w14:textId="77777777" w:rsidTr="0001641F">
        <w:tc>
          <w:tcPr>
            <w:tcW w:w="2547" w:type="dxa"/>
          </w:tcPr>
          <w:p w14:paraId="794AA2C1" w14:textId="77777777" w:rsidR="00457CC9" w:rsidRPr="005603D9" w:rsidRDefault="00457CC9" w:rsidP="00457CC9">
            <w:r>
              <w:t>T&amp;Cs</w:t>
            </w:r>
          </w:p>
        </w:tc>
        <w:tc>
          <w:tcPr>
            <w:tcW w:w="6946" w:type="dxa"/>
          </w:tcPr>
          <w:p w14:paraId="3F52BB87" w14:textId="77777777" w:rsidR="00457CC9" w:rsidRPr="005603D9" w:rsidRDefault="00457CC9" w:rsidP="00457CC9">
            <w:r>
              <w:t>Terms and Conditions</w:t>
            </w:r>
          </w:p>
        </w:tc>
      </w:tr>
      <w:tr w:rsidR="00457CC9" w:rsidRPr="005603D9" w14:paraId="4A43E9CE" w14:textId="77777777" w:rsidTr="0001641F">
        <w:tc>
          <w:tcPr>
            <w:tcW w:w="2547" w:type="dxa"/>
          </w:tcPr>
          <w:p w14:paraId="686BC5AE" w14:textId="69E0DFFD" w:rsidR="00457CC9" w:rsidRPr="005603D9" w:rsidRDefault="00457CC9" w:rsidP="00457CC9">
            <w:r>
              <w:t>TSO</w:t>
            </w:r>
          </w:p>
        </w:tc>
        <w:tc>
          <w:tcPr>
            <w:tcW w:w="6946" w:type="dxa"/>
          </w:tcPr>
          <w:p w14:paraId="098B90EF" w14:textId="1AC534F4" w:rsidR="00457CC9" w:rsidRPr="005603D9" w:rsidRDefault="00457CC9" w:rsidP="00457CC9">
            <w:r>
              <w:t>Transmission System Operator</w:t>
            </w:r>
          </w:p>
        </w:tc>
      </w:tr>
    </w:tbl>
    <w:p w14:paraId="177D610A" w14:textId="77777777" w:rsidR="00470B5B" w:rsidRPr="005603D9" w:rsidRDefault="00470B5B" w:rsidP="005603D9"/>
    <w:p w14:paraId="40008923" w14:textId="77777777" w:rsidR="00470B5B" w:rsidRPr="005603D9" w:rsidRDefault="00470B5B" w:rsidP="009A206C">
      <w:pPr>
        <w:pStyle w:val="Heading3"/>
      </w:pPr>
      <w:bookmarkStart w:id="465" w:name="_Toc100002391"/>
      <w:r w:rsidRPr="005603D9">
        <w:t>Reference material</w:t>
      </w:r>
      <w:bookmarkEnd w:id="465"/>
    </w:p>
    <w:p w14:paraId="79B36656" w14:textId="20101CCA" w:rsidR="00F464CC" w:rsidRDefault="00EB22AA" w:rsidP="00F81EA8">
      <w:pPr>
        <w:pStyle w:val="ListParagraph"/>
        <w:numPr>
          <w:ilvl w:val="0"/>
          <w:numId w:val="2"/>
        </w:numPr>
      </w:pPr>
      <w:r>
        <w:t>None</w:t>
      </w:r>
    </w:p>
    <w:p w14:paraId="252D3EDC" w14:textId="678E6EC6" w:rsidR="005B29F9" w:rsidRDefault="005B29F9" w:rsidP="005B29F9"/>
    <w:p w14:paraId="5E3C9F95" w14:textId="56C3086B" w:rsidR="005B29F9" w:rsidRDefault="005B29F9" w:rsidP="005B29F9"/>
    <w:p w14:paraId="1326E34A" w14:textId="6C02765E" w:rsidR="005B29F9" w:rsidRDefault="005B29F9" w:rsidP="005B29F9"/>
    <w:p w14:paraId="3583DFF9" w14:textId="495B1DEE" w:rsidR="005A4B03" w:rsidRDefault="005A4B03" w:rsidP="005B29F9"/>
    <w:p w14:paraId="479803DC" w14:textId="242BF5B6" w:rsidR="005A4B03" w:rsidRDefault="005A4B03" w:rsidP="005B29F9"/>
    <w:p w14:paraId="457DFE44" w14:textId="77777777" w:rsidR="005A4B03" w:rsidRDefault="005A4B03" w:rsidP="005B29F9"/>
    <w:p w14:paraId="7269EFF1" w14:textId="77777777" w:rsidR="009446C6" w:rsidRDefault="009446C6" w:rsidP="00F464CC"/>
    <w:p w14:paraId="22D4E384" w14:textId="77777777" w:rsidR="00AF0BDD" w:rsidRPr="007A770E" w:rsidRDefault="00AF0BDD" w:rsidP="007A770E">
      <w:pPr>
        <w:pStyle w:val="CA7"/>
      </w:pPr>
      <w:bookmarkStart w:id="466" w:name="_Toc100002392"/>
      <w:r w:rsidRPr="007A770E">
        <w:t>Annexes</w:t>
      </w:r>
      <w:bookmarkEnd w:id="466"/>
    </w:p>
    <w:tbl>
      <w:tblPr>
        <w:tblStyle w:val="TableGrid1"/>
        <w:tblW w:w="9493" w:type="dxa"/>
        <w:tblLook w:val="04A0" w:firstRow="1" w:lastRow="0" w:firstColumn="1" w:lastColumn="0" w:noHBand="0" w:noVBand="1"/>
      </w:tblPr>
      <w:tblGrid>
        <w:gridCol w:w="2263"/>
        <w:gridCol w:w="7230"/>
      </w:tblGrid>
      <w:tr w:rsidR="00923426" w:rsidRPr="00B27233" w14:paraId="062C20FE" w14:textId="77777777" w:rsidTr="002B17F9">
        <w:tc>
          <w:tcPr>
            <w:tcW w:w="2263" w:type="dxa"/>
            <w:shd w:val="clear" w:color="auto" w:fill="727274" w:themeFill="text2"/>
          </w:tcPr>
          <w:p w14:paraId="5C290888" w14:textId="77777777" w:rsidR="00923426" w:rsidRPr="00B27233" w:rsidRDefault="00923426" w:rsidP="006D3E4F">
            <w:pPr>
              <w:rPr>
                <w:b/>
                <w:color w:val="FFFFFF" w:themeColor="background1"/>
              </w:rPr>
            </w:pPr>
            <w:r>
              <w:rPr>
                <w:b/>
                <w:color w:val="FFFFFF" w:themeColor="background1"/>
              </w:rPr>
              <w:t>Annex</w:t>
            </w:r>
          </w:p>
        </w:tc>
        <w:tc>
          <w:tcPr>
            <w:tcW w:w="7230" w:type="dxa"/>
            <w:shd w:val="clear" w:color="auto" w:fill="727274" w:themeFill="text2"/>
          </w:tcPr>
          <w:p w14:paraId="2D39317C" w14:textId="77777777" w:rsidR="00923426" w:rsidRPr="00B27233" w:rsidRDefault="00923426" w:rsidP="006D3E4F">
            <w:pPr>
              <w:rPr>
                <w:b/>
                <w:color w:val="FFFFFF" w:themeColor="background1"/>
              </w:rPr>
            </w:pPr>
            <w:r>
              <w:rPr>
                <w:b/>
                <w:color w:val="FFFFFF" w:themeColor="background1"/>
              </w:rPr>
              <w:t>Information</w:t>
            </w:r>
          </w:p>
        </w:tc>
      </w:tr>
      <w:tr w:rsidR="00923426" w:rsidRPr="00B27233" w14:paraId="63E8463D" w14:textId="77777777" w:rsidTr="002B17F9">
        <w:tc>
          <w:tcPr>
            <w:tcW w:w="2263" w:type="dxa"/>
            <w:shd w:val="clear" w:color="auto" w:fill="auto"/>
          </w:tcPr>
          <w:p w14:paraId="65FA5390" w14:textId="77777777" w:rsidR="00923426" w:rsidRPr="006806B0" w:rsidRDefault="00923426" w:rsidP="006D3E4F">
            <w:r w:rsidRPr="006806B0">
              <w:t>Annex 1</w:t>
            </w:r>
          </w:p>
        </w:tc>
        <w:tc>
          <w:tcPr>
            <w:tcW w:w="7230" w:type="dxa"/>
            <w:shd w:val="clear" w:color="auto" w:fill="auto"/>
          </w:tcPr>
          <w:p w14:paraId="4F64AA5B" w14:textId="5C1A0FA5" w:rsidR="00923426" w:rsidRPr="006806B0" w:rsidRDefault="008A789C" w:rsidP="006D3E4F">
            <w:r>
              <w:t xml:space="preserve">CMP315 and CMP375 </w:t>
            </w:r>
            <w:r w:rsidR="00923426" w:rsidRPr="006806B0">
              <w:t>Proposal form</w:t>
            </w:r>
            <w:r>
              <w:t>s</w:t>
            </w:r>
          </w:p>
        </w:tc>
      </w:tr>
      <w:tr w:rsidR="00923426" w:rsidRPr="00B27233" w14:paraId="1DA2D9F7" w14:textId="77777777" w:rsidTr="002B17F9">
        <w:tc>
          <w:tcPr>
            <w:tcW w:w="2263" w:type="dxa"/>
            <w:shd w:val="clear" w:color="auto" w:fill="auto"/>
          </w:tcPr>
          <w:p w14:paraId="60DB828D" w14:textId="77777777" w:rsidR="00923426" w:rsidRPr="006806B0" w:rsidRDefault="00923426" w:rsidP="006D3E4F">
            <w:r w:rsidRPr="006806B0">
              <w:t xml:space="preserve">Annex 2 </w:t>
            </w:r>
          </w:p>
        </w:tc>
        <w:tc>
          <w:tcPr>
            <w:tcW w:w="7230" w:type="dxa"/>
            <w:shd w:val="clear" w:color="auto" w:fill="auto"/>
          </w:tcPr>
          <w:p w14:paraId="602C46BE" w14:textId="44D91E01" w:rsidR="00923426" w:rsidRPr="006806B0" w:rsidRDefault="008A789C" w:rsidP="006D3E4F">
            <w:r>
              <w:t xml:space="preserve">CMP315 and CMP375 </w:t>
            </w:r>
            <w:r w:rsidR="00923426" w:rsidRPr="006806B0">
              <w:t xml:space="preserve">Terms of </w:t>
            </w:r>
            <w:r w:rsidR="008652B4">
              <w:t>r</w:t>
            </w:r>
            <w:r w:rsidR="00923426" w:rsidRPr="006806B0">
              <w:t>eference</w:t>
            </w:r>
          </w:p>
        </w:tc>
      </w:tr>
      <w:tr w:rsidR="00B42534" w:rsidRPr="00B27233" w14:paraId="340B9BD8" w14:textId="77777777" w:rsidTr="002B17F9">
        <w:tc>
          <w:tcPr>
            <w:tcW w:w="2263" w:type="dxa"/>
            <w:shd w:val="clear" w:color="auto" w:fill="auto"/>
          </w:tcPr>
          <w:p w14:paraId="0B90A4A3" w14:textId="3EDF7550" w:rsidR="00B42534" w:rsidRPr="006806B0" w:rsidRDefault="00B42534" w:rsidP="00B42534">
            <w:r w:rsidRPr="006806B0">
              <w:t xml:space="preserve">Annex </w:t>
            </w:r>
            <w:r>
              <w:t>3</w:t>
            </w:r>
          </w:p>
        </w:tc>
        <w:tc>
          <w:tcPr>
            <w:tcW w:w="7230" w:type="dxa"/>
            <w:shd w:val="clear" w:color="auto" w:fill="auto"/>
          </w:tcPr>
          <w:p w14:paraId="4708B4C4" w14:textId="1D8244B8" w:rsidR="00B42534" w:rsidRPr="006806B0" w:rsidRDefault="00B42534" w:rsidP="00B42534">
            <w:r>
              <w:t>CMP315 Proposer’s view of how Expansion Constant value should be represented in the Transport and Tariff Model</w:t>
            </w:r>
          </w:p>
        </w:tc>
      </w:tr>
      <w:tr w:rsidR="00B42534" w:rsidRPr="00B27233" w14:paraId="2C63E192" w14:textId="77777777" w:rsidTr="002B17F9">
        <w:tc>
          <w:tcPr>
            <w:tcW w:w="2263" w:type="dxa"/>
            <w:shd w:val="clear" w:color="auto" w:fill="auto"/>
          </w:tcPr>
          <w:p w14:paraId="3C6682BD" w14:textId="4576A2F6" w:rsidR="00B42534" w:rsidRPr="006806B0" w:rsidRDefault="00B42534" w:rsidP="00B42534">
            <w:r w:rsidRPr="006806B0">
              <w:t xml:space="preserve">Annex </w:t>
            </w:r>
            <w:r>
              <w:t>4</w:t>
            </w:r>
          </w:p>
        </w:tc>
        <w:tc>
          <w:tcPr>
            <w:tcW w:w="7230" w:type="dxa"/>
            <w:shd w:val="clear" w:color="auto" w:fill="auto"/>
          </w:tcPr>
          <w:p w14:paraId="43B25B43" w14:textId="2992F899" w:rsidR="00B42534" w:rsidRPr="006806B0" w:rsidRDefault="00B42534" w:rsidP="00B42534">
            <w:r w:rsidRPr="00342BB2">
              <w:rPr>
                <w:rFonts w:ascii="Arial" w:eastAsia="Calibri" w:hAnsi="Arial" w:cs="Arial"/>
                <w:szCs w:val="24"/>
              </w:rPr>
              <w:t>Lane Clark and Peacock’s (LCP) analysis</w:t>
            </w:r>
            <w:ins w:id="467" w:author="Steward, Tom" w:date="2022-04-06T16:58:00Z">
              <w:r w:rsidR="00BB084B">
                <w:rPr>
                  <w:rFonts w:ascii="Arial" w:eastAsia="Calibri" w:hAnsi="Arial" w:cs="Arial"/>
                  <w:szCs w:val="24"/>
                </w:rPr>
                <w:t xml:space="preserve"> </w:t>
              </w:r>
            </w:ins>
          </w:p>
        </w:tc>
      </w:tr>
      <w:tr w:rsidR="00261C03" w:rsidRPr="00B27233" w14:paraId="7B484C5B" w14:textId="77777777" w:rsidTr="002B17F9">
        <w:tc>
          <w:tcPr>
            <w:tcW w:w="2263" w:type="dxa"/>
            <w:shd w:val="clear" w:color="auto" w:fill="auto"/>
          </w:tcPr>
          <w:p w14:paraId="3B1A0AB5" w14:textId="0A9D68D5" w:rsidR="00261C03" w:rsidRPr="006806B0" w:rsidRDefault="00261C03" w:rsidP="00B42534">
            <w:r>
              <w:t>Annex 5</w:t>
            </w:r>
          </w:p>
        </w:tc>
        <w:tc>
          <w:tcPr>
            <w:tcW w:w="7230" w:type="dxa"/>
            <w:shd w:val="clear" w:color="auto" w:fill="auto"/>
          </w:tcPr>
          <w:p w14:paraId="71198676" w14:textId="0D837354" w:rsidR="00261C03" w:rsidRPr="00342BB2" w:rsidRDefault="00261C03" w:rsidP="00B42534">
            <w:pPr>
              <w:rPr>
                <w:rFonts w:ascii="Arial" w:eastAsia="Calibri" w:hAnsi="Arial" w:cs="Arial"/>
                <w:szCs w:val="24"/>
              </w:rPr>
            </w:pPr>
            <w:r>
              <w:rPr>
                <w:rFonts w:ascii="Arial" w:eastAsia="Calibri" w:hAnsi="Arial" w:cs="Arial"/>
                <w:szCs w:val="24"/>
              </w:rPr>
              <w:t>ESO Data request to Transmission Owners</w:t>
            </w:r>
          </w:p>
        </w:tc>
      </w:tr>
    </w:tbl>
    <w:p w14:paraId="48945EEB" w14:textId="77777777" w:rsidR="00923426" w:rsidRDefault="00923426" w:rsidP="00B42534"/>
    <w:p w14:paraId="0795DE1D" w14:textId="2171D9A5" w:rsidR="00597F65" w:rsidRPr="00597F65" w:rsidRDefault="00597F65" w:rsidP="00597F65"/>
    <w:p w14:paraId="27B75021" w14:textId="3E89DCE0" w:rsidR="00597F65" w:rsidRPr="00597F65" w:rsidRDefault="00597F65" w:rsidP="00597F65"/>
    <w:p w14:paraId="49EB63E0" w14:textId="666374CB" w:rsidR="00597F65" w:rsidRPr="00597F65" w:rsidRDefault="00597F65" w:rsidP="00597F65"/>
    <w:p w14:paraId="10848995" w14:textId="479ED9F1" w:rsidR="00597F65" w:rsidRPr="00597F65" w:rsidRDefault="00597F65" w:rsidP="00597F65"/>
    <w:p w14:paraId="341BD0F6" w14:textId="2A2C421D" w:rsidR="00597F65" w:rsidRPr="00597F65" w:rsidRDefault="00597F65" w:rsidP="00597F65"/>
    <w:p w14:paraId="7EF116B7" w14:textId="020175ED" w:rsidR="00597F65" w:rsidRPr="00597F65" w:rsidRDefault="00597F65" w:rsidP="00597F65"/>
    <w:p w14:paraId="0D15B9ED" w14:textId="158A6EC0" w:rsidR="00597F65" w:rsidRPr="00597F65" w:rsidRDefault="00597F65" w:rsidP="00597F65"/>
    <w:p w14:paraId="7AC78850" w14:textId="53C56E71" w:rsidR="00597F65" w:rsidRPr="00597F65" w:rsidRDefault="00597F65" w:rsidP="00597F65"/>
    <w:p w14:paraId="582AD392" w14:textId="7E035ECD" w:rsidR="00597F65" w:rsidRPr="00597F65" w:rsidRDefault="00597F65" w:rsidP="00597F65"/>
    <w:p w14:paraId="6258EBB6" w14:textId="08578E18" w:rsidR="00597F65" w:rsidRPr="00597F65" w:rsidRDefault="00597F65" w:rsidP="00597F65"/>
    <w:p w14:paraId="21F2F48E" w14:textId="009CAA28" w:rsidR="00597F65" w:rsidRPr="00597F65" w:rsidRDefault="00597F65" w:rsidP="00597F65"/>
    <w:p w14:paraId="15386759" w14:textId="2FE17842" w:rsidR="00597F65" w:rsidRPr="00597F65" w:rsidRDefault="00597F65" w:rsidP="00597F65"/>
    <w:p w14:paraId="77CF406C" w14:textId="64E75985" w:rsidR="00597F65" w:rsidRPr="00597F65" w:rsidRDefault="00597F65" w:rsidP="00597F65"/>
    <w:p w14:paraId="1A62234D" w14:textId="41F10E99" w:rsidR="00597F65" w:rsidRPr="00597F65" w:rsidRDefault="00597F65" w:rsidP="00597F65"/>
    <w:p w14:paraId="57C9E450" w14:textId="7748BE01" w:rsidR="00597F65" w:rsidRPr="00597F65" w:rsidRDefault="00597F65" w:rsidP="00597F65"/>
    <w:p w14:paraId="3CAE309D" w14:textId="018BC171" w:rsidR="00597F65" w:rsidRPr="00597F65" w:rsidRDefault="00597F65" w:rsidP="00597F65"/>
    <w:p w14:paraId="6988CDB0" w14:textId="4047B746" w:rsidR="00597F65" w:rsidRPr="00597F65" w:rsidRDefault="00597F65" w:rsidP="00597F65"/>
    <w:p w14:paraId="1A4ED1AC" w14:textId="5CCE73C5" w:rsidR="00597F65" w:rsidRDefault="00597F65" w:rsidP="00597F65"/>
    <w:p w14:paraId="7AA84F43" w14:textId="6FB6139B" w:rsidR="00923426" w:rsidRDefault="00597F65" w:rsidP="00337154">
      <w:pPr>
        <w:tabs>
          <w:tab w:val="left" w:pos="7740"/>
        </w:tabs>
      </w:pPr>
      <w:r>
        <w:tab/>
      </w:r>
    </w:p>
    <w:sectPr w:rsidR="00923426" w:rsidSect="00FB5A3B">
      <w:headerReference w:type="even" r:id="rId31"/>
      <w:headerReference w:type="default" r:id="rId32"/>
      <w:footerReference w:type="default" r:id="rId33"/>
      <w:headerReference w:type="first" r:id="rId3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2" w:author="Graham Pannell" w:date="2022-04-06T11:41:00Z" w:initials="GP">
    <w:p w14:paraId="30824252" w14:textId="6A7DC53E" w:rsidR="00C144ED" w:rsidRDefault="00C144ED">
      <w:pPr>
        <w:pStyle w:val="CommentText"/>
      </w:pPr>
      <w:r>
        <w:rPr>
          <w:rStyle w:val="CommentReference"/>
        </w:rPr>
        <w:annotationRef/>
      </w:r>
      <w:r>
        <w:t>I believe this does reflect WG discussions.</w:t>
      </w:r>
    </w:p>
    <w:p w14:paraId="029E1C95" w14:textId="6ADE5FB4" w:rsidR="00C144ED" w:rsidRDefault="00C144ED">
      <w:pPr>
        <w:pStyle w:val="CommentText"/>
      </w:pPr>
    </w:p>
    <w:p w14:paraId="32C4C18E" w14:textId="7B63C12E" w:rsidR="00C144ED" w:rsidRDefault="00C144ED">
      <w:pPr>
        <w:pStyle w:val="CommentText"/>
      </w:pPr>
      <w:r>
        <w:t>If a couple in the WG now believe otherwise, perhaps instead:</w:t>
      </w:r>
    </w:p>
    <w:p w14:paraId="213CFCFE" w14:textId="65F5CC3A" w:rsidR="00C144ED" w:rsidRDefault="00C144ED">
      <w:pPr>
        <w:pStyle w:val="CommentText"/>
      </w:pPr>
      <w:r>
        <w:t>“Most of the WG have an expectation that the outcome of both changes will be a reduction…”</w:t>
      </w:r>
    </w:p>
    <w:p w14:paraId="7A59BF25" w14:textId="77777777" w:rsidR="00C144ED" w:rsidRDefault="00C144ED">
      <w:pPr>
        <w:pStyle w:val="CommentText"/>
      </w:pPr>
    </w:p>
    <w:p w14:paraId="125D1251" w14:textId="61F78D3D" w:rsidR="00C144ED" w:rsidRDefault="00C144ED">
      <w:pPr>
        <w:pStyle w:val="CommentText"/>
      </w:pPr>
      <w:r>
        <w:t>To answer Nick’s point on what is a “reduction” – propose “absolute”. Accurate, if a bit verbose sorry.</w:t>
      </w:r>
    </w:p>
  </w:comment>
  <w:comment w:id="43" w:author="Nick Sillito" w:date="2022-04-05T08:28:00Z" w:initials="NS">
    <w:p w14:paraId="42971C04" w14:textId="77777777" w:rsidR="00C144ED" w:rsidRDefault="00C144ED" w:rsidP="00E2352F">
      <w:pPr>
        <w:pStyle w:val="CommentText"/>
      </w:pPr>
      <w:r>
        <w:rPr>
          <w:rStyle w:val="CommentReference"/>
        </w:rPr>
        <w:annotationRef/>
      </w:r>
      <w:r>
        <w:t>I think that that language here is unhelpful. If you are in a negative zone, what does a reduction mean? Also, its far from clear to me that either CMP 315 or 375 will reduce the magnitude of the charges. Both introduce extra Efs that you would expect to increase the magnitude of the locational charge. As yet, we have no data that shows us if the cost or reconductoring (per incremental MW) is less than a full new build</w:t>
      </w:r>
    </w:p>
  </w:comment>
  <w:comment w:id="44" w:author="Graham Pannell" w:date="2022-04-06T11:46:00Z" w:initials="GP">
    <w:p w14:paraId="2D2C3D7B" w14:textId="77777777" w:rsidR="00C144ED" w:rsidRDefault="00C144ED">
      <w:pPr>
        <w:pStyle w:val="CommentText"/>
      </w:pPr>
      <w:r>
        <w:rPr>
          <w:rStyle w:val="CommentReference"/>
        </w:rPr>
        <w:annotationRef/>
      </w:r>
      <w:r>
        <w:t>SPEN data presented by LCP does confirm last point.</w:t>
      </w:r>
    </w:p>
  </w:comment>
  <w:comment w:id="45" w:author="Steward, Tom" w:date="2022-04-06T14:46:00Z" w:initials="ST">
    <w:p w14:paraId="5F2927C4" w14:textId="77777777" w:rsidR="00C144ED" w:rsidRDefault="00C144ED" w:rsidP="00E45F02">
      <w:pPr>
        <w:pStyle w:val="CommentText"/>
      </w:pPr>
      <w:r>
        <w:rPr>
          <w:rStyle w:val="CommentReference"/>
        </w:rPr>
        <w:annotationRef/>
      </w:r>
      <w:r>
        <w:rPr>
          <w:rStyle w:val="CommentReference"/>
        </w:rPr>
        <w:annotationRef/>
      </w:r>
      <w:r>
        <w:t xml:space="preserve">Agree this could be made much clearer – reduction compared to what counterfactual? Current post-353 values? Values of EC had 353 not been put in place? </w:t>
      </w:r>
    </w:p>
    <w:p w14:paraId="2B98BED5" w14:textId="06573752" w:rsidR="00C144ED" w:rsidRDefault="00C144ED" w:rsidP="00E45F02">
      <w:pPr>
        <w:pStyle w:val="CommentText"/>
      </w:pPr>
      <w:r>
        <w:t>Also, agree with Nick – do we currently have the data to assert the impact of these changes?</w:t>
      </w:r>
    </w:p>
  </w:comment>
  <w:comment w:id="46" w:author="Paul Mullen" w:date="2022-04-07T09:40:00Z" w:initials="M(PJ">
    <w:p w14:paraId="7AA151E0" w14:textId="0C5CB835" w:rsidR="00C144ED" w:rsidRDefault="00C144ED">
      <w:pPr>
        <w:pStyle w:val="CommentText"/>
      </w:pPr>
      <w:r>
        <w:rPr>
          <w:rStyle w:val="CommentReference"/>
        </w:rPr>
        <w:annotationRef/>
      </w:r>
      <w:r>
        <w:t>We agreed in last WG meeting to remove this from a later section so will need to do likewise here – wording proposed</w:t>
      </w:r>
    </w:p>
  </w:comment>
  <w:comment w:id="55" w:author="Paul Mullen" w:date="2022-03-24T11:07:00Z" w:initials="M(PJ">
    <w:p w14:paraId="6FE9E349" w14:textId="44ED6562" w:rsidR="00C144ED" w:rsidRDefault="00C144ED">
      <w:pPr>
        <w:pStyle w:val="CommentText"/>
      </w:pPr>
      <w:r>
        <w:rPr>
          <w:rStyle w:val="CommentReference"/>
        </w:rPr>
        <w:annotationRef/>
      </w:r>
      <w:r>
        <w:t>Update after TCMF 7 April</w:t>
      </w:r>
    </w:p>
  </w:comment>
  <w:comment w:id="56" w:author="Graham Pannell" w:date="2022-04-06T11:49:00Z" w:initials="GP">
    <w:p w14:paraId="13EF07D9" w14:textId="77777777" w:rsidR="00C144ED" w:rsidRDefault="00C144ED">
      <w:pPr>
        <w:pStyle w:val="CommentText"/>
      </w:pPr>
      <w:r>
        <w:rPr>
          <w:rStyle w:val="CommentReference"/>
        </w:rPr>
        <w:annotationRef/>
      </w:r>
      <w:r>
        <w:t>I think important to recognise (and reassure readers) of Ofgem involvement.</w:t>
      </w:r>
    </w:p>
    <w:p w14:paraId="0900DBA0" w14:textId="77777777" w:rsidR="00C144ED" w:rsidRDefault="00C144ED">
      <w:pPr>
        <w:pStyle w:val="CommentText"/>
      </w:pPr>
    </w:p>
    <w:p w14:paraId="7CC15E75" w14:textId="1778B655" w:rsidR="00C144ED" w:rsidRDefault="00C144ED">
      <w:pPr>
        <w:pStyle w:val="CommentText"/>
      </w:pPr>
      <w:r>
        <w:t>even something as neutral as “Ofgem’s Observer to the WG advised there was no reason to de-scope nor delay progress with 315/275” – which I think capture’s Matthew’s advice on this.</w:t>
      </w:r>
    </w:p>
  </w:comment>
  <w:comment w:id="57" w:author="Paul Mullen" w:date="2022-04-07T09:43:00Z" w:initials="M(PJ">
    <w:p w14:paraId="443B990A" w14:textId="213EB5D6" w:rsidR="00C144ED" w:rsidRDefault="00C144ED">
      <w:pPr>
        <w:pStyle w:val="CommentText"/>
      </w:pPr>
      <w:r>
        <w:rPr>
          <w:rStyle w:val="CommentReference"/>
        </w:rPr>
        <w:annotationRef/>
      </w:r>
      <w:r>
        <w:t>Not sure this is necessary.  This is just reflecting where we are factually and don’t think we should be asking industry views on this as part of this consultation – it muddies the waters.</w:t>
      </w:r>
    </w:p>
  </w:comment>
  <w:comment w:id="58" w:author="Neale (ESO), Grahame" w:date="2022-04-06T17:25:00Z" w:initials="N(G">
    <w:p w14:paraId="71BE062C" w14:textId="363F7E04" w:rsidR="00C144ED" w:rsidRDefault="00C144ED">
      <w:pPr>
        <w:pStyle w:val="CommentText"/>
      </w:pPr>
      <w:r>
        <w:rPr>
          <w:rStyle w:val="CommentReference"/>
        </w:rPr>
        <w:annotationRef/>
      </w:r>
      <w:r>
        <w:t>Do we want a question here about whether respondents think this should be progressed or developed in the taskforce (given the short/long term discussion in the workgroups)</w:t>
      </w:r>
    </w:p>
  </w:comment>
  <w:comment w:id="59" w:author="Paul Mullen" w:date="2022-04-07T09:42:00Z" w:initials="M(PJ">
    <w:p w14:paraId="12884C78" w14:textId="7359361E" w:rsidR="00C144ED" w:rsidRDefault="00C144ED">
      <w:pPr>
        <w:pStyle w:val="CommentText"/>
      </w:pPr>
      <w:r>
        <w:rPr>
          <w:rStyle w:val="CommentReference"/>
        </w:rPr>
        <w:annotationRef/>
      </w:r>
      <w:r>
        <w:t>Not sure why this is needed as this is a separate process</w:t>
      </w:r>
    </w:p>
  </w:comment>
  <w:comment w:id="67" w:author="Jauss, L" w:date="2022-04-05T09:30:00Z" w:initials="JLE">
    <w:p w14:paraId="6CCA5D94" w14:textId="0C75B977" w:rsidR="00C144ED" w:rsidRDefault="00C144ED">
      <w:pPr>
        <w:pStyle w:val="CommentText"/>
      </w:pPr>
      <w:r>
        <w:rPr>
          <w:rStyle w:val="CommentReference"/>
        </w:rPr>
        <w:annotationRef/>
      </w:r>
      <w:r>
        <w:t>Typo. 10 years?</w:t>
      </w:r>
    </w:p>
  </w:comment>
  <w:comment w:id="68" w:author="Graham Pannell" w:date="2022-04-06T15:33:00Z" w:initials="GP">
    <w:p w14:paraId="107D278C" w14:textId="7944BBDA" w:rsidR="00C144ED" w:rsidRDefault="00C144ED">
      <w:pPr>
        <w:pStyle w:val="CommentText"/>
      </w:pPr>
      <w:r>
        <w:rPr>
          <w:rStyle w:val="CommentReference"/>
        </w:rPr>
        <w:annotationRef/>
      </w:r>
      <w:r>
        <w:t>..also, was it 10y?  was it not “prev price control”?</w:t>
      </w:r>
    </w:p>
  </w:comment>
  <w:comment w:id="69" w:author="Paul Mullen" w:date="2022-04-07T09:48:00Z" w:initials="M(PJ">
    <w:p w14:paraId="768EBB13" w14:textId="60FC570F" w:rsidR="00C144ED" w:rsidRDefault="00C144ED">
      <w:pPr>
        <w:pStyle w:val="CommentText"/>
      </w:pPr>
      <w:r>
        <w:rPr>
          <w:rStyle w:val="CommentReference"/>
        </w:rPr>
        <w:annotationRef/>
      </w:r>
      <w:r>
        <w:t>Grahame to confirm – I think Graham P is right</w:t>
      </w:r>
    </w:p>
  </w:comment>
  <w:comment w:id="66" w:author="Graham Pannell" w:date="2022-04-06T15:31:00Z" w:initials="GP">
    <w:p w14:paraId="3274575B" w14:textId="74DAE07F" w:rsidR="00C144ED" w:rsidRDefault="00C144ED">
      <w:pPr>
        <w:pStyle w:val="CommentText"/>
      </w:pPr>
      <w:r>
        <w:rPr>
          <w:rStyle w:val="CommentReference"/>
        </w:rPr>
        <w:annotationRef/>
      </w:r>
      <w:r>
        <w:t>As Nick pointed out, this might have been what it was doing, up to CMP353; it isn’t done this way right now.</w:t>
      </w:r>
    </w:p>
  </w:comment>
  <w:comment w:id="84" w:author="Steward, Tom" w:date="2022-04-06T16:20:00Z" w:initials="ST">
    <w:p w14:paraId="7CBE9DBE" w14:textId="5B5D3F9A" w:rsidR="00C144ED" w:rsidRDefault="00C144ED">
      <w:pPr>
        <w:pStyle w:val="CommentText"/>
      </w:pPr>
      <w:r>
        <w:rPr>
          <w:rStyle w:val="CommentReference"/>
        </w:rPr>
        <w:annotationRef/>
      </w:r>
      <w:r>
        <w:t xml:space="preserve">Am I right in saying this is different from the original 315 which seemed to focus only on addition of substations? If I have this right, can this be specifically highlighted? </w:t>
      </w:r>
    </w:p>
  </w:comment>
  <w:comment w:id="85" w:author="Paul Mullen" w:date="2022-04-07T09:50:00Z" w:initials="M(PJ">
    <w:p w14:paraId="5D5E8396" w14:textId="370F2FC4" w:rsidR="00C144ED" w:rsidRDefault="00C144ED">
      <w:pPr>
        <w:pStyle w:val="CommentText"/>
      </w:pPr>
      <w:r>
        <w:rPr>
          <w:rStyle w:val="CommentReference"/>
        </w:rPr>
        <w:annotationRef/>
      </w:r>
      <w:r>
        <w:t>Not relevant to call out that this has changed here – this is what solution is now</w:t>
      </w:r>
    </w:p>
  </w:comment>
  <w:comment w:id="102" w:author="Jauss, L" w:date="2022-04-05T11:44:00Z" w:initials="JLE">
    <w:p w14:paraId="349AAA88" w14:textId="1C64B929" w:rsidR="00C144ED" w:rsidRDefault="00C144ED">
      <w:pPr>
        <w:pStyle w:val="CommentText"/>
      </w:pPr>
      <w:r>
        <w:rPr>
          <w:rStyle w:val="CommentReference"/>
        </w:rPr>
        <w:annotationRef/>
      </w:r>
      <w:r>
        <w:t>Nick can you confirm?</w:t>
      </w:r>
    </w:p>
  </w:comment>
  <w:comment w:id="113" w:author="Graham Pannell" w:date="2022-04-06T12:44:00Z" w:initials="GP">
    <w:p w14:paraId="16E7A5DE" w14:textId="77B92996" w:rsidR="00C144ED" w:rsidRDefault="00C144ED">
      <w:pPr>
        <w:pStyle w:val="CommentText"/>
      </w:pPr>
      <w:r>
        <w:rPr>
          <w:rStyle w:val="CommentReference"/>
        </w:rPr>
        <w:annotationRef/>
      </w:r>
      <w:r>
        <w:t>is Graeme now setting [10y historic] as decisively part of the original solution?  I think that is significant.</w:t>
      </w:r>
    </w:p>
    <w:p w14:paraId="72EE2D15" w14:textId="77777777" w:rsidR="00C144ED" w:rsidRDefault="00C144ED">
      <w:pPr>
        <w:pStyle w:val="CommentText"/>
      </w:pPr>
    </w:p>
    <w:p w14:paraId="787E3444" w14:textId="38E2F85A" w:rsidR="00C144ED" w:rsidRDefault="00C144ED">
      <w:pPr>
        <w:pStyle w:val="CommentText"/>
      </w:pPr>
      <w:r>
        <w:t xml:space="preserve">I understood there to be a possible distinction between the time period for which costs are collected as opposed to the time period for which the relative frequency/weighting of different interventions are calculated? </w:t>
      </w:r>
    </w:p>
    <w:p w14:paraId="7D6746BE" w14:textId="1531B341" w:rsidR="00C144ED" w:rsidRDefault="00C144ED">
      <w:pPr>
        <w:pStyle w:val="CommentText"/>
      </w:pPr>
      <w:r>
        <w:t>(sure we discussed this)</w:t>
      </w:r>
    </w:p>
    <w:p w14:paraId="77287ABF" w14:textId="77777777" w:rsidR="00C144ED" w:rsidRDefault="00C144ED">
      <w:pPr>
        <w:pStyle w:val="CommentText"/>
      </w:pPr>
    </w:p>
    <w:p w14:paraId="2F6B3439" w14:textId="1A4AB689" w:rsidR="00C144ED" w:rsidRDefault="00C144ED">
      <w:pPr>
        <w:pStyle w:val="CommentText"/>
      </w:pPr>
      <w:r>
        <w:t>illustration – one might choose 20yrs of historic costs for smoother input data, but base EC/EF on combo of current and 1 previous price control {roughly +/-5y} when weighting contributions of the different interventions.</w:t>
      </w:r>
    </w:p>
  </w:comment>
  <w:comment w:id="114" w:author="Neale (ESO), Grahame" w:date="2022-04-06T16:25:00Z" w:initials="N(G">
    <w:p w14:paraId="54507F4E" w14:textId="48764EBE" w:rsidR="00C144ED" w:rsidRDefault="00C144ED">
      <w:pPr>
        <w:pStyle w:val="CommentText"/>
      </w:pPr>
      <w:r>
        <w:rPr>
          <w:rStyle w:val="CommentReference"/>
        </w:rPr>
        <w:annotationRef/>
      </w:r>
      <w:r>
        <w:t>We discussed other options but proposing to keep the current approach of 10 years because (1) it’s quicker from a WG development perspective and (2) we no longer have details of the projects/calcs prior to RIIO.</w:t>
      </w:r>
    </w:p>
  </w:comment>
  <w:comment w:id="89" w:author="Paul Mullen" w:date="2022-04-07T09:51:00Z" w:initials="M(PJ">
    <w:p w14:paraId="3C37384C" w14:textId="4A62A059" w:rsidR="00C144ED" w:rsidRDefault="00C144ED">
      <w:pPr>
        <w:pStyle w:val="CommentText"/>
      </w:pPr>
      <w:r>
        <w:rPr>
          <w:rStyle w:val="CommentReference"/>
        </w:rPr>
        <w:annotationRef/>
      </w:r>
      <w:r>
        <w:t>Needs to be discussed – this needs to be lower down in the consultation anyway and is already covered so question why restated here</w:t>
      </w:r>
    </w:p>
  </w:comment>
  <w:comment w:id="124" w:author="Jauss, L" w:date="2022-04-05T11:58:00Z" w:initials="JLE">
    <w:p w14:paraId="7BC0991A" w14:textId="70D66DB1" w:rsidR="00C144ED" w:rsidRDefault="00C144ED">
      <w:pPr>
        <w:pStyle w:val="CommentText"/>
      </w:pPr>
      <w:r>
        <w:rPr>
          <w:rStyle w:val="CommentReference"/>
        </w:rPr>
        <w:annotationRef/>
      </w:r>
      <w:r>
        <w:t>This is central to the solution, not conceptual. I think it needs to be added in entirety.</w:t>
      </w:r>
    </w:p>
  </w:comment>
  <w:comment w:id="143" w:author="Graham Pannell" w:date="2022-04-06T14:31:00Z" w:initials="GP">
    <w:p w14:paraId="6AF227EB" w14:textId="77777777" w:rsidR="00C144ED" w:rsidRDefault="00C144ED">
      <w:pPr>
        <w:pStyle w:val="CommentText"/>
      </w:pPr>
      <w:r>
        <w:rPr>
          <w:rStyle w:val="CommentReference"/>
        </w:rPr>
        <w:annotationRef/>
      </w:r>
      <w:r>
        <w:t>approved several years ago, not new.</w:t>
      </w:r>
    </w:p>
    <w:p w14:paraId="49E5F7F5" w14:textId="0988356C" w:rsidR="00C144ED" w:rsidRDefault="00C144ED">
      <w:pPr>
        <w:pStyle w:val="CommentText"/>
      </w:pPr>
    </w:p>
  </w:comment>
  <w:comment w:id="144" w:author="Paul Mullen" w:date="2022-04-04T12:33:00Z" w:initials="M(PJ">
    <w:p w14:paraId="1DECB92B" w14:textId="1D887B38" w:rsidR="00C144ED" w:rsidRDefault="00C144ED">
      <w:pPr>
        <w:pStyle w:val="CommentText"/>
      </w:pPr>
      <w:r>
        <w:rPr>
          <w:rStyle w:val="CommentReference"/>
        </w:rPr>
        <w:annotationRef/>
      </w:r>
      <w:r>
        <w:t>Is there a published link to TORI-284?</w:t>
      </w:r>
    </w:p>
    <w:p w14:paraId="7A2E83B7" w14:textId="1375CE1F" w:rsidR="00C144ED" w:rsidRDefault="00C144ED">
      <w:pPr>
        <w:pStyle w:val="CommentText"/>
      </w:pPr>
    </w:p>
  </w:comment>
  <w:comment w:id="145" w:author="Graham Pannell" w:date="2022-04-06T14:25:00Z" w:initials="GP">
    <w:p w14:paraId="40015D4E" w14:textId="77777777" w:rsidR="00C144ED" w:rsidRDefault="00C144ED">
      <w:pPr>
        <w:pStyle w:val="CommentText"/>
      </w:pPr>
      <w:r>
        <w:rPr>
          <w:rStyle w:val="CommentReference"/>
        </w:rPr>
        <w:annotationRef/>
      </w:r>
      <w:r>
        <w:t>as far as i can see, only public information is the TORI Quarterly Update report, which has 1 summary page on SPT-RI-284:</w:t>
      </w:r>
    </w:p>
    <w:p w14:paraId="7D36B698" w14:textId="49761BC4" w:rsidR="00C144ED" w:rsidRDefault="00C144ED">
      <w:pPr>
        <w:pStyle w:val="CommentText"/>
      </w:pPr>
      <w:hyperlink r:id="rId1" w:history="1">
        <w:r>
          <w:rPr>
            <w:rStyle w:val="Hyperlink"/>
            <w:rFonts w:eastAsiaTheme="majorEastAsia"/>
          </w:rPr>
          <w:t>Transmission Connections - SP Energy Networks</w:t>
        </w:r>
      </w:hyperlink>
    </w:p>
    <w:p w14:paraId="53141C7F" w14:textId="45961C5D" w:rsidR="00C144ED" w:rsidRDefault="00C144ED">
      <w:pPr>
        <w:pStyle w:val="CommentText"/>
      </w:pPr>
    </w:p>
    <w:p w14:paraId="2ACAE8AA" w14:textId="1CC08FC7" w:rsidR="00C144ED" w:rsidRDefault="00C144ED">
      <w:pPr>
        <w:pStyle w:val="CommentText"/>
      </w:pPr>
      <w:r>
        <w:t>Contract offers and related letters from ESO remain confidential.</w:t>
      </w:r>
    </w:p>
    <w:p w14:paraId="470CF9FB" w14:textId="77777777" w:rsidR="00C144ED" w:rsidRDefault="00C144ED">
      <w:pPr>
        <w:pStyle w:val="CommentText"/>
      </w:pPr>
    </w:p>
    <w:p w14:paraId="17EBC998" w14:textId="5E023A9E" w:rsidR="00C144ED" w:rsidRDefault="00C144ED">
      <w:pPr>
        <w:pStyle w:val="CommentText"/>
      </w:pPr>
      <w:r>
        <w:t>The TORI update report has space for ‘link to related info’, unfortunately SPEN seems to have linked to an unrelated webpage.</w:t>
      </w:r>
    </w:p>
  </w:comment>
  <w:comment w:id="148" w:author="Graham Pannell" w:date="2022-04-06T14:36:00Z" w:initials="GP">
    <w:p w14:paraId="5F957BC0" w14:textId="77777777" w:rsidR="00C144ED" w:rsidRDefault="00C144ED">
      <w:pPr>
        <w:pStyle w:val="CommentText"/>
      </w:pPr>
      <w:r>
        <w:rPr>
          <w:rStyle w:val="CommentReference"/>
        </w:rPr>
        <w:annotationRef/>
      </w:r>
      <w:r>
        <w:t>got to make one more appeal to sense.</w:t>
      </w:r>
    </w:p>
    <w:p w14:paraId="54DA9F16" w14:textId="77777777" w:rsidR="00C144ED" w:rsidRDefault="00C144ED">
      <w:pPr>
        <w:pStyle w:val="CommentText"/>
      </w:pPr>
    </w:p>
    <w:p w14:paraId="697560CD" w14:textId="77777777" w:rsidR="00C144ED" w:rsidRDefault="00C144ED">
      <w:pPr>
        <w:pStyle w:val="CommentText"/>
      </w:pPr>
      <w:r>
        <w:t>consider hypothetical – say Ofgem extended this same decision to every single identified T reinft – then ALL new capacity would SOLELY be accommodated by this approach – can it realistically be excluded from cost-reflective EC/EF?</w:t>
      </w:r>
    </w:p>
    <w:p w14:paraId="09309B40" w14:textId="77777777" w:rsidR="00C144ED" w:rsidRDefault="00C144ED">
      <w:pPr>
        <w:pStyle w:val="CommentText"/>
      </w:pPr>
    </w:p>
    <w:p w14:paraId="168F9D49" w14:textId="65EFA518" w:rsidR="00C144ED" w:rsidRDefault="00C144ED">
      <w:pPr>
        <w:pStyle w:val="CommentText"/>
      </w:pPr>
      <w:r>
        <w:t>I only accept the argument that there’s limited data to date and could be added in future.</w:t>
      </w:r>
    </w:p>
  </w:comment>
  <w:comment w:id="149" w:author="Paul Mullen" w:date="2022-04-07T09:56:00Z" w:initials="M(PJ">
    <w:p w14:paraId="2EA32A93" w14:textId="69778FD7" w:rsidR="00C144ED" w:rsidRDefault="00C144ED">
      <w:pPr>
        <w:pStyle w:val="CommentText"/>
      </w:pPr>
      <w:r>
        <w:rPr>
          <w:rStyle w:val="CommentReference"/>
        </w:rPr>
        <w:annotationRef/>
      </w:r>
      <w:r>
        <w:t>Grahame to consider but I think the discussion has been had and we have reflected – Graham P to consider if wants to add an additional sentence to support his argument,</w:t>
      </w:r>
    </w:p>
  </w:comment>
  <w:comment w:id="155" w:author="Ander Madariaga" w:date="2022-04-05T09:17:00Z" w:initials="AM">
    <w:p w14:paraId="2EA4AF9E" w14:textId="0FBDE1D4" w:rsidR="00C144ED" w:rsidRDefault="00C144ED">
      <w:pPr>
        <w:pStyle w:val="CommentText"/>
      </w:pPr>
      <w:r>
        <w:rPr>
          <w:rStyle w:val="CommentReference"/>
        </w:rPr>
        <w:annotationRef/>
      </w:r>
      <w:r>
        <w:t>It would help seeing some numbers</w:t>
      </w:r>
    </w:p>
  </w:comment>
  <w:comment w:id="156" w:author="Paul Mullen" w:date="2022-04-07T10:02:00Z" w:initials="M(PJ">
    <w:p w14:paraId="65233F27" w14:textId="25C20940" w:rsidR="00C144ED" w:rsidRDefault="00C144ED">
      <w:pPr>
        <w:pStyle w:val="CommentText"/>
      </w:pPr>
      <w:r>
        <w:rPr>
          <w:rStyle w:val="CommentReference"/>
        </w:rPr>
        <w:annotationRef/>
      </w:r>
      <w:r>
        <w:t>Grahame to consider if “allocate” better than “smear”</w:t>
      </w:r>
    </w:p>
  </w:comment>
  <w:comment w:id="160" w:author="Jauss, L" w:date="2022-04-05T11:00:00Z" w:initials="JLE">
    <w:p w14:paraId="0FB5BB9A" w14:textId="4B1CA99F" w:rsidR="00C144ED" w:rsidRDefault="00C144ED">
      <w:pPr>
        <w:pStyle w:val="CommentText"/>
      </w:pPr>
      <w:r>
        <w:rPr>
          <w:rStyle w:val="CommentReference"/>
        </w:rPr>
        <w:annotationRef/>
      </w:r>
      <w:r>
        <w:t>I think there is something missing here. At least CMP375 isn’t do nothing wrt Life Extensions?</w:t>
      </w:r>
    </w:p>
  </w:comment>
  <w:comment w:id="161" w:author="Paul Mullen" w:date="2022-04-07T10:07:00Z" w:initials="M(PJ">
    <w:p w14:paraId="2CA920D1" w14:textId="77777777" w:rsidR="00C144ED" w:rsidRDefault="00C144ED">
      <w:pPr>
        <w:pStyle w:val="CommentText"/>
      </w:pPr>
      <w:r>
        <w:rPr>
          <w:rStyle w:val="CommentReference"/>
        </w:rPr>
        <w:annotationRef/>
      </w:r>
      <w:r>
        <w:t>Added</w:t>
      </w:r>
    </w:p>
    <w:p w14:paraId="4F812367" w14:textId="59870A75" w:rsidR="00C144ED" w:rsidRDefault="00C144ED">
      <w:pPr>
        <w:pStyle w:val="CommentText"/>
      </w:pPr>
    </w:p>
  </w:comment>
  <w:comment w:id="167" w:author="Paul Mullen" w:date="2022-04-04T21:42:00Z" w:initials="M(PJ">
    <w:p w14:paraId="3C54C142" w14:textId="5CCA7531" w:rsidR="00C144ED" w:rsidRDefault="00C144ED">
      <w:pPr>
        <w:pStyle w:val="CommentText"/>
      </w:pPr>
      <w:r>
        <w:rPr>
          <w:rStyle w:val="CommentReference"/>
        </w:rPr>
        <w:annotationRef/>
      </w:r>
      <w:r>
        <w:t>Grahame/Nick – please check this is correct</w:t>
      </w:r>
    </w:p>
  </w:comment>
  <w:comment w:id="168" w:author="Nick Sillito" w:date="2022-04-05T08:54:00Z" w:initials="NS">
    <w:p w14:paraId="0E006951" w14:textId="77777777" w:rsidR="00C144ED" w:rsidRDefault="00C144ED" w:rsidP="00E2352F">
      <w:pPr>
        <w:pStyle w:val="CommentText"/>
      </w:pPr>
      <w:r>
        <w:rPr>
          <w:rStyle w:val="CommentReference"/>
        </w:rPr>
        <w:annotationRef/>
      </w:r>
      <w:r>
        <w:t>For CMP 315, this is correct. However, it may be clearer as a table?</w:t>
      </w:r>
    </w:p>
  </w:comment>
  <w:comment w:id="169" w:author="Neale (ESO), Grahame" w:date="2022-04-06T16:55:00Z" w:initials="N(G">
    <w:p w14:paraId="7618DB58" w14:textId="5788FDC7" w:rsidR="00C144ED" w:rsidRDefault="00C144ED">
      <w:pPr>
        <w:pStyle w:val="CommentText"/>
      </w:pPr>
      <w:r>
        <w:rPr>
          <w:rStyle w:val="CommentReference"/>
        </w:rPr>
        <w:annotationRef/>
      </w:r>
      <w:r>
        <w:t>The intent is correct but the wording needs tweaking for Life Extensions. Lauren’s comment for Figure 2 is correct and something is missing from F. The ‘Do nothing’ approach is to exclude from the calculations whilst the missing 2 would be to include in the calculations. Lauren’s wording for approach 1 under (b) would fit</w:t>
      </w:r>
    </w:p>
  </w:comment>
  <w:comment w:id="170" w:author="Paul Mullen" w:date="2022-04-07T10:08:00Z" w:initials="M(PJ">
    <w:p w14:paraId="69892444" w14:textId="12414185" w:rsidR="00C144ED" w:rsidRDefault="00C144ED">
      <w:pPr>
        <w:pStyle w:val="CommentText"/>
      </w:pPr>
      <w:r>
        <w:rPr>
          <w:rStyle w:val="CommentReference"/>
        </w:rPr>
        <w:annotationRef/>
      </w:r>
      <w:r>
        <w:t>Thanks all – added the missing line and changed commentary – if we agree correct then can present as table if easier for reader</w:t>
      </w:r>
    </w:p>
  </w:comment>
  <w:comment w:id="175" w:author="Steward, Tom" w:date="2022-04-06T16:25:00Z" w:initials="ST">
    <w:p w14:paraId="1D8BFFDB" w14:textId="0C0B56CE" w:rsidR="00C144ED" w:rsidRDefault="00C144ED">
      <w:pPr>
        <w:pStyle w:val="CommentText"/>
      </w:pPr>
      <w:r>
        <w:rPr>
          <w:rStyle w:val="CommentReference"/>
        </w:rPr>
        <w:annotationRef/>
      </w:r>
      <w:r>
        <w:t>Slight tweaking of working trying to make it clearer.</w:t>
      </w:r>
    </w:p>
  </w:comment>
  <w:comment w:id="176" w:author="Paul Mullen" w:date="2022-04-07T10:09:00Z" w:initials="M(PJ">
    <w:p w14:paraId="2EFB9271" w14:textId="33643CF8" w:rsidR="00C144ED" w:rsidRDefault="00C144ED">
      <w:pPr>
        <w:pStyle w:val="CommentText"/>
      </w:pPr>
      <w:r>
        <w:rPr>
          <w:rStyle w:val="CommentReference"/>
        </w:rPr>
        <w:annotationRef/>
      </w:r>
      <w:r>
        <w:t>Thanks Tom</w:t>
      </w:r>
    </w:p>
  </w:comment>
  <w:comment w:id="177" w:author="Nick Sillito" w:date="2022-04-05T09:23:00Z" w:initials="NS">
    <w:p w14:paraId="49C09469" w14:textId="77777777" w:rsidR="00C144ED" w:rsidRDefault="00C144ED" w:rsidP="00E2352F">
      <w:pPr>
        <w:pStyle w:val="CommentText"/>
      </w:pPr>
      <w:r>
        <w:rPr>
          <w:rStyle w:val="CommentReference"/>
        </w:rPr>
        <w:annotationRef/>
      </w:r>
      <w:r>
        <w:t>I would remove "short-term" These are the options that the workgroups are considering. There are other solutions, but these fall in the scope of TNUoS taskforce</w:t>
      </w:r>
    </w:p>
  </w:comment>
  <w:comment w:id="178" w:author="Graham Pannell" w:date="2022-04-06T14:41:00Z" w:initials="GP">
    <w:p w14:paraId="359D7372" w14:textId="33D3408E" w:rsidR="00C144ED" w:rsidRDefault="00C144ED">
      <w:pPr>
        <w:pStyle w:val="CommentText"/>
      </w:pPr>
      <w:r>
        <w:rPr>
          <w:rStyle w:val="CommentReference"/>
        </w:rPr>
        <w:annotationRef/>
      </w:r>
      <w:r>
        <w:t>how about “resulting”? ie following on from all the discourse above.</w:t>
      </w:r>
    </w:p>
  </w:comment>
  <w:comment w:id="179" w:author="Paul Mullen" w:date="2022-04-07T10:09:00Z" w:initials="M(PJ">
    <w:p w14:paraId="445FD4A3" w14:textId="7AC13F01" w:rsidR="00C144ED" w:rsidRDefault="00C144ED">
      <w:pPr>
        <w:pStyle w:val="CommentText"/>
      </w:pPr>
      <w:r>
        <w:rPr>
          <w:rStyle w:val="CommentReference"/>
        </w:rPr>
        <w:annotationRef/>
      </w:r>
      <w:r>
        <w:t>Workgroup to decide – not too worried about which. It is whichever is clearer to the reader.</w:t>
      </w:r>
    </w:p>
  </w:comment>
  <w:comment w:id="194" w:author="Paul Mullen" w:date="2022-04-07T10:11:00Z" w:initials="M(PJ">
    <w:p w14:paraId="1143623F" w14:textId="454FD234" w:rsidR="00C144ED" w:rsidRDefault="00C144ED">
      <w:pPr>
        <w:pStyle w:val="CommentText"/>
      </w:pPr>
      <w:r>
        <w:rPr>
          <w:rStyle w:val="CommentReference"/>
        </w:rPr>
        <w:annotationRef/>
      </w:r>
      <w:r>
        <w:t>New question from Lauren but I think it is already covered above – Workgroup to consider</w:t>
      </w:r>
    </w:p>
  </w:comment>
  <w:comment w:id="195" w:author="Mullen (ESO), Paul J" w:date="2022-04-07T14:38:00Z" w:initials="M(PJ">
    <w:p w14:paraId="5A5EA4FF" w14:textId="7DF06834" w:rsidR="007B32F3" w:rsidRDefault="007B32F3">
      <w:pPr>
        <w:pStyle w:val="CommentText"/>
      </w:pPr>
      <w:r>
        <w:rPr>
          <w:rStyle w:val="CommentReference"/>
        </w:rPr>
        <w:annotationRef/>
      </w:r>
      <w:r>
        <w:t>Delete if wording from Grahame sufficient</w:t>
      </w:r>
    </w:p>
  </w:comment>
  <w:comment w:id="203" w:author="Nick Sillito" w:date="2022-03-28T11:42:00Z" w:initials="NS">
    <w:p w14:paraId="571A12E8" w14:textId="77777777" w:rsidR="00C144ED" w:rsidRDefault="00C144ED" w:rsidP="00BF6485">
      <w:pPr>
        <w:pStyle w:val="CommentText"/>
      </w:pPr>
      <w:r>
        <w:rPr>
          <w:rStyle w:val="CommentReference"/>
        </w:rPr>
        <w:annotationRef/>
      </w:r>
      <w:r>
        <w:t>I thought this was correct before. The EF for a 400kV overhead line is 1 by definition.</w:t>
      </w:r>
    </w:p>
  </w:comment>
  <w:comment w:id="200" w:author="Graham Pannell" w:date="2022-03-28T17:09:00Z" w:initials="GP">
    <w:p w14:paraId="6822E7A7" w14:textId="2E174782" w:rsidR="00C144ED" w:rsidRDefault="00C144ED">
      <w:pPr>
        <w:pStyle w:val="CommentText"/>
      </w:pPr>
      <w:r>
        <w:rPr>
          <w:rStyle w:val="CommentReference"/>
        </w:rPr>
        <w:annotationRef/>
      </w:r>
      <w:r>
        <w:t>indeed EC is ~16.</w:t>
      </w:r>
    </w:p>
    <w:p w14:paraId="4E1F10B4" w14:textId="18D0B85D" w:rsidR="00C144ED" w:rsidRDefault="00C144ED">
      <w:pPr>
        <w:pStyle w:val="CommentText"/>
      </w:pPr>
    </w:p>
    <w:p w14:paraId="1A3D7BA3" w14:textId="66D724BD" w:rsidR="00C144ED" w:rsidRDefault="00C144ED">
      <w:pPr>
        <w:pStyle w:val="CommentText"/>
      </w:pPr>
      <w:r>
        <w:t xml:space="preserve">EF for </w:t>
      </w:r>
      <w:r>
        <w:rPr>
          <w:i/>
        </w:rPr>
        <w:t xml:space="preserve">new </w:t>
      </w:r>
      <w:r>
        <w:t>build 400kV OHL is 1, under current methodology.</w:t>
      </w:r>
    </w:p>
    <w:p w14:paraId="03D2A952" w14:textId="43B65BAC" w:rsidR="00C144ED" w:rsidRDefault="00C144ED">
      <w:pPr>
        <w:pStyle w:val="CommentText"/>
      </w:pPr>
    </w:p>
    <w:p w14:paraId="45E7A7C1" w14:textId="13DC1B8A" w:rsidR="00C144ED" w:rsidRPr="0053644E" w:rsidRDefault="00C144ED">
      <w:pPr>
        <w:pStyle w:val="CommentText"/>
      </w:pPr>
      <w:r>
        <w:t>Can we double-check if definition is strictly limited to new build (i.e. whether this modification requires the definition itself changing, or whether non-new-build can be accommodated into a EF for 400-OHL?)</w:t>
      </w:r>
    </w:p>
    <w:p w14:paraId="2D216213" w14:textId="7E1941EA" w:rsidR="00C144ED" w:rsidRDefault="00C144ED">
      <w:pPr>
        <w:pStyle w:val="CommentText"/>
      </w:pPr>
    </w:p>
  </w:comment>
  <w:comment w:id="201" w:author="Paul Mullen" w:date="2022-04-04T21:43:00Z" w:initials="M(PJ">
    <w:p w14:paraId="4DFA6E19" w14:textId="0EAD2204" w:rsidR="00C144ED" w:rsidRDefault="00C144ED">
      <w:pPr>
        <w:pStyle w:val="CommentText"/>
      </w:pPr>
      <w:r>
        <w:rPr>
          <w:rStyle w:val="CommentReference"/>
        </w:rPr>
        <w:annotationRef/>
      </w:r>
      <w:r>
        <w:t>Not sure how we progress this – is there anything needed before WG Consultation?</w:t>
      </w:r>
    </w:p>
  </w:comment>
  <w:comment w:id="202" w:author="Jauss, L" w:date="2022-04-05T10:13:00Z" w:initials="JLE">
    <w:p w14:paraId="0BB08922" w14:textId="63C7AC0B" w:rsidR="00C144ED" w:rsidRDefault="00C144ED">
      <w:pPr>
        <w:pStyle w:val="CommentText"/>
      </w:pPr>
      <w:r>
        <w:rPr>
          <w:rStyle w:val="CommentReference"/>
        </w:rPr>
        <w:annotationRef/>
      </w:r>
      <w:r>
        <w:t>I think we mean EF in this part of the paragraph not EC?</w:t>
      </w:r>
    </w:p>
  </w:comment>
  <w:comment w:id="205" w:author="Nick Sillito" w:date="2022-03-28T11:42:00Z" w:initials="NS">
    <w:p w14:paraId="77FACEDB" w14:textId="77777777" w:rsidR="00C144ED" w:rsidRDefault="00C144ED" w:rsidP="003B69BB">
      <w:pPr>
        <w:pStyle w:val="CommentText"/>
      </w:pPr>
      <w:r>
        <w:rPr>
          <w:rStyle w:val="CommentReference"/>
        </w:rPr>
        <w:annotationRef/>
      </w:r>
      <w:r>
        <w:t>I thought this was correct before. The EF for a 400kV overhead line is 1 by definition.</w:t>
      </w:r>
    </w:p>
  </w:comment>
  <w:comment w:id="206" w:author="Graham Pannell" w:date="2022-03-28T17:09:00Z" w:initials="GP">
    <w:p w14:paraId="6BDEA643" w14:textId="77777777" w:rsidR="00C144ED" w:rsidRDefault="00C144ED" w:rsidP="003B69BB">
      <w:pPr>
        <w:pStyle w:val="CommentText"/>
      </w:pPr>
      <w:r>
        <w:rPr>
          <w:rStyle w:val="CommentReference"/>
        </w:rPr>
        <w:annotationRef/>
      </w:r>
      <w:r>
        <w:t>indeed EC is ~16.</w:t>
      </w:r>
    </w:p>
    <w:p w14:paraId="579D382C" w14:textId="77777777" w:rsidR="00C144ED" w:rsidRDefault="00C144ED" w:rsidP="003B69BB">
      <w:pPr>
        <w:pStyle w:val="CommentText"/>
      </w:pPr>
    </w:p>
    <w:p w14:paraId="4580D61D" w14:textId="77777777" w:rsidR="00C144ED" w:rsidRDefault="00C144ED" w:rsidP="003B69BB">
      <w:pPr>
        <w:pStyle w:val="CommentText"/>
      </w:pPr>
      <w:r>
        <w:t xml:space="preserve">EF for </w:t>
      </w:r>
      <w:r>
        <w:rPr>
          <w:i/>
        </w:rPr>
        <w:t xml:space="preserve">new </w:t>
      </w:r>
      <w:r>
        <w:t>build 400kV OHL is 1, under current methodology.</w:t>
      </w:r>
    </w:p>
    <w:p w14:paraId="7AA2E01D" w14:textId="77777777" w:rsidR="00C144ED" w:rsidRDefault="00C144ED" w:rsidP="003B69BB">
      <w:pPr>
        <w:pStyle w:val="CommentText"/>
      </w:pPr>
    </w:p>
    <w:p w14:paraId="557CA09C" w14:textId="77777777" w:rsidR="00C144ED" w:rsidRPr="0053644E" w:rsidRDefault="00C144ED" w:rsidP="003B69BB">
      <w:pPr>
        <w:pStyle w:val="CommentText"/>
      </w:pPr>
      <w:r>
        <w:t>Can we double-check if definition is strictly limited to new build (i.e. whether this modification requires the definition itself changing, or whether non-new-build can be accommodated into a EF for 400-OHL?)</w:t>
      </w:r>
    </w:p>
    <w:p w14:paraId="292A660D" w14:textId="77777777" w:rsidR="00C144ED" w:rsidRDefault="00C144ED" w:rsidP="003B69BB">
      <w:pPr>
        <w:pStyle w:val="CommentText"/>
      </w:pPr>
    </w:p>
  </w:comment>
  <w:comment w:id="207" w:author="Paul Mullen" w:date="2022-04-04T21:43:00Z" w:initials="M(PJ">
    <w:p w14:paraId="5A99D158" w14:textId="77777777" w:rsidR="00C144ED" w:rsidRDefault="00C144ED" w:rsidP="003B69BB">
      <w:pPr>
        <w:pStyle w:val="CommentText"/>
      </w:pPr>
      <w:r>
        <w:rPr>
          <w:rStyle w:val="CommentReference"/>
        </w:rPr>
        <w:annotationRef/>
      </w:r>
      <w:r>
        <w:t>Not sure how we progress this – is there anything needed before WG Consultation?</w:t>
      </w:r>
    </w:p>
  </w:comment>
  <w:comment w:id="208" w:author="Jauss, L" w:date="2022-04-05T10:13:00Z" w:initials="JLE">
    <w:p w14:paraId="5A0107E4" w14:textId="77777777" w:rsidR="00C144ED" w:rsidRDefault="00C144ED" w:rsidP="003B69BB">
      <w:pPr>
        <w:pStyle w:val="CommentText"/>
      </w:pPr>
      <w:r>
        <w:rPr>
          <w:rStyle w:val="CommentReference"/>
        </w:rPr>
        <w:annotationRef/>
      </w:r>
      <w:r>
        <w:t>I think we mean EF not EC?</w:t>
      </w:r>
    </w:p>
  </w:comment>
  <w:comment w:id="211" w:author="Lord Simon (ENGIE UK)" w:date="2022-04-05T12:03:00Z" w:initials="LS(U">
    <w:p w14:paraId="60C7C38C" w14:textId="6AEFAE81" w:rsidR="00C144ED" w:rsidRDefault="00C144ED">
      <w:pPr>
        <w:pStyle w:val="CommentText"/>
      </w:pPr>
      <w:r>
        <w:rPr>
          <w:rStyle w:val="CommentReference"/>
        </w:rPr>
        <w:annotationRef/>
      </w:r>
      <w:r>
        <w:t xml:space="preserve">Not  sure where this is stated in the CUSC good to have a reference please </w:t>
      </w:r>
    </w:p>
  </w:comment>
  <w:comment w:id="212" w:author="Mullen (ESO), Paul J" w:date="2022-04-07T14:39:00Z" w:initials="M(PJ">
    <w:p w14:paraId="0ADA9B6A" w14:textId="7D682CAF" w:rsidR="007B32F3" w:rsidRDefault="007B32F3">
      <w:pPr>
        <w:pStyle w:val="CommentText"/>
      </w:pPr>
      <w:r>
        <w:rPr>
          <w:rStyle w:val="CommentReference"/>
        </w:rPr>
        <w:annotationRef/>
      </w:r>
      <w:r>
        <w:t>Add Nick S words</w:t>
      </w:r>
    </w:p>
  </w:comment>
  <w:comment w:id="219" w:author="Graham Pannell" w:date="2022-04-06T12:52:00Z" w:initials="GP">
    <w:p w14:paraId="094185D0" w14:textId="09A892B4" w:rsidR="00C144ED" w:rsidRDefault="00C144ED">
      <w:pPr>
        <w:pStyle w:val="CommentText"/>
      </w:pPr>
      <w:r>
        <w:rPr>
          <w:rStyle w:val="CommentReference"/>
        </w:rPr>
        <w:annotationRef/>
      </w:r>
      <w:r>
        <w:t>Not my understanding, I don’t think it’s for when the assets are replaced, but rather a right-now abstracted best-guess of the LRMC equivalent opportunity cost saving – illustratively the grid you no longer have to build/spend-on which you were going to build/spend-on.</w:t>
      </w:r>
    </w:p>
    <w:p w14:paraId="7955ACE7" w14:textId="66D707D6" w:rsidR="00C144ED" w:rsidRDefault="00C144ED">
      <w:pPr>
        <w:pStyle w:val="CommentText"/>
      </w:pPr>
    </w:p>
    <w:p w14:paraId="691C5A38" w14:textId="1BA62FC7" w:rsidR="00C144ED" w:rsidRDefault="00C144ED">
      <w:pPr>
        <w:pStyle w:val="CommentText"/>
      </w:pPr>
      <w:r>
        <w:t>in any case, as per comment to version 0.3, can we be clear if this is ESO explanation of T&amp;T, or if it is a WG member view of T&amp;T?</w:t>
      </w:r>
    </w:p>
  </w:comment>
  <w:comment w:id="220" w:author="Paul Mullen" w:date="2022-04-07T10:13:00Z" w:initials="M(PJ">
    <w:p w14:paraId="7766B048" w14:textId="0C2D9BE5" w:rsidR="00C144ED" w:rsidRDefault="00C144ED">
      <w:pPr>
        <w:pStyle w:val="CommentText"/>
      </w:pPr>
      <w:r>
        <w:rPr>
          <w:rStyle w:val="CommentReference"/>
        </w:rPr>
        <w:annotationRef/>
      </w:r>
      <w:r>
        <w:t>To be discussed at Workgroup</w:t>
      </w:r>
    </w:p>
  </w:comment>
  <w:comment w:id="209" w:author="Mullen (ESO), Paul J" w:date="2022-04-07T14:47:00Z" w:initials="M(PJ">
    <w:p w14:paraId="4F92D17D" w14:textId="4E7B7DD4" w:rsidR="007B32F3" w:rsidRDefault="007B32F3">
      <w:pPr>
        <w:pStyle w:val="CommentText"/>
      </w:pPr>
      <w:r>
        <w:rPr>
          <w:rStyle w:val="CommentReference"/>
        </w:rPr>
        <w:annotationRef/>
      </w:r>
    </w:p>
  </w:comment>
  <w:comment w:id="221" w:author="Nick Sillito" w:date="2022-04-05T09:42:00Z" w:initials="NS">
    <w:p w14:paraId="5E6D8494" w14:textId="77777777" w:rsidR="00C144ED" w:rsidRDefault="00C144ED" w:rsidP="00E2352F">
      <w:pPr>
        <w:pStyle w:val="CommentText"/>
      </w:pPr>
      <w:r>
        <w:rPr>
          <w:rStyle w:val="CommentReference"/>
        </w:rPr>
        <w:annotationRef/>
      </w:r>
      <w:r>
        <w:t xml:space="preserve">This isn't right. EC and EF are now fixed and simply subject to CPI. I think that we should refer back to when they were last calculated and note that prior to CMP 353 10 years worth of data was used at the start of a price review period. </w:t>
      </w:r>
    </w:p>
  </w:comment>
  <w:comment w:id="222" w:author="Neale (ESO), Grahame" w:date="2022-04-06T17:05:00Z" w:initials="N(G">
    <w:p w14:paraId="726BC2B0" w14:textId="6D0D2740" w:rsidR="00C144ED" w:rsidRDefault="00C144ED">
      <w:pPr>
        <w:pStyle w:val="CommentText"/>
      </w:pPr>
      <w:r>
        <w:rPr>
          <w:rStyle w:val="CommentReference"/>
        </w:rPr>
        <w:annotationRef/>
      </w:r>
      <w:r>
        <w:t>Tweaked</w:t>
      </w:r>
    </w:p>
  </w:comment>
  <w:comment w:id="224" w:author="Nick Sillito" w:date="2022-04-05T09:43:00Z" w:initials="NS">
    <w:p w14:paraId="0A7B0D2B" w14:textId="77777777" w:rsidR="00C144ED" w:rsidRDefault="00C144ED" w:rsidP="00E2352F">
      <w:pPr>
        <w:pStyle w:val="CommentText"/>
      </w:pPr>
      <w:r>
        <w:rPr>
          <w:rStyle w:val="CommentReference"/>
        </w:rPr>
        <w:annotationRef/>
      </w:r>
      <w:r>
        <w:t>Is a link available?</w:t>
      </w:r>
    </w:p>
  </w:comment>
  <w:comment w:id="226" w:author="Nick Sillito" w:date="2022-04-05T09:46:00Z" w:initials="NS">
    <w:p w14:paraId="7A733D1C" w14:textId="77777777" w:rsidR="00C144ED" w:rsidRDefault="00C144ED" w:rsidP="00E2352F">
      <w:pPr>
        <w:pStyle w:val="CommentText"/>
      </w:pPr>
      <w:r>
        <w:rPr>
          <w:rStyle w:val="CommentReference"/>
        </w:rPr>
        <w:annotationRef/>
      </w:r>
      <w:r>
        <w:t xml:space="preserve">I am confused by this. Isn't what currently goes into the T&amp;T model a statement of fact. </w:t>
      </w:r>
    </w:p>
  </w:comment>
  <w:comment w:id="229" w:author="Paul Mullen" w:date="2022-04-07T10:21:00Z" w:initials="M(PJ">
    <w:p w14:paraId="201833C1" w14:textId="42539881" w:rsidR="00C144ED" w:rsidRDefault="00C144ED" w:rsidP="00955323">
      <w:pPr>
        <w:pStyle w:val="CommentText"/>
      </w:pPr>
      <w:r>
        <w:rPr>
          <w:rStyle w:val="CommentReference"/>
        </w:rPr>
        <w:annotationRef/>
      </w:r>
      <w:r>
        <w:rPr>
          <w:rStyle w:val="CommentReference"/>
        </w:rPr>
        <w:t>Need to decide where this fits in – is this actually a possible alternative? Is this taskforce territory and we need to acknowledge as such. Then do we need to ask questions on this or as I would recommend just simply ask for people’s views on the CMP315, CMP375 and Simon’s interpretations and provide justification. We should not be asking detailed leading questions.</w:t>
      </w:r>
    </w:p>
  </w:comment>
  <w:comment w:id="232" w:author="Jauss, L" w:date="2022-04-05T10:19:00Z" w:initials="JLE">
    <w:p w14:paraId="5748C939" w14:textId="334F2378" w:rsidR="00C144ED" w:rsidRDefault="00C144ED">
      <w:pPr>
        <w:pStyle w:val="CommentText"/>
      </w:pPr>
      <w:r>
        <w:rPr>
          <w:rStyle w:val="CommentReference"/>
        </w:rPr>
        <w:annotationRef/>
      </w:r>
      <w:r>
        <w:t>Is this correct?</w:t>
      </w:r>
    </w:p>
  </w:comment>
  <w:comment w:id="233" w:author="Graham Pannell" w:date="2022-04-06T14:58:00Z" w:initials="GP">
    <w:p w14:paraId="5A72F89B" w14:textId="77777777" w:rsidR="00C144ED" w:rsidRDefault="00C144ED">
      <w:pPr>
        <w:pStyle w:val="CommentText"/>
      </w:pPr>
      <w:r>
        <w:rPr>
          <w:rStyle w:val="CommentReference"/>
        </w:rPr>
        <w:annotationRef/>
      </w:r>
      <w:r>
        <w:t>I think so.</w:t>
      </w:r>
    </w:p>
    <w:p w14:paraId="3F34E2F8" w14:textId="77777777" w:rsidR="00C144ED" w:rsidRDefault="00C144ED">
      <w:pPr>
        <w:pStyle w:val="CommentText"/>
      </w:pPr>
    </w:p>
    <w:p w14:paraId="083AD340" w14:textId="77777777" w:rsidR="00C144ED" w:rsidRDefault="00C144ED">
      <w:pPr>
        <w:pStyle w:val="CommentText"/>
      </w:pPr>
      <w:r>
        <w:t>separately: nomenclature</w:t>
      </w:r>
    </w:p>
    <w:p w14:paraId="104014C0" w14:textId="77777777" w:rsidR="00C144ED" w:rsidRDefault="00C144ED">
      <w:pPr>
        <w:pStyle w:val="CommentText"/>
      </w:pPr>
    </w:p>
    <w:p w14:paraId="0FA40073" w14:textId="7745D815" w:rsidR="00C144ED" w:rsidRDefault="00C144ED">
      <w:pPr>
        <w:pStyle w:val="CommentText"/>
      </w:pPr>
      <w:r>
        <w:t xml:space="preserve">Are we consistently using term “reinforcement type” or “intervention”? </w:t>
      </w:r>
    </w:p>
    <w:p w14:paraId="4D26E203" w14:textId="75788826" w:rsidR="00C144ED" w:rsidRDefault="00C144ED">
      <w:pPr>
        <w:pStyle w:val="CommentText"/>
      </w:pPr>
      <w:r>
        <w:t>referring to those things in column 1 of Figure 1, headed simply “Type”.</w:t>
      </w:r>
    </w:p>
  </w:comment>
  <w:comment w:id="234" w:author="Paul Mullen" w:date="2022-04-07T10:15:00Z" w:initials="M(PJ">
    <w:p w14:paraId="4AEA8690" w14:textId="6406D874" w:rsidR="00C144ED" w:rsidRDefault="00C144ED">
      <w:pPr>
        <w:pStyle w:val="CommentText"/>
      </w:pPr>
      <w:r>
        <w:rPr>
          <w:rStyle w:val="CommentReference"/>
        </w:rPr>
        <w:annotationRef/>
      </w:r>
      <w:r>
        <w:t>Reinforcement is clearer imo</w:t>
      </w:r>
    </w:p>
  </w:comment>
  <w:comment w:id="235" w:author="Paul Mullen" w:date="2022-04-07T10:15:00Z" w:initials="M(PJ">
    <w:p w14:paraId="3EAFFBAF" w14:textId="5925A38F" w:rsidR="00C144ED" w:rsidRDefault="00C144ED">
      <w:pPr>
        <w:pStyle w:val="CommentText"/>
      </w:pPr>
      <w:r>
        <w:rPr>
          <w:rStyle w:val="CommentReference"/>
        </w:rPr>
        <w:annotationRef/>
      </w:r>
      <w:r>
        <w:t>Need to discuss – is this definitely the case? Is this being a bit leading otherwise?</w:t>
      </w:r>
    </w:p>
  </w:comment>
  <w:comment w:id="231" w:author="Mullen (ESO), Paul J" w:date="2022-04-07T14:57:00Z" w:initials="M(PJ">
    <w:p w14:paraId="7656CC79" w14:textId="5909D3CE" w:rsidR="00396E07" w:rsidRDefault="00396E07">
      <w:pPr>
        <w:pStyle w:val="CommentText"/>
      </w:pPr>
      <w:r>
        <w:rPr>
          <w:rStyle w:val="CommentReference"/>
        </w:rPr>
        <w:annotationRef/>
      </w:r>
      <w:r>
        <w:t>Lauren have a go at the question</w:t>
      </w:r>
    </w:p>
  </w:comment>
  <w:comment w:id="242" w:author="Graham Pannell" w:date="2022-04-06T15:02:00Z" w:initials="GP">
    <w:p w14:paraId="7595B6A9" w14:textId="5DE2ED8E" w:rsidR="00C144ED" w:rsidRDefault="00C144ED">
      <w:pPr>
        <w:pStyle w:val="CommentText"/>
      </w:pPr>
      <w:r>
        <w:rPr>
          <w:rStyle w:val="CommentReference"/>
        </w:rPr>
        <w:annotationRef/>
      </w:r>
      <w:r>
        <w:t xml:space="preserve">Can we rephrase? – </w:t>
      </w:r>
    </w:p>
    <w:p w14:paraId="30433B61" w14:textId="77777777" w:rsidR="00C144ED" w:rsidRDefault="00C144ED">
      <w:pPr>
        <w:pStyle w:val="CommentText"/>
      </w:pPr>
    </w:p>
    <w:p w14:paraId="0DAD936F" w14:textId="5479EDA1" w:rsidR="00C144ED" w:rsidRDefault="00C144ED">
      <w:pPr>
        <w:pStyle w:val="CommentText"/>
      </w:pPr>
      <w:r>
        <w:t>two separate concepts:</w:t>
      </w:r>
    </w:p>
    <w:p w14:paraId="00075605" w14:textId="77777777" w:rsidR="00C144ED" w:rsidRDefault="00C144ED" w:rsidP="00290DD4">
      <w:pPr>
        <w:pStyle w:val="CommentText"/>
        <w:numPr>
          <w:ilvl w:val="0"/>
          <w:numId w:val="42"/>
        </w:numPr>
      </w:pPr>
      <w:r>
        <w:t>cost data used</w:t>
      </w:r>
    </w:p>
    <w:p w14:paraId="5C89FCBC" w14:textId="77777777" w:rsidR="00C144ED" w:rsidRDefault="00C144ED" w:rsidP="00290DD4">
      <w:pPr>
        <w:pStyle w:val="CommentText"/>
        <w:numPr>
          <w:ilvl w:val="0"/>
          <w:numId w:val="42"/>
        </w:numPr>
      </w:pPr>
      <w:r>
        <w:t>weighting of different reinforcement types</w:t>
      </w:r>
    </w:p>
    <w:p w14:paraId="1BFDD1DB" w14:textId="77777777" w:rsidR="00C144ED" w:rsidRDefault="00C144ED" w:rsidP="00290DD4">
      <w:pPr>
        <w:pStyle w:val="CommentText"/>
      </w:pPr>
    </w:p>
    <w:p w14:paraId="73258A5C" w14:textId="30B6AE20" w:rsidR="00C144ED" w:rsidRDefault="00C144ED" w:rsidP="00290DD4">
      <w:pPr>
        <w:pStyle w:val="CommentText"/>
      </w:pPr>
      <w:r>
        <w:t>Can have ‘historic costs’ and also have ‘forward-looking’ EC/EF derivation, they are not mutually exclusive.</w:t>
      </w:r>
    </w:p>
  </w:comment>
  <w:comment w:id="230" w:author="Paul Mullen" w:date="2022-04-07T10:31:00Z" w:initials="M(PJ">
    <w:p w14:paraId="04A03ED2" w14:textId="1EC5DA03" w:rsidR="00C144ED" w:rsidRDefault="00C144ED">
      <w:pPr>
        <w:pStyle w:val="CommentText"/>
      </w:pPr>
      <w:r>
        <w:rPr>
          <w:rStyle w:val="CommentReference"/>
        </w:rPr>
        <w:annotationRef/>
      </w:r>
      <w:r>
        <w:t xml:space="preserve">We should only ask 1 question – the 2 additional questions are too leading </w:t>
      </w:r>
    </w:p>
  </w:comment>
  <w:comment w:id="266" w:author="Graham Pannell" w:date="2022-04-06T12:00:00Z" w:initials="GP">
    <w:p w14:paraId="20C58C16" w14:textId="77777777" w:rsidR="00C144ED" w:rsidRDefault="00C144ED">
      <w:pPr>
        <w:pStyle w:val="CommentText"/>
      </w:pPr>
      <w:r>
        <w:rPr>
          <w:rStyle w:val="CommentReference"/>
        </w:rPr>
        <w:annotationRef/>
      </w:r>
      <w:r>
        <w:t>On reflection – this section is too light.</w:t>
      </w:r>
    </w:p>
    <w:p w14:paraId="59BAB6B0" w14:textId="77777777" w:rsidR="00C144ED" w:rsidRDefault="00C144ED">
      <w:pPr>
        <w:pStyle w:val="CommentText"/>
      </w:pPr>
    </w:p>
    <w:p w14:paraId="260984D2" w14:textId="3DA2487A" w:rsidR="00C144ED" w:rsidRDefault="00C144ED">
      <w:pPr>
        <w:pStyle w:val="CommentText"/>
      </w:pPr>
      <w:r>
        <w:t>Early WGs (of 375) spent considerable time on considerations of including and/or averaging (weighted or otherwise) a much broader set of input data points – I don’t feel this has been sufficiently communicated in this draft cons.</w:t>
      </w:r>
    </w:p>
    <w:p w14:paraId="69986775" w14:textId="77777777" w:rsidR="00C144ED" w:rsidRDefault="00C144ED">
      <w:pPr>
        <w:pStyle w:val="CommentText"/>
      </w:pPr>
    </w:p>
    <w:p w14:paraId="1FF66814" w14:textId="77777777" w:rsidR="00C144ED" w:rsidRDefault="00C144ED">
      <w:pPr>
        <w:pStyle w:val="CommentText"/>
      </w:pPr>
      <w:r>
        <w:t>In those WGs we did discuss some outline strawmen for broader data inputs (eg how far to go back? 5y/10y/forever/other? weighted?). It would be beneficial to put these, even in outline form, in the cons with a related question.</w:t>
      </w:r>
    </w:p>
    <w:p w14:paraId="5FFE7764" w14:textId="77777777" w:rsidR="00C144ED" w:rsidRDefault="00C144ED">
      <w:pPr>
        <w:pStyle w:val="CommentText"/>
      </w:pPr>
    </w:p>
    <w:p w14:paraId="43E26DF4" w14:textId="77777777" w:rsidR="00C144ED" w:rsidRDefault="00C144ED">
      <w:pPr>
        <w:pStyle w:val="CommentText"/>
      </w:pPr>
      <w:r>
        <w:t>I think that we did not conclude; although I think Graeme has now suggested 10y historic, I think it is worth getting views.</w:t>
      </w:r>
    </w:p>
    <w:p w14:paraId="1D5148E0" w14:textId="77777777" w:rsidR="00C144ED" w:rsidRDefault="00C144ED">
      <w:pPr>
        <w:pStyle w:val="CommentText"/>
      </w:pPr>
    </w:p>
    <w:p w14:paraId="18087233" w14:textId="1711CC59" w:rsidR="00C144ED" w:rsidRDefault="00C144ED">
      <w:pPr>
        <w:pStyle w:val="CommentText"/>
      </w:pPr>
      <w:r>
        <w:t>BROKEN RECORD ALERT-</w:t>
      </w:r>
    </w:p>
    <w:p w14:paraId="1667E322" w14:textId="4A063450" w:rsidR="00C144ED" w:rsidRDefault="00C144ED">
      <w:pPr>
        <w:pStyle w:val="CommentText"/>
      </w:pPr>
      <w:r>
        <w:t>we might not get any meaningful input from respondents without giving readers more specifics on what data is available – i.e. any kind of broad quantification of the benefit of looking further (or less) far back in time  – can the ESO offer a sense of how much and what type of data is available at different timeframes?</w:t>
      </w:r>
    </w:p>
  </w:comment>
  <w:comment w:id="267" w:author="Paul Mullen" w:date="2022-04-07T10:32:00Z" w:initials="M(PJ">
    <w:p w14:paraId="040B8A8A" w14:textId="62B2F2F7" w:rsidR="00C144ED" w:rsidRDefault="00C144ED">
      <w:pPr>
        <w:pStyle w:val="CommentText"/>
      </w:pPr>
      <w:r>
        <w:rPr>
          <w:rStyle w:val="CommentReference"/>
        </w:rPr>
        <w:annotationRef/>
      </w:r>
      <w:r>
        <w:t>We need some specific words to add</w:t>
      </w:r>
    </w:p>
  </w:comment>
  <w:comment w:id="272" w:author="Graham Pannell" w:date="2022-04-06T11:54:00Z" w:initials="GP">
    <w:p w14:paraId="11FFF502" w14:textId="513CD135" w:rsidR="00C144ED" w:rsidRDefault="00C144ED">
      <w:pPr>
        <w:pStyle w:val="CommentText"/>
      </w:pPr>
      <w:r>
        <w:rPr>
          <w:rStyle w:val="CommentReference"/>
        </w:rPr>
        <w:annotationRef/>
      </w:r>
      <w:r>
        <w:t>I don’t believe we raised this bullet, plus not truly tricky to resolve – I wouldn’t have said this is a significant barrier</w:t>
      </w:r>
    </w:p>
  </w:comment>
  <w:comment w:id="273" w:author="Paul Mullen" w:date="2022-04-07T10:33:00Z" w:initials="M(PJ">
    <w:p w14:paraId="0D9167AA" w14:textId="19F79376" w:rsidR="00C144ED" w:rsidRDefault="00C144ED">
      <w:pPr>
        <w:pStyle w:val="CommentText"/>
      </w:pPr>
      <w:r>
        <w:rPr>
          <w:rStyle w:val="CommentReference"/>
        </w:rPr>
        <w:annotationRef/>
      </w:r>
      <w:r>
        <w:t>One for Workgroup to decide</w:t>
      </w:r>
    </w:p>
  </w:comment>
  <w:comment w:id="276" w:author="Graham Pannell" w:date="2022-04-06T11:56:00Z" w:initials="GP">
    <w:p w14:paraId="2B2338FA" w14:textId="10F609A5" w:rsidR="00C144ED" w:rsidRDefault="00C144ED">
      <w:pPr>
        <w:pStyle w:val="CommentText"/>
      </w:pPr>
      <w:r>
        <w:rPr>
          <w:rStyle w:val="CommentReference"/>
        </w:rPr>
        <w:annotationRef/>
      </w:r>
      <w:r>
        <w:t>I don’t recall this one being agreed as a significant barrier.</w:t>
      </w:r>
    </w:p>
    <w:p w14:paraId="198DCC7E" w14:textId="77777777" w:rsidR="00C144ED" w:rsidRDefault="00C144ED">
      <w:pPr>
        <w:pStyle w:val="CommentText"/>
      </w:pPr>
    </w:p>
    <w:p w14:paraId="5094F27F" w14:textId="1F14D71A" w:rsidR="00C144ED" w:rsidRDefault="00C144ED">
      <w:pPr>
        <w:pStyle w:val="CommentText"/>
      </w:pPr>
      <w:r>
        <w:t>First and last bullets I do recall tho!</w:t>
      </w:r>
    </w:p>
  </w:comment>
  <w:comment w:id="277" w:author="Paul Mullen" w:date="2022-04-07T10:33:00Z" w:initials="M(PJ">
    <w:p w14:paraId="1139D771" w14:textId="1EA58BD2" w:rsidR="00C144ED" w:rsidRDefault="00C144ED">
      <w:pPr>
        <w:pStyle w:val="CommentText"/>
      </w:pPr>
      <w:r>
        <w:rPr>
          <w:rStyle w:val="CommentReference"/>
        </w:rPr>
        <w:annotationRef/>
      </w:r>
      <w:r>
        <w:t>One for Workgroup to consider</w:t>
      </w:r>
    </w:p>
  </w:comment>
  <w:comment w:id="279" w:author="Graham Pannell" w:date="2022-04-06T11:57:00Z" w:initials="GP">
    <w:p w14:paraId="5BB2961A" w14:textId="0078DABE" w:rsidR="00C144ED" w:rsidRDefault="00C144ED">
      <w:pPr>
        <w:pStyle w:val="CommentText"/>
      </w:pPr>
      <w:r>
        <w:rPr>
          <w:rStyle w:val="CommentReference"/>
        </w:rPr>
        <w:annotationRef/>
      </w:r>
      <w:r>
        <w:t>We agreed to prioritise getting some data to assess materiality.</w:t>
      </w:r>
    </w:p>
    <w:p w14:paraId="376C5570" w14:textId="65303812" w:rsidR="00C144ED" w:rsidRDefault="00C144ED">
      <w:pPr>
        <w:pStyle w:val="CommentText"/>
      </w:pPr>
      <w:r>
        <w:t xml:space="preserve">Forecast data was agreed as unhelpful by majority </w:t>
      </w:r>
      <w:r w:rsidRPr="00D144CF">
        <w:rPr>
          <w:u w:val="single"/>
        </w:rPr>
        <w:t>in the case</w:t>
      </w:r>
      <w:r>
        <w:t xml:space="preserve"> of non-TO data.</w:t>
      </w:r>
    </w:p>
    <w:p w14:paraId="05E40474" w14:textId="4751406D" w:rsidR="00C144ED" w:rsidRDefault="00C144ED">
      <w:pPr>
        <w:pStyle w:val="CommentText"/>
      </w:pPr>
      <w:r>
        <w:t>We agreed on direct request to TOs.</w:t>
      </w:r>
    </w:p>
    <w:p w14:paraId="320782C3" w14:textId="232E6CE2" w:rsidR="00C144ED" w:rsidRDefault="00C144ED">
      <w:pPr>
        <w:pStyle w:val="CommentText"/>
      </w:pPr>
      <w:r>
        <w:t>We did not agree by majority that historic data is preferable in all instances – for many interventions TO plans are the best source.</w:t>
      </w:r>
    </w:p>
    <w:p w14:paraId="4713DDB0" w14:textId="77777777" w:rsidR="00C144ED" w:rsidRDefault="00C144ED">
      <w:pPr>
        <w:pStyle w:val="CommentText"/>
      </w:pPr>
    </w:p>
    <w:p w14:paraId="25C782A7" w14:textId="413BEE15" w:rsidR="00C144ED" w:rsidRDefault="00C144ED">
      <w:pPr>
        <w:pStyle w:val="CommentText"/>
      </w:pPr>
      <w:r>
        <w:t>We in fact asked the ESO to collect a broad range of data so that the WG could consider materiality and appropriateness, but this has not happened.</w:t>
      </w:r>
    </w:p>
    <w:p w14:paraId="33297924" w14:textId="77777777" w:rsidR="00C144ED" w:rsidRDefault="00C144ED">
      <w:pPr>
        <w:pStyle w:val="CommentText"/>
      </w:pPr>
    </w:p>
    <w:p w14:paraId="177F6F5A" w14:textId="208D99DA" w:rsidR="00C144ED" w:rsidRDefault="00C144ED">
      <w:pPr>
        <w:pStyle w:val="CommentText"/>
      </w:pPr>
      <w:r>
        <w:t>1 TOs asked for any data requests to be very specific. A 2</w:t>
      </w:r>
      <w:r>
        <w:rPr>
          <w:vertAlign w:val="superscript"/>
        </w:rPr>
        <w:t>n</w:t>
      </w:r>
      <w:r w:rsidRPr="00524C75">
        <w:rPr>
          <w:vertAlign w:val="superscript"/>
        </w:rPr>
        <w:t>d</w:t>
      </w:r>
      <w:r>
        <w:t xml:space="preserve"> TO asked for bilateral discussions with ESO and Ofgem. ESO can elaborate on developments outside the WG, I’m noting what I heard.</w:t>
      </w:r>
    </w:p>
    <w:p w14:paraId="30D5FA4B" w14:textId="2F8A5ACD" w:rsidR="00C144ED" w:rsidRDefault="00C144ED">
      <w:pPr>
        <w:pStyle w:val="CommentText"/>
      </w:pPr>
    </w:p>
    <w:p w14:paraId="69CA25BD" w14:textId="3EF04907" w:rsidR="00C144ED" w:rsidRDefault="00C144ED">
      <w:pPr>
        <w:pStyle w:val="CommentText"/>
      </w:pPr>
      <w:r>
        <w:t>Final point – open to how this is communicated in the draft – but some WG openly challenged the TOs on proactivity.</w:t>
      </w:r>
    </w:p>
    <w:p w14:paraId="49DCC60C" w14:textId="0FF12AE6" w:rsidR="00C144ED" w:rsidRDefault="00C144ED">
      <w:pPr>
        <w:pStyle w:val="CommentText"/>
      </w:pPr>
      <w:r>
        <w:t xml:space="preserve">  </w:t>
      </w:r>
    </w:p>
  </w:comment>
  <w:comment w:id="280" w:author="Paul Mullen" w:date="2022-04-07T10:51:00Z" w:initials="M(PJ">
    <w:p w14:paraId="3996091B" w14:textId="2C9B116F" w:rsidR="00C144ED" w:rsidRDefault="00C144ED">
      <w:pPr>
        <w:pStyle w:val="CommentText"/>
      </w:pPr>
      <w:r>
        <w:rPr>
          <w:rStyle w:val="CommentReference"/>
        </w:rPr>
        <w:annotationRef/>
      </w:r>
      <w:r>
        <w:t>Graham P – any words need adding?</w:t>
      </w:r>
    </w:p>
  </w:comment>
  <w:comment w:id="281" w:author="Ander Madariaga" w:date="2022-04-05T08:07:00Z" w:initials="AM">
    <w:p w14:paraId="2CB3E407" w14:textId="77777777" w:rsidR="00C144ED" w:rsidRDefault="00C144ED">
      <w:pPr>
        <w:pStyle w:val="CommentText"/>
      </w:pPr>
      <w:r>
        <w:rPr>
          <w:rStyle w:val="CommentReference"/>
        </w:rPr>
        <w:annotationRef/>
      </w:r>
      <w:r>
        <w:t>Can we please update and be more specific? It would be appropriate referring to PM0124 [submitted on 14 March 2022], STC panel decision/comments on 30 March 2022, and next steps agreed. Some clarity on whether PM0124 Draft and Annex 5 were presented together to the STC panel would also be good.</w:t>
      </w:r>
    </w:p>
    <w:p w14:paraId="03EC72A1" w14:textId="77777777" w:rsidR="00C144ED" w:rsidRDefault="00C144ED">
      <w:pPr>
        <w:pStyle w:val="CommentText"/>
      </w:pPr>
    </w:p>
    <w:p w14:paraId="09DF223D" w14:textId="3FBCE3DB" w:rsidR="00C144ED" w:rsidRDefault="00C144ED">
      <w:pPr>
        <w:pStyle w:val="CommentText"/>
      </w:pPr>
      <w:r>
        <w:t>This is critical if it finally is the only way to access data the workgroup considers.</w:t>
      </w:r>
    </w:p>
  </w:comment>
  <w:comment w:id="282" w:author="Paul Mullen" w:date="2022-04-07T10:51:00Z" w:initials="M(PJ">
    <w:p w14:paraId="63A1913A" w14:textId="63D37800" w:rsidR="00C144ED" w:rsidRDefault="00C144ED">
      <w:pPr>
        <w:pStyle w:val="CommentText"/>
      </w:pPr>
      <w:r>
        <w:rPr>
          <w:rStyle w:val="CommentReference"/>
        </w:rPr>
        <w:annotationRef/>
      </w:r>
      <w:r>
        <w:t>Agree – Grahame – are you ok with this</w:t>
      </w:r>
    </w:p>
  </w:comment>
  <w:comment w:id="283" w:author="Neale (ESO), Grahame" w:date="2022-04-06T17:17:00Z" w:initials="N(G">
    <w:p w14:paraId="2E51A678" w14:textId="5F98B7F7" w:rsidR="00C144ED" w:rsidRDefault="00C144ED">
      <w:pPr>
        <w:pStyle w:val="CommentText"/>
      </w:pPr>
      <w:r>
        <w:rPr>
          <w:rStyle w:val="CommentReference"/>
        </w:rPr>
        <w:annotationRef/>
      </w:r>
      <w:r>
        <w:t>Not sure what this additional detail is supposed to cover? If it’s the data request then I can’t really provide more detail than the template itself.</w:t>
      </w:r>
    </w:p>
  </w:comment>
  <w:comment w:id="284" w:author="Paul Mullen" w:date="2022-04-07T10:52:00Z" w:initials="M(PJ">
    <w:p w14:paraId="4B974D1C" w14:textId="0CAAFD5F" w:rsidR="00C144ED" w:rsidRDefault="00C144ED">
      <w:pPr>
        <w:pStyle w:val="CommentText"/>
      </w:pPr>
      <w:r>
        <w:rPr>
          <w:rStyle w:val="CommentReference"/>
        </w:rPr>
        <w:annotationRef/>
      </w:r>
      <w:r>
        <w:t>It was the data template – I thought that were different options</w:t>
      </w:r>
    </w:p>
  </w:comment>
  <w:comment w:id="285" w:author="Paul Mullen" w:date="2022-04-04T21:45:00Z" w:initials="M(PJ">
    <w:p w14:paraId="22FEB338" w14:textId="0208492F" w:rsidR="00C144ED" w:rsidRDefault="00C144ED">
      <w:pPr>
        <w:pStyle w:val="CommentText"/>
      </w:pPr>
      <w:r>
        <w:rPr>
          <w:rStyle w:val="CommentReference"/>
        </w:rPr>
        <w:annotationRef/>
      </w:r>
      <w:r>
        <w:t>Grahame to provide latest</w:t>
      </w:r>
    </w:p>
  </w:comment>
  <w:comment w:id="286" w:author="Neale (ESO), Grahame" w:date="2022-04-06T17:16:00Z" w:initials="N(G">
    <w:p w14:paraId="2B010CBF" w14:textId="52215A0B" w:rsidR="00C144ED" w:rsidRDefault="00C144ED">
      <w:pPr>
        <w:pStyle w:val="CommentText"/>
      </w:pPr>
      <w:r>
        <w:rPr>
          <w:rStyle w:val="CommentReference"/>
        </w:rPr>
        <w:annotationRef/>
      </w:r>
      <w:r>
        <w:t>Can provide a verbal update, in short we’re not going to.</w:t>
      </w:r>
    </w:p>
  </w:comment>
  <w:comment w:id="290" w:author="March, Grace" w:date="2022-04-05T09:51:00Z" w:initials="MG">
    <w:p w14:paraId="12FD13B8" w14:textId="77777777" w:rsidR="00C144ED" w:rsidRDefault="00C144ED">
      <w:pPr>
        <w:pStyle w:val="CommentText"/>
      </w:pPr>
      <w:r>
        <w:rPr>
          <w:rStyle w:val="CommentReference"/>
        </w:rPr>
        <w:annotationRef/>
      </w:r>
      <w:r>
        <w:t>I thought following the baseline methodology gave a massive change to the EC for RIIO-T2, hence the need for CMP353, but this sentence implies there shouldn’t have been?</w:t>
      </w:r>
    </w:p>
    <w:p w14:paraId="1E2C707A" w14:textId="58D31166" w:rsidR="00C144ED" w:rsidRDefault="00C144ED">
      <w:pPr>
        <w:pStyle w:val="CommentText"/>
      </w:pPr>
      <w:r>
        <w:t>Or is it that the LCP analysis uses forecasted costs, whereas the baseline uses historic. In which case, it should be made clear the proposed solution will not use these numbers and they should be treated with caution.</w:t>
      </w:r>
    </w:p>
  </w:comment>
  <w:comment w:id="296" w:author="Graham Pannell" w:date="2022-04-06T12:11:00Z" w:initials="GP">
    <w:p w14:paraId="2E9BCD1D" w14:textId="641783EE" w:rsidR="00C144ED" w:rsidRDefault="00C144ED">
      <w:pPr>
        <w:pStyle w:val="CommentText"/>
      </w:pPr>
      <w:r>
        <w:rPr>
          <w:rStyle w:val="CommentReference"/>
        </w:rPr>
        <w:annotationRef/>
      </w:r>
      <w:r>
        <w:t>Sentence is accurate – but probably helpful to expand?</w:t>
      </w:r>
    </w:p>
    <w:p w14:paraId="752D1BF9" w14:textId="5E97097B" w:rsidR="00C144ED" w:rsidRDefault="00C144ED">
      <w:pPr>
        <w:pStyle w:val="CommentText"/>
      </w:pPr>
    </w:p>
    <w:p w14:paraId="63538E6C" w14:textId="240E9824" w:rsidR="00C144ED" w:rsidRDefault="00C144ED">
      <w:pPr>
        <w:pStyle w:val="CommentText"/>
      </w:pPr>
      <w:r>
        <w:t>my understanding:</w:t>
      </w:r>
    </w:p>
    <w:p w14:paraId="0F2B76C9" w14:textId="77777777" w:rsidR="00C144ED" w:rsidRDefault="00C144ED">
      <w:pPr>
        <w:pStyle w:val="CommentText"/>
      </w:pPr>
    </w:p>
    <w:p w14:paraId="0D3FE7E1" w14:textId="4AF235F4" w:rsidR="00C144ED" w:rsidRDefault="00C144ED">
      <w:pPr>
        <w:pStyle w:val="CommentText"/>
      </w:pPr>
      <w:r>
        <w:t>LCP used a published PB study, indexed to this year, to calculate an EC. This was a sense-check, rather than part of the proposed solution. The outcome was similar to the current ~16 value.</w:t>
      </w:r>
    </w:p>
    <w:p w14:paraId="4E7117CC" w14:textId="77777777" w:rsidR="00C144ED" w:rsidRDefault="00C144ED">
      <w:pPr>
        <w:pStyle w:val="CommentText"/>
      </w:pPr>
    </w:p>
    <w:p w14:paraId="7337DB8C" w14:textId="1E3CABAF" w:rsidR="00C144ED" w:rsidRDefault="00C144ED">
      <w:pPr>
        <w:pStyle w:val="CommentText"/>
      </w:pPr>
      <w:r>
        <w:t xml:space="preserve">The other reinforcements were priced separately, hence the EFs are relative. so eg EF of 0.65 against EC of 16, would be EF of 0.325 against EC of 32. </w:t>
      </w:r>
    </w:p>
    <w:p w14:paraId="06E840DC" w14:textId="6B3A0834" w:rsidR="00C144ED" w:rsidRDefault="00C144ED">
      <w:pPr>
        <w:pStyle w:val="CommentText"/>
      </w:pPr>
      <w:r>
        <w:t>(except if the specific EF includes some proportion of new-build, in which case EF would be likely somewhat higher, but hopefully makes sense).</w:t>
      </w:r>
    </w:p>
    <w:p w14:paraId="671F692C" w14:textId="77777777" w:rsidR="00C144ED" w:rsidRDefault="00C144ED">
      <w:pPr>
        <w:pStyle w:val="CommentText"/>
      </w:pPr>
    </w:p>
    <w:p w14:paraId="7353FF5B" w14:textId="31205D73" w:rsidR="00C144ED" w:rsidRDefault="00C144ED">
      <w:pPr>
        <w:pStyle w:val="CommentText"/>
      </w:pPr>
      <w:r>
        <w:t>…so I’ve proposed to move this whole para further down, and add a bit to explain.</w:t>
      </w:r>
    </w:p>
  </w:comment>
  <w:comment w:id="287" w:author="Graham Pannell" w:date="2022-04-06T15:22:00Z" w:initials="GP">
    <w:p w14:paraId="08539B10" w14:textId="7363F126" w:rsidR="00C144ED" w:rsidRDefault="00C144ED">
      <w:pPr>
        <w:pStyle w:val="CommentText"/>
      </w:pPr>
      <w:r>
        <w:rPr>
          <w:rStyle w:val="CommentReference"/>
        </w:rPr>
        <w:annotationRef/>
      </w:r>
      <w:r>
        <w:t>I’ve taken this whole para and merged with a para 2 further down – for flow and to better answer Grace’s comment.</w:t>
      </w:r>
    </w:p>
    <w:p w14:paraId="16E1BF19" w14:textId="77777777" w:rsidR="00C144ED" w:rsidRDefault="00C144ED">
      <w:pPr>
        <w:pStyle w:val="CommentText"/>
      </w:pPr>
    </w:p>
    <w:p w14:paraId="03D87DD5" w14:textId="10642131" w:rsidR="00C144ED" w:rsidRDefault="00C144ED">
      <w:pPr>
        <w:pStyle w:val="CommentText"/>
      </w:pPr>
      <w:r>
        <w:t>This redundant para then to be deleted. (I haven’t yet deleted as it would have lost Grace’s comment)</w:t>
      </w:r>
    </w:p>
  </w:comment>
  <w:comment w:id="288" w:author="Paul Mullen" w:date="2022-04-07T10:53:00Z" w:initials="M(PJ">
    <w:p w14:paraId="3084A7F8" w14:textId="22FF1D25" w:rsidR="00C144ED" w:rsidRDefault="00C144ED">
      <w:pPr>
        <w:pStyle w:val="CommentText"/>
      </w:pPr>
      <w:r>
        <w:rPr>
          <w:rStyle w:val="CommentReference"/>
        </w:rPr>
        <w:annotationRef/>
      </w:r>
      <w:r>
        <w:t>Many thanks Graham</w:t>
      </w:r>
    </w:p>
  </w:comment>
  <w:comment w:id="299" w:author="Nick Sillito" w:date="2022-04-05T09:50:00Z" w:initials="NS">
    <w:p w14:paraId="0E7BF1A4" w14:textId="77777777" w:rsidR="00C144ED" w:rsidRDefault="00C144ED">
      <w:pPr>
        <w:pStyle w:val="CommentText"/>
      </w:pPr>
      <w:r>
        <w:rPr>
          <w:rStyle w:val="CommentReference"/>
        </w:rPr>
        <w:annotationRef/>
      </w:r>
      <w:r>
        <w:t>I think it should be made clear that the LCP methodology isn't consistent with CMP 315.</w:t>
      </w:r>
    </w:p>
    <w:p w14:paraId="43F1CBBD" w14:textId="77777777" w:rsidR="00C144ED" w:rsidRDefault="00C144ED">
      <w:pPr>
        <w:pStyle w:val="CommentText"/>
      </w:pPr>
    </w:p>
    <w:p w14:paraId="2E21DD1D" w14:textId="77777777" w:rsidR="00C144ED" w:rsidRDefault="00C144ED" w:rsidP="00E2352F">
      <w:pPr>
        <w:pStyle w:val="CommentText"/>
      </w:pPr>
      <w:r>
        <w:t>Grahame -- can you confirm if it matches CMP 375?</w:t>
      </w:r>
    </w:p>
  </w:comment>
  <w:comment w:id="300" w:author="Neale (ESO), Grahame" w:date="2022-04-06T17:19:00Z" w:initials="N(G">
    <w:p w14:paraId="73E23EA8" w14:textId="5BD3781D" w:rsidR="00C144ED" w:rsidRDefault="00C144ED">
      <w:pPr>
        <w:pStyle w:val="CommentText"/>
      </w:pPr>
      <w:r>
        <w:rPr>
          <w:rStyle w:val="CommentReference"/>
        </w:rPr>
        <w:annotationRef/>
      </w:r>
      <w:r>
        <w:t>Broadly consistent yes but not identical</w:t>
      </w:r>
    </w:p>
  </w:comment>
  <w:comment w:id="301" w:author="Paul Mullen" w:date="2022-04-07T10:53:00Z" w:initials="M(PJ">
    <w:p w14:paraId="1DACD999" w14:textId="74CA0297" w:rsidR="00C144ED" w:rsidRDefault="00C144ED">
      <w:pPr>
        <w:pStyle w:val="CommentText"/>
      </w:pPr>
      <w:r>
        <w:rPr>
          <w:rStyle w:val="CommentReference"/>
        </w:rPr>
        <w:annotationRef/>
      </w:r>
      <w:r>
        <w:t>Grahame/Nick – any specific wording to suggest</w:t>
      </w:r>
    </w:p>
  </w:comment>
  <w:comment w:id="302" w:author="Jauss, L" w:date="2022-04-05T10:28:00Z" w:initials="JLE">
    <w:p w14:paraId="5BB34345" w14:textId="25A4184C" w:rsidR="00C144ED" w:rsidRDefault="00C144ED">
      <w:pPr>
        <w:pStyle w:val="CommentText"/>
      </w:pPr>
      <w:r>
        <w:rPr>
          <w:rStyle w:val="CommentReference"/>
        </w:rPr>
        <w:annotationRef/>
      </w:r>
      <w:r>
        <w:t xml:space="preserve"> suggest we make this clearer with a table below.</w:t>
      </w:r>
    </w:p>
  </w:comment>
  <w:comment w:id="303" w:author="Paul Mullen" w:date="2022-04-07T10:54:00Z" w:initials="M(PJ">
    <w:p w14:paraId="2AC58556" w14:textId="5B90998E" w:rsidR="00C144ED" w:rsidRDefault="00C144ED">
      <w:pPr>
        <w:pStyle w:val="CommentText"/>
      </w:pPr>
      <w:r>
        <w:rPr>
          <w:rStyle w:val="CommentReference"/>
        </w:rPr>
        <w:annotationRef/>
      </w:r>
      <w:r>
        <w:t>Isn’t there one further down?</w:t>
      </w:r>
    </w:p>
  </w:comment>
  <w:comment w:id="312" w:author="Paul Mullen" w:date="2022-04-07T10:59:00Z" w:initials="M(PJ">
    <w:p w14:paraId="26DF5929" w14:textId="13148BC9" w:rsidR="00C144ED" w:rsidRDefault="00C144ED">
      <w:pPr>
        <w:pStyle w:val="CommentText"/>
      </w:pPr>
      <w:r>
        <w:rPr>
          <w:rStyle w:val="CommentReference"/>
        </w:rPr>
        <w:annotationRef/>
      </w:r>
      <w:r>
        <w:t>Workgroup thoughts on this?</w:t>
      </w:r>
    </w:p>
  </w:comment>
  <w:comment w:id="321" w:author="Jauss, L" w:date="2022-04-05T11:07:00Z" w:initials="JLE">
    <w:p w14:paraId="09F5AC27" w14:textId="1E91AF69" w:rsidR="00C144ED" w:rsidRDefault="00C144ED">
      <w:pPr>
        <w:pStyle w:val="CommentText"/>
      </w:pPr>
      <w:r>
        <w:rPr>
          <w:rStyle w:val="CommentReference"/>
        </w:rPr>
        <w:annotationRef/>
      </w:r>
      <w:r>
        <w:t>I suggest we include a table summary of the proposals and LCP analysis to make it clearer how they differ and what elements of fig 2 are used in each</w:t>
      </w:r>
    </w:p>
  </w:comment>
  <w:comment w:id="336" w:author="Mullen (ESO), Paul J" w:date="2022-04-07T15:10:00Z" w:initials="M(PJ">
    <w:p w14:paraId="7FDD7117" w14:textId="4A0B3565" w:rsidR="00EB1E1A" w:rsidRDefault="00EB1E1A">
      <w:pPr>
        <w:pStyle w:val="CommentText"/>
      </w:pPr>
      <w:r>
        <w:rPr>
          <w:rStyle w:val="CommentReference"/>
        </w:rPr>
        <w:annotationRef/>
      </w:r>
      <w:r>
        <w:t>Nick to send text</w:t>
      </w:r>
    </w:p>
  </w:comment>
  <w:comment w:id="384" w:author="Mullen (ESO), Paul J" w:date="2022-04-07T15:08:00Z" w:initials="M(PJ">
    <w:p w14:paraId="014F671A" w14:textId="0084C099" w:rsidR="00EB1E1A" w:rsidRDefault="00EB1E1A">
      <w:pPr>
        <w:pStyle w:val="CommentText"/>
      </w:pPr>
      <w:r>
        <w:rPr>
          <w:rStyle w:val="CommentReference"/>
        </w:rPr>
        <w:annotationRef/>
      </w:r>
      <w:r>
        <w:t>Ed to clarify</w:t>
      </w:r>
    </w:p>
  </w:comment>
  <w:comment w:id="401" w:author="Jauss, L" w:date="2022-04-05T11:12:00Z" w:initials="JLE">
    <w:p w14:paraId="256164AA" w14:textId="7408F17F" w:rsidR="00C144ED" w:rsidRDefault="00C144ED">
      <w:pPr>
        <w:pStyle w:val="CommentText"/>
      </w:pPr>
      <w:r>
        <w:rPr>
          <w:rStyle w:val="CommentReference"/>
        </w:rPr>
        <w:annotationRef/>
      </w:r>
      <w:r>
        <w:t>how are life extensions calculated? Are the additional extension costs included? Are we still using a 50 year life or something else? If longer is this applied to the original cost for CMP315? Is this circuit specific or included in the basket with A. is it appropriate to review the asset life assumptions for the entire network? Shouldn’t asset life be constrained by assumptions in RAB and allowed revenue? Are we comfortable it is right to use a different number?</w:t>
      </w:r>
    </w:p>
    <w:p w14:paraId="01E1AA76" w14:textId="77777777" w:rsidR="00C144ED" w:rsidRDefault="00C144ED">
      <w:pPr>
        <w:pStyle w:val="CommentText"/>
      </w:pPr>
    </w:p>
    <w:p w14:paraId="209B58EF" w14:textId="57B4E2B7" w:rsidR="00C144ED" w:rsidRDefault="00C144ED">
      <w:pPr>
        <w:pStyle w:val="CommentText"/>
      </w:pPr>
      <w:r>
        <w:t>If there is nothing in the proposal to explain how this should be treated then I suggest we add a question in the consultation asking how it should be done.  See above</w:t>
      </w:r>
    </w:p>
  </w:comment>
  <w:comment w:id="399" w:author="Paul Mullen" w:date="2022-04-07T11:00:00Z" w:initials="M(PJ">
    <w:p w14:paraId="43D9199B" w14:textId="4D8256AA" w:rsidR="00C144ED" w:rsidRDefault="00C144ED">
      <w:pPr>
        <w:pStyle w:val="CommentText"/>
      </w:pPr>
      <w:r>
        <w:rPr>
          <w:rStyle w:val="CommentReference"/>
        </w:rPr>
        <w:annotationRef/>
      </w:r>
      <w:r>
        <w:t>Need to discuss – I like the table option but I guess the WG consultation questions should sit under this</w:t>
      </w:r>
    </w:p>
  </w:comment>
  <w:comment w:id="402" w:author="Mullen (ESO), Paul J" w:date="2022-04-07T15:11:00Z" w:initials="M(PJ">
    <w:p w14:paraId="2B0C48D9" w14:textId="4EC3B3C0" w:rsidR="00EB1E1A" w:rsidRDefault="00EB1E1A">
      <w:pPr>
        <w:pStyle w:val="CommentText"/>
      </w:pPr>
      <w:r>
        <w:rPr>
          <w:rStyle w:val="CommentReference"/>
        </w:rPr>
        <w:annotationRef/>
      </w:r>
      <w:r>
        <w:t>Update =- Paul</w:t>
      </w:r>
    </w:p>
  </w:comment>
  <w:comment w:id="416" w:author="Ander Madariaga" w:date="2022-04-05T07:47:00Z" w:initials="AM">
    <w:p w14:paraId="5429B6C3" w14:textId="3B7685DA" w:rsidR="00C144ED" w:rsidRDefault="00C144ED">
      <w:pPr>
        <w:pStyle w:val="CommentText"/>
      </w:pPr>
      <w:r>
        <w:rPr>
          <w:rStyle w:val="CommentReference"/>
        </w:rPr>
        <w:annotationRef/>
      </w:r>
      <w:r>
        <w:t>Agree. Can we capture Simon Lord’s comments as Annex 6 here or elsewhere, so the ideas do not get lost as we move forward?</w:t>
      </w:r>
    </w:p>
  </w:comment>
  <w:comment w:id="415" w:author="Paul Mullen" w:date="2022-04-07T10:59:00Z" w:initials="M(PJ">
    <w:p w14:paraId="655A3DEE" w14:textId="505FE1A1" w:rsidR="00C144ED" w:rsidRDefault="00C144ED">
      <w:pPr>
        <w:pStyle w:val="CommentText"/>
      </w:pPr>
      <w:r>
        <w:rPr>
          <w:rStyle w:val="CommentReference"/>
        </w:rPr>
        <w:annotationRef/>
      </w:r>
      <w:r>
        <w:t>Added earlier</w:t>
      </w:r>
    </w:p>
  </w:comment>
  <w:comment w:id="424" w:author="Graham Pannell" w:date="2022-04-06T12:24:00Z" w:initials="GP">
    <w:p w14:paraId="638768D1" w14:textId="7A8DD374" w:rsidR="00C144ED" w:rsidRDefault="00C144ED">
      <w:pPr>
        <w:pStyle w:val="CommentText"/>
      </w:pPr>
      <w:r>
        <w:rPr>
          <w:rStyle w:val="CommentReference"/>
        </w:rPr>
        <w:annotationRef/>
      </w:r>
      <w:r>
        <w:t>true dat.</w:t>
      </w:r>
    </w:p>
  </w:comment>
  <w:comment w:id="425" w:author="Paul Mullen" w:date="2022-04-07T11:05:00Z" w:initials="M(PJ">
    <w:p w14:paraId="62E42AA4" w14:textId="43F14B8D" w:rsidR="00C144ED" w:rsidRDefault="00C144ED">
      <w:pPr>
        <w:pStyle w:val="CommentText"/>
      </w:pPr>
      <w:r>
        <w:rPr>
          <w:rStyle w:val="CommentReference"/>
        </w:rPr>
        <w:annotationRef/>
      </w:r>
      <w:r>
        <w:t>Grahame – are you happy with this?</w:t>
      </w:r>
    </w:p>
  </w:comment>
  <w:comment w:id="427" w:author="Paul Mullen" w:date="2022-03-24T10:29:00Z" w:initials="M(PJ">
    <w:p w14:paraId="77CCA6C2" w14:textId="5FECEA29" w:rsidR="00C144ED" w:rsidRDefault="00C144ED">
      <w:pPr>
        <w:pStyle w:val="CommentText"/>
      </w:pPr>
      <w:r>
        <w:rPr>
          <w:rStyle w:val="CommentReference"/>
        </w:rPr>
        <w:annotationRef/>
      </w:r>
      <w:r>
        <w:t>TO Workgroup Reps to add to if they so wish</w:t>
      </w:r>
    </w:p>
  </w:comment>
  <w:comment w:id="431" w:author="Graham Pannell" w:date="2022-04-06T12:25:00Z" w:initials="GP">
    <w:p w14:paraId="4B63C394" w14:textId="3D156ABA" w:rsidR="00C144ED" w:rsidRDefault="00C144ED">
      <w:pPr>
        <w:pStyle w:val="CommentText"/>
      </w:pPr>
      <w:r>
        <w:rPr>
          <w:rStyle w:val="CommentReference"/>
        </w:rPr>
        <w:annotationRef/>
      </w:r>
      <w:r>
        <w:t>nobody’s asking for truly sensitive business plan datat to be public – only asking that the available data made available to the ESO for better calculation of EC/EF.</w:t>
      </w:r>
    </w:p>
  </w:comment>
  <w:comment w:id="433" w:author="Graham Pannell" w:date="2022-04-06T12:26:00Z" w:initials="GP">
    <w:p w14:paraId="5D4BFE52" w14:textId="607C27CA" w:rsidR="00C144ED" w:rsidRDefault="00C144ED">
      <w:pPr>
        <w:pStyle w:val="CommentText"/>
      </w:pPr>
      <w:r>
        <w:rPr>
          <w:rStyle w:val="CommentReference"/>
        </w:rPr>
        <w:annotationRef/>
      </w:r>
      <w:r>
        <w:t>disagree – as comment above not asking for public published workings.</w:t>
      </w:r>
    </w:p>
    <w:p w14:paraId="114BA90E" w14:textId="77777777" w:rsidR="00C144ED" w:rsidRDefault="00C144ED">
      <w:pPr>
        <w:pStyle w:val="CommentText"/>
      </w:pPr>
    </w:p>
    <w:p w14:paraId="347F57A9" w14:textId="7BF7FE1F" w:rsidR="00C144ED" w:rsidRDefault="00C144ED">
      <w:pPr>
        <w:pStyle w:val="CommentText"/>
      </w:pPr>
      <w:r>
        <w:t>or is TO genuinely placing comment here that ESO is untrustworthy to handle data passed for EC/EF calc?</w:t>
      </w:r>
    </w:p>
  </w:comment>
  <w:comment w:id="435" w:author="Graham Pannell" w:date="2022-04-06T12:27:00Z" w:initials="GP">
    <w:p w14:paraId="556950C9" w14:textId="003B5895" w:rsidR="00C144ED" w:rsidRDefault="00C144ED">
      <w:pPr>
        <w:pStyle w:val="CommentText"/>
      </w:pPr>
      <w:r>
        <w:rPr>
          <w:rStyle w:val="CommentReference"/>
        </w:rPr>
        <w:annotationRef/>
      </w:r>
      <w:r>
        <w:t>true</w:t>
      </w:r>
    </w:p>
  </w:comment>
  <w:comment w:id="436" w:author="Paul Mullen" w:date="2022-04-07T11:06:00Z" w:initials="M(PJ">
    <w:p w14:paraId="315CCEEA" w14:textId="289E989C" w:rsidR="00C144ED" w:rsidRDefault="00C144ED">
      <w:pPr>
        <w:pStyle w:val="CommentText"/>
      </w:pPr>
      <w:r>
        <w:rPr>
          <w:rStyle w:val="CommentReference"/>
        </w:rPr>
        <w:annotationRef/>
      </w:r>
      <w:r>
        <w:t>Need TO input here</w:t>
      </w:r>
    </w:p>
  </w:comment>
  <w:comment w:id="428" w:author="Mullen (ESO), Paul J" w:date="2022-04-07T15:12:00Z" w:initials="M(PJ">
    <w:p w14:paraId="44D39A27" w14:textId="27007396" w:rsidR="00EB1E1A" w:rsidRDefault="00EB1E1A">
      <w:pPr>
        <w:pStyle w:val="CommentText"/>
      </w:pPr>
      <w:r>
        <w:rPr>
          <w:rStyle w:val="CommentReference"/>
        </w:rPr>
        <w:annotationRef/>
      </w:r>
      <w:r>
        <w:t>Run past Matthew – raw data doesn’t need to be published…</w:t>
      </w:r>
    </w:p>
  </w:comment>
  <w:comment w:id="451" w:author="Graham Pannell" w:date="2022-04-06T12:30:00Z" w:initials="GP">
    <w:p w14:paraId="26EEC89A" w14:textId="2C599D84" w:rsidR="00C144ED" w:rsidRDefault="00C144ED">
      <w:pPr>
        <w:pStyle w:val="CommentText"/>
      </w:pPr>
      <w:r>
        <w:rPr>
          <w:rStyle w:val="CommentReference"/>
        </w:rPr>
        <w:annotationRef/>
      </w:r>
      <w:r>
        <w:t>I believe there should be a further question on data (history: how far back, how extensive, any weighting/averaging?) in line with early 375 WG discussions</w:t>
      </w:r>
    </w:p>
  </w:comment>
  <w:comment w:id="452" w:author="Paul Mullen" w:date="2022-04-07T11:06:00Z" w:initials="M(PJ">
    <w:p w14:paraId="2FF86F6D" w14:textId="0B783318" w:rsidR="00C144ED" w:rsidRDefault="00C144ED">
      <w:pPr>
        <w:pStyle w:val="CommentText"/>
      </w:pPr>
      <w:r>
        <w:rPr>
          <w:rStyle w:val="CommentReference"/>
        </w:rPr>
        <w:annotationRef/>
      </w:r>
      <w:r>
        <w:t>WG to discuss – any proposed wording?</w:t>
      </w:r>
    </w:p>
  </w:comment>
  <w:comment w:id="450" w:author="Paul Mullen" w:date="2022-04-07T11:07:00Z" w:initials="M(PJ">
    <w:p w14:paraId="58796BF2" w14:textId="3BEE3648" w:rsidR="00C144ED" w:rsidRDefault="00C144ED">
      <w:pPr>
        <w:pStyle w:val="CommentText"/>
      </w:pPr>
      <w:r>
        <w:rPr>
          <w:rStyle w:val="CommentReference"/>
        </w:rPr>
        <w:annotationRef/>
      </w:r>
      <w:r>
        <w:t>Will be updated once we agree wording of questions – we need to be careful we don’t ask too much and questions are not leading</w:t>
      </w:r>
    </w:p>
    <w:p w14:paraId="126DE68B" w14:textId="5231B855" w:rsidR="00C144ED" w:rsidRDefault="00C144ED">
      <w:pPr>
        <w:pStyle w:val="CommentText"/>
      </w:pPr>
    </w:p>
  </w:comment>
  <w:comment w:id="461" w:author="Paul Mullen" w:date="2022-03-24T07:46:00Z" w:initials="M(PJ">
    <w:p w14:paraId="762E1044" w14:textId="614FC073" w:rsidR="00C144ED" w:rsidRDefault="00C144ED">
      <w:pPr>
        <w:pStyle w:val="CommentText"/>
      </w:pPr>
      <w:r>
        <w:rPr>
          <w:rStyle w:val="CommentReference"/>
        </w:rPr>
        <w:annotationRef/>
      </w:r>
      <w:r>
        <w:t>Add link</w:t>
      </w:r>
    </w:p>
  </w:comment>
  <w:comment w:id="462" w:author="Paul Mullen" w:date="2022-03-24T07:46:00Z" w:initials="M(PJ">
    <w:p w14:paraId="4B96F8AF" w14:textId="592149E1" w:rsidR="00C144ED" w:rsidRDefault="00C144ED">
      <w:pPr>
        <w:pStyle w:val="CommentText"/>
      </w:pPr>
      <w:r>
        <w:rPr>
          <w:rStyle w:val="CommentReference"/>
        </w:rPr>
        <w:annotationRef/>
      </w:r>
      <w:r>
        <w:t>Add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25D1251" w15:done="1"/>
  <w15:commentEx w15:paraId="42971C04" w15:done="0"/>
  <w15:commentEx w15:paraId="2D2C3D7B" w15:paraIdParent="42971C04" w15:done="0"/>
  <w15:commentEx w15:paraId="2B98BED5" w15:paraIdParent="42971C04" w15:done="0"/>
  <w15:commentEx w15:paraId="7AA151E0" w15:paraIdParent="42971C04" w15:done="0"/>
  <w15:commentEx w15:paraId="6FE9E349" w15:done="0"/>
  <w15:commentEx w15:paraId="7CC15E75" w15:done="0"/>
  <w15:commentEx w15:paraId="443B990A" w15:paraIdParent="7CC15E75" w15:done="0"/>
  <w15:commentEx w15:paraId="71BE062C" w15:done="0"/>
  <w15:commentEx w15:paraId="12884C78" w15:paraIdParent="71BE062C" w15:done="0"/>
  <w15:commentEx w15:paraId="6CCA5D94" w15:done="1"/>
  <w15:commentEx w15:paraId="107D278C" w15:paraIdParent="6CCA5D94" w15:done="1"/>
  <w15:commentEx w15:paraId="768EBB13" w15:paraIdParent="6CCA5D94" w15:done="1"/>
  <w15:commentEx w15:paraId="3274575B" w15:done="1"/>
  <w15:commentEx w15:paraId="7CBE9DBE" w15:done="0"/>
  <w15:commentEx w15:paraId="5D5E8396" w15:paraIdParent="7CBE9DBE" w15:done="0"/>
  <w15:commentEx w15:paraId="349AAA88" w15:done="0"/>
  <w15:commentEx w15:paraId="2F6B3439" w15:done="0"/>
  <w15:commentEx w15:paraId="54507F4E" w15:paraIdParent="2F6B3439" w15:done="0"/>
  <w15:commentEx w15:paraId="3C37384C" w15:done="0"/>
  <w15:commentEx w15:paraId="7BC0991A" w15:done="0"/>
  <w15:commentEx w15:paraId="49E5F7F5" w15:done="1"/>
  <w15:commentEx w15:paraId="7A2E83B7" w15:done="1"/>
  <w15:commentEx w15:paraId="17EBC998" w15:paraIdParent="7A2E83B7" w15:done="1"/>
  <w15:commentEx w15:paraId="168F9D49" w15:done="0"/>
  <w15:commentEx w15:paraId="2EA32A93" w15:paraIdParent="168F9D49" w15:done="0"/>
  <w15:commentEx w15:paraId="2EA4AF9E" w15:done="0"/>
  <w15:commentEx w15:paraId="65233F27" w15:paraIdParent="2EA4AF9E" w15:done="0"/>
  <w15:commentEx w15:paraId="0FB5BB9A" w15:done="1"/>
  <w15:commentEx w15:paraId="4F812367" w15:paraIdParent="0FB5BB9A" w15:done="0"/>
  <w15:commentEx w15:paraId="3C54C142" w15:done="0"/>
  <w15:commentEx w15:paraId="0E006951" w15:paraIdParent="3C54C142" w15:done="0"/>
  <w15:commentEx w15:paraId="7618DB58" w15:paraIdParent="3C54C142" w15:done="0"/>
  <w15:commentEx w15:paraId="69892444" w15:paraIdParent="3C54C142" w15:done="0"/>
  <w15:commentEx w15:paraId="1D8BFFDB" w15:done="1"/>
  <w15:commentEx w15:paraId="2EFB9271" w15:paraIdParent="1D8BFFDB" w15:done="1"/>
  <w15:commentEx w15:paraId="49C09469" w15:done="0"/>
  <w15:commentEx w15:paraId="359D7372" w15:paraIdParent="49C09469" w15:done="0"/>
  <w15:commentEx w15:paraId="445FD4A3" w15:paraIdParent="49C09469" w15:done="0"/>
  <w15:commentEx w15:paraId="1143623F" w15:done="0"/>
  <w15:commentEx w15:paraId="5A5EA4FF" w15:paraIdParent="1143623F" w15:done="0"/>
  <w15:commentEx w15:paraId="571A12E8" w15:done="1"/>
  <w15:commentEx w15:paraId="2D216213" w15:paraIdParent="571A12E8" w15:done="1"/>
  <w15:commentEx w15:paraId="4DFA6E19" w15:paraIdParent="571A12E8" w15:done="1"/>
  <w15:commentEx w15:paraId="0BB08922" w15:paraIdParent="571A12E8" w15:done="1"/>
  <w15:commentEx w15:paraId="77FACEDB" w15:done="1"/>
  <w15:commentEx w15:paraId="292A660D" w15:paraIdParent="77FACEDB" w15:done="1"/>
  <w15:commentEx w15:paraId="5A99D158" w15:paraIdParent="77FACEDB" w15:done="1"/>
  <w15:commentEx w15:paraId="5A0107E4" w15:paraIdParent="77FACEDB" w15:done="1"/>
  <w15:commentEx w15:paraId="60C7C38C" w15:done="0"/>
  <w15:commentEx w15:paraId="0ADA9B6A" w15:paraIdParent="60C7C38C" w15:done="0"/>
  <w15:commentEx w15:paraId="691C5A38" w15:done="0"/>
  <w15:commentEx w15:paraId="7766B048" w15:paraIdParent="691C5A38" w15:done="0"/>
  <w15:commentEx w15:paraId="4F92D17D" w15:done="0"/>
  <w15:commentEx w15:paraId="5E6D8494" w15:done="0"/>
  <w15:commentEx w15:paraId="726BC2B0" w15:paraIdParent="5E6D8494" w15:done="0"/>
  <w15:commentEx w15:paraId="0A7B0D2B" w15:done="0"/>
  <w15:commentEx w15:paraId="7A733D1C" w15:done="0"/>
  <w15:commentEx w15:paraId="201833C1" w15:done="0"/>
  <w15:commentEx w15:paraId="5748C939" w15:done="0"/>
  <w15:commentEx w15:paraId="4D26E203" w15:paraIdParent="5748C939" w15:done="0"/>
  <w15:commentEx w15:paraId="4AEA8690" w15:paraIdParent="5748C939" w15:done="0"/>
  <w15:commentEx w15:paraId="3EAFFBAF" w15:done="0"/>
  <w15:commentEx w15:paraId="7656CC79" w15:done="0"/>
  <w15:commentEx w15:paraId="73258A5C" w15:done="0"/>
  <w15:commentEx w15:paraId="04A03ED2" w15:done="0"/>
  <w15:commentEx w15:paraId="1667E322" w15:done="0"/>
  <w15:commentEx w15:paraId="040B8A8A" w15:paraIdParent="1667E322" w15:done="0"/>
  <w15:commentEx w15:paraId="11FFF502" w15:done="0"/>
  <w15:commentEx w15:paraId="0D9167AA" w15:paraIdParent="11FFF502" w15:done="0"/>
  <w15:commentEx w15:paraId="5094F27F" w15:done="0"/>
  <w15:commentEx w15:paraId="1139D771" w15:paraIdParent="5094F27F" w15:done="0"/>
  <w15:commentEx w15:paraId="49DCC60C" w15:done="0"/>
  <w15:commentEx w15:paraId="3996091B" w15:paraIdParent="49DCC60C" w15:done="0"/>
  <w15:commentEx w15:paraId="09DF223D" w15:done="0"/>
  <w15:commentEx w15:paraId="63A1913A" w15:paraIdParent="09DF223D" w15:done="0"/>
  <w15:commentEx w15:paraId="2E51A678" w15:done="0"/>
  <w15:commentEx w15:paraId="4B974D1C" w15:paraIdParent="2E51A678" w15:done="0"/>
  <w15:commentEx w15:paraId="22FEB338" w15:done="0"/>
  <w15:commentEx w15:paraId="2B010CBF" w15:paraIdParent="22FEB338" w15:done="0"/>
  <w15:commentEx w15:paraId="1E2C707A" w15:done="0"/>
  <w15:commentEx w15:paraId="7353FF5B" w15:paraIdParent="1E2C707A" w15:done="0"/>
  <w15:commentEx w15:paraId="03D87DD5" w15:done="0"/>
  <w15:commentEx w15:paraId="3084A7F8" w15:paraIdParent="03D87DD5" w15:done="0"/>
  <w15:commentEx w15:paraId="2E21DD1D" w15:done="0"/>
  <w15:commentEx w15:paraId="73E23EA8" w15:paraIdParent="2E21DD1D" w15:done="0"/>
  <w15:commentEx w15:paraId="1DACD999" w15:paraIdParent="2E21DD1D" w15:done="0"/>
  <w15:commentEx w15:paraId="5BB34345" w15:done="0"/>
  <w15:commentEx w15:paraId="2AC58556" w15:paraIdParent="5BB34345" w15:done="0"/>
  <w15:commentEx w15:paraId="26DF5929" w15:done="0"/>
  <w15:commentEx w15:paraId="09F5AC27" w15:done="0"/>
  <w15:commentEx w15:paraId="7FDD7117" w15:done="0"/>
  <w15:commentEx w15:paraId="014F671A" w15:done="0"/>
  <w15:commentEx w15:paraId="209B58EF" w15:done="0"/>
  <w15:commentEx w15:paraId="43D9199B" w15:paraIdParent="209B58EF" w15:done="0"/>
  <w15:commentEx w15:paraId="2B0C48D9" w15:done="0"/>
  <w15:commentEx w15:paraId="5429B6C3" w15:done="1"/>
  <w15:commentEx w15:paraId="655A3DEE" w15:paraIdParent="5429B6C3" w15:done="1"/>
  <w15:commentEx w15:paraId="638768D1" w15:done="1"/>
  <w15:commentEx w15:paraId="62E42AA4" w15:done="0"/>
  <w15:commentEx w15:paraId="77CCA6C2" w15:done="0"/>
  <w15:commentEx w15:paraId="4B63C394" w15:done="0"/>
  <w15:commentEx w15:paraId="347F57A9" w15:done="0"/>
  <w15:commentEx w15:paraId="556950C9" w15:done="0"/>
  <w15:commentEx w15:paraId="315CCEEA" w15:paraIdParent="556950C9" w15:done="0"/>
  <w15:commentEx w15:paraId="44D39A27" w15:done="0"/>
  <w15:commentEx w15:paraId="26EEC89A" w15:done="0"/>
  <w15:commentEx w15:paraId="2FF86F6D" w15:paraIdParent="26EEC89A" w15:done="0"/>
  <w15:commentEx w15:paraId="126DE68B" w15:done="0"/>
  <w15:commentEx w15:paraId="762E1044" w15:done="0"/>
  <w15:commentEx w15:paraId="4B96F8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F67C1B" w16cex:dateUtc="2022-04-05T07:28:00Z"/>
  <w16cex:commentExtensible w16cex:durableId="25F8264A" w16cex:dateUtc="2022-04-06T13:46:00Z"/>
  <w16cex:commentExtensible w16cex:durableId="25F9301B" w16cex:dateUtc="2022-04-07T08:40:00Z"/>
  <w16cex:commentExtensible w16cex:durableId="25E6CF85" w16cex:dateUtc="2022-03-24T11:07:00Z"/>
  <w16cex:commentExtensible w16cex:durableId="25F930D9" w16cex:dateUtc="2022-04-07T08:43:00Z"/>
  <w16cex:commentExtensible w16cex:durableId="25F84B79" w16cex:dateUtc="2022-04-06T16:25:00Z"/>
  <w16cex:commentExtensible w16cex:durableId="25F9308F" w16cex:dateUtc="2022-04-07T08:42:00Z"/>
  <w16cex:commentExtensible w16cex:durableId="25F68ABF" w16cex:dateUtc="2022-04-05T08:30:00Z"/>
  <w16cex:commentExtensible w16cex:durableId="25F931D9" w16cex:dateUtc="2022-04-07T08:48:00Z"/>
  <w16cex:commentExtensible w16cex:durableId="25F83C32" w16cex:dateUtc="2022-04-06T15:20:00Z"/>
  <w16cex:commentExtensible w16cex:durableId="25F9326D" w16cex:dateUtc="2022-04-07T08:50:00Z"/>
  <w16cex:commentExtensible w16cex:durableId="25F6AA0D" w16cex:dateUtc="2022-04-05T10:44:00Z"/>
  <w16cex:commentExtensible w16cex:durableId="25F83D6D" w16cex:dateUtc="2022-04-06T15:25:00Z"/>
  <w16cex:commentExtensible w16cex:durableId="25F932B2" w16cex:dateUtc="2022-04-07T08:51:00Z"/>
  <w16cex:commentExtensible w16cex:durableId="25F6AD56" w16cex:dateUtc="2022-04-05T10:58:00Z"/>
  <w16cex:commentExtensible w16cex:durableId="25F563FC" w16cex:dateUtc="2022-04-04T11:33:00Z"/>
  <w16cex:commentExtensible w16cex:durableId="25F933BD" w16cex:dateUtc="2022-04-07T08:56:00Z"/>
  <w16cex:commentExtensible w16cex:durableId="25F687A9" w16cex:dateUtc="2022-04-05T08:17:00Z"/>
  <w16cex:commentExtensible w16cex:durableId="25F93525" w16cex:dateUtc="2022-04-07T09:02:00Z"/>
  <w16cex:commentExtensible w16cex:durableId="25F69FD6" w16cex:dateUtc="2022-04-05T10:00:00Z"/>
  <w16cex:commentExtensible w16cex:durableId="25F93648" w16cex:dateUtc="2022-04-07T09:07:00Z"/>
  <w16cex:commentExtensible w16cex:durableId="25F5E4D7" w16cex:dateUtc="2022-04-04T20:42:00Z"/>
  <w16cex:commentExtensible w16cex:durableId="25F68235" w16cex:dateUtc="2022-04-05T07:54:00Z"/>
  <w16cex:commentExtensible w16cex:durableId="25F8448B" w16cex:dateUtc="2022-04-06T15:55:00Z"/>
  <w16cex:commentExtensible w16cex:durableId="25F9368D" w16cex:dateUtc="2022-04-07T09:08:00Z"/>
  <w16cex:commentExtensible w16cex:durableId="25F83D6B" w16cex:dateUtc="2022-04-06T15:25:00Z"/>
  <w16cex:commentExtensible w16cex:durableId="25F936D5" w16cex:dateUtc="2022-04-07T09:09:00Z"/>
  <w16cex:commentExtensible w16cex:durableId="25F688FF" w16cex:dateUtc="2022-04-05T08:23:00Z"/>
  <w16cex:commentExtensible w16cex:durableId="25F936E9" w16cex:dateUtc="2022-04-07T09:09:00Z"/>
  <w16cex:commentExtensible w16cex:durableId="25F93737" w16cex:dateUtc="2022-04-07T09:11:00Z"/>
  <w16cex:commentExtensible w16cex:durableId="25F975E1" w16cex:dateUtc="2022-04-07T13:38:00Z"/>
  <w16cex:commentExtensible w16cex:durableId="25EC1D8A" w16cex:dateUtc="2022-03-28T10:42:00Z"/>
  <w16cex:commentExtensible w16cex:durableId="25EC6A61" w16cex:dateUtc="2022-03-28T16:09:00Z"/>
  <w16cex:commentExtensible w16cex:durableId="25F5E50F" w16cex:dateUtc="2022-04-04T20:43:00Z"/>
  <w16cex:commentExtensible w16cex:durableId="25F694BC" w16cex:dateUtc="2022-04-05T09:13:00Z"/>
  <w16cex:commentExtensible w16cex:durableId="25F69508" w16cex:dateUtc="2022-03-28T10:42:00Z"/>
  <w16cex:commentExtensible w16cex:durableId="25F69506" w16cex:dateUtc="2022-04-04T20:43:00Z"/>
  <w16cex:commentExtensible w16cex:durableId="25F69505" w16cex:dateUtc="2022-04-05T09:13:00Z"/>
  <w16cex:commentExtensible w16cex:durableId="25F6AEA3" w16cex:dateUtc="2022-04-05T11:03:00Z"/>
  <w16cex:commentExtensible w16cex:durableId="25F9760D" w16cex:dateUtc="2022-04-07T13:39:00Z"/>
  <w16cex:commentExtensible w16cex:durableId="25F937AE" w16cex:dateUtc="2022-04-07T09:13:00Z"/>
  <w16cex:commentExtensible w16cex:durableId="25F97811" w16cex:dateUtc="2022-04-07T13:47:00Z"/>
  <w16cex:commentExtensible w16cex:durableId="25F68D6D" w16cex:dateUtc="2022-04-05T08:42:00Z"/>
  <w16cex:commentExtensible w16cex:durableId="25F846D9" w16cex:dateUtc="2022-04-06T16:05:00Z"/>
  <w16cex:commentExtensible w16cex:durableId="25F68DA4" w16cex:dateUtc="2022-04-05T08:43:00Z"/>
  <w16cex:commentExtensible w16cex:durableId="25F68E73" w16cex:dateUtc="2022-04-05T08:46:00Z"/>
  <w16cex:commentExtensible w16cex:durableId="25F939BD" w16cex:dateUtc="2022-04-07T09:21:00Z"/>
  <w16cex:commentExtensible w16cex:durableId="25F69616" w16cex:dateUtc="2022-04-05T09:19:00Z"/>
  <w16cex:commentExtensible w16cex:durableId="25F93853" w16cex:dateUtc="2022-04-07T09:15:00Z"/>
  <w16cex:commentExtensible w16cex:durableId="25F93845" w16cex:dateUtc="2022-04-07T09:15:00Z"/>
  <w16cex:commentExtensible w16cex:durableId="25F97A74" w16cex:dateUtc="2022-04-07T13:57:00Z"/>
  <w16cex:commentExtensible w16cex:durableId="25F93BEB" w16cex:dateUtc="2022-04-07T09:31:00Z"/>
  <w16cex:commentExtensible w16cex:durableId="25F93C47" w16cex:dateUtc="2022-04-07T09:32:00Z"/>
  <w16cex:commentExtensible w16cex:durableId="25F93C6B" w16cex:dateUtc="2022-04-07T09:33:00Z"/>
  <w16cex:commentExtensible w16cex:durableId="25F93C7C" w16cex:dateUtc="2022-04-07T09:33:00Z"/>
  <w16cex:commentExtensible w16cex:durableId="25F940C8" w16cex:dateUtc="2022-04-07T09:51:00Z"/>
  <w16cex:commentExtensible w16cex:durableId="25F67724" w16cex:dateUtc="2022-04-05T07:07:00Z"/>
  <w16cex:commentExtensible w16cex:durableId="25F940A4" w16cex:dateUtc="2022-04-07T09:51:00Z"/>
  <w16cex:commentExtensible w16cex:durableId="25F849A7" w16cex:dateUtc="2022-04-06T16:17:00Z"/>
  <w16cex:commentExtensible w16cex:durableId="25F940E3" w16cex:dateUtc="2022-04-07T09:52:00Z"/>
  <w16cex:commentExtensible w16cex:durableId="25F5E563" w16cex:dateUtc="2022-04-04T20:45:00Z"/>
  <w16cex:commentExtensible w16cex:durableId="25F8498B" w16cex:dateUtc="2022-04-06T16:16:00Z"/>
  <w16cex:commentExtensible w16cex:durableId="25F68FB6" w16cex:dateUtc="2022-04-05T08:51:00Z"/>
  <w16cex:commentExtensible w16cex:durableId="25F9410E" w16cex:dateUtc="2022-04-07T09:53:00Z"/>
  <w16cex:commentExtensible w16cex:durableId="25F68F5E" w16cex:dateUtc="2022-04-05T08:50:00Z"/>
  <w16cex:commentExtensible w16cex:durableId="25F84A0D" w16cex:dateUtc="2022-04-06T16:19:00Z"/>
  <w16cex:commentExtensible w16cex:durableId="25F94147" w16cex:dateUtc="2022-04-07T09:53:00Z"/>
  <w16cex:commentExtensible w16cex:durableId="25F6985C" w16cex:dateUtc="2022-04-05T09:28:00Z"/>
  <w16cex:commentExtensible w16cex:durableId="25F9415E" w16cex:dateUtc="2022-04-07T09:54:00Z"/>
  <w16cex:commentExtensible w16cex:durableId="25F9427D" w16cex:dateUtc="2022-04-07T09:59:00Z"/>
  <w16cex:commentExtensible w16cex:durableId="25F6A162" w16cex:dateUtc="2022-04-05T10:07:00Z"/>
  <w16cex:commentExtensible w16cex:durableId="25F97D4A" w16cex:dateUtc="2022-04-07T14:10:00Z"/>
  <w16cex:commentExtensible w16cex:durableId="25F97D05" w16cex:dateUtc="2022-04-07T14:08:00Z"/>
  <w16cex:commentExtensible w16cex:durableId="25F6A2B1" w16cex:dateUtc="2022-04-05T10:12:00Z"/>
  <w16cex:commentExtensible w16cex:durableId="25F942C3" w16cex:dateUtc="2022-04-07T10:00:00Z"/>
  <w16cex:commentExtensible w16cex:durableId="25F97D84" w16cex:dateUtc="2022-04-07T14:11:00Z"/>
  <w16cex:commentExtensible w16cex:durableId="25F67296" w16cex:dateUtc="2022-04-05T06:47:00Z"/>
  <w16cex:commentExtensible w16cex:durableId="25F942A5" w16cex:dateUtc="2022-04-07T09:59:00Z"/>
  <w16cex:commentExtensible w16cex:durableId="25F94401" w16cex:dateUtc="2022-04-07T10:05:00Z"/>
  <w16cex:commentExtensible w16cex:durableId="25E6C679" w16cex:dateUtc="2022-03-24T10:29:00Z"/>
  <w16cex:commentExtensible w16cex:durableId="25F9441A" w16cex:dateUtc="2022-04-07T10:06:00Z"/>
  <w16cex:commentExtensible w16cex:durableId="25F97DF4" w16cex:dateUtc="2022-04-07T14:12:00Z"/>
  <w16cex:commentExtensible w16cex:durableId="25F9444B" w16cex:dateUtc="2022-04-07T10:06:00Z"/>
  <w16cex:commentExtensible w16cex:durableId="25F9448E" w16cex:dateUtc="2022-04-07T10:07:00Z"/>
  <w16cex:commentExtensible w16cex:durableId="25E6A050" w16cex:dateUtc="2022-03-24T07:46:00Z"/>
  <w16cex:commentExtensible w16cex:durableId="25E6A05F" w16cex:dateUtc="2022-03-24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5D1251" w16cid:durableId="25F7FB04"/>
  <w16cid:commentId w16cid:paraId="42971C04" w16cid:durableId="25F67C1B"/>
  <w16cid:commentId w16cid:paraId="2D2C3D7B" w16cid:durableId="25F92D38"/>
  <w16cid:commentId w16cid:paraId="2B98BED5" w16cid:durableId="25F8264A"/>
  <w16cid:commentId w16cid:paraId="7AA151E0" w16cid:durableId="25F9301B"/>
  <w16cid:commentId w16cid:paraId="6FE9E349" w16cid:durableId="25E6CF85"/>
  <w16cid:commentId w16cid:paraId="7CC15E75" w16cid:durableId="25F7FCC1"/>
  <w16cid:commentId w16cid:paraId="443B990A" w16cid:durableId="25F930D9"/>
  <w16cid:commentId w16cid:paraId="71BE062C" w16cid:durableId="25F84B79"/>
  <w16cid:commentId w16cid:paraId="12884C78" w16cid:durableId="25F9308F"/>
  <w16cid:commentId w16cid:paraId="6CCA5D94" w16cid:durableId="25F68ABF"/>
  <w16cid:commentId w16cid:paraId="107D278C" w16cid:durableId="25F83139"/>
  <w16cid:commentId w16cid:paraId="768EBB13" w16cid:durableId="25F931D9"/>
  <w16cid:commentId w16cid:paraId="3274575B" w16cid:durableId="25F830C4"/>
  <w16cid:commentId w16cid:paraId="7CBE9DBE" w16cid:durableId="25F83C32"/>
  <w16cid:commentId w16cid:paraId="5D5E8396" w16cid:durableId="25F9326D"/>
  <w16cid:commentId w16cid:paraId="349AAA88" w16cid:durableId="25F6AA0D"/>
  <w16cid:commentId w16cid:paraId="2F6B3439" w16cid:durableId="25F809A9"/>
  <w16cid:commentId w16cid:paraId="54507F4E" w16cid:durableId="25F83D6D"/>
  <w16cid:commentId w16cid:paraId="3C37384C" w16cid:durableId="25F932B2"/>
  <w16cid:commentId w16cid:paraId="7BC0991A" w16cid:durableId="25F6AD56"/>
  <w16cid:commentId w16cid:paraId="49E5F7F5" w16cid:durableId="25F822AC"/>
  <w16cid:commentId w16cid:paraId="7A2E83B7" w16cid:durableId="25F563FC"/>
  <w16cid:commentId w16cid:paraId="17EBC998" w16cid:durableId="25F8213E"/>
  <w16cid:commentId w16cid:paraId="168F9D49" w16cid:durableId="25F823D8"/>
  <w16cid:commentId w16cid:paraId="2EA32A93" w16cid:durableId="25F933BD"/>
  <w16cid:commentId w16cid:paraId="2EA4AF9E" w16cid:durableId="25F687A9"/>
  <w16cid:commentId w16cid:paraId="65233F27" w16cid:durableId="25F93525"/>
  <w16cid:commentId w16cid:paraId="0FB5BB9A" w16cid:durableId="25F69FD6"/>
  <w16cid:commentId w16cid:paraId="4F812367" w16cid:durableId="25F93648"/>
  <w16cid:commentId w16cid:paraId="3C54C142" w16cid:durableId="25F5E4D7"/>
  <w16cid:commentId w16cid:paraId="0E006951" w16cid:durableId="25F68235"/>
  <w16cid:commentId w16cid:paraId="7618DB58" w16cid:durableId="25F8448B"/>
  <w16cid:commentId w16cid:paraId="69892444" w16cid:durableId="25F9368D"/>
  <w16cid:commentId w16cid:paraId="1D8BFFDB" w16cid:durableId="25F83D6B"/>
  <w16cid:commentId w16cid:paraId="2EFB9271" w16cid:durableId="25F936D5"/>
  <w16cid:commentId w16cid:paraId="49C09469" w16cid:durableId="25F688FF"/>
  <w16cid:commentId w16cid:paraId="359D7372" w16cid:durableId="25F82524"/>
  <w16cid:commentId w16cid:paraId="445FD4A3" w16cid:durableId="25F936E9"/>
  <w16cid:commentId w16cid:paraId="1143623F" w16cid:durableId="25F93737"/>
  <w16cid:commentId w16cid:paraId="5A5EA4FF" w16cid:durableId="25F975E1"/>
  <w16cid:commentId w16cid:paraId="571A12E8" w16cid:durableId="25EC1D8A"/>
  <w16cid:commentId w16cid:paraId="2D216213" w16cid:durableId="25EC6A61"/>
  <w16cid:commentId w16cid:paraId="4DFA6E19" w16cid:durableId="25F5E50F"/>
  <w16cid:commentId w16cid:paraId="0BB08922" w16cid:durableId="25F694BC"/>
  <w16cid:commentId w16cid:paraId="77FACEDB" w16cid:durableId="25F69508"/>
  <w16cid:commentId w16cid:paraId="292A660D" w16cid:durableId="25F69507"/>
  <w16cid:commentId w16cid:paraId="5A99D158" w16cid:durableId="25F69506"/>
  <w16cid:commentId w16cid:paraId="5A0107E4" w16cid:durableId="25F69505"/>
  <w16cid:commentId w16cid:paraId="60C7C38C" w16cid:durableId="25F6AEA3"/>
  <w16cid:commentId w16cid:paraId="0ADA9B6A" w16cid:durableId="25F9760D"/>
  <w16cid:commentId w16cid:paraId="691C5A38" w16cid:durableId="25F80B79"/>
  <w16cid:commentId w16cid:paraId="7766B048" w16cid:durableId="25F937AE"/>
  <w16cid:commentId w16cid:paraId="4F92D17D" w16cid:durableId="25F97811"/>
  <w16cid:commentId w16cid:paraId="5E6D8494" w16cid:durableId="25F68D6D"/>
  <w16cid:commentId w16cid:paraId="726BC2B0" w16cid:durableId="25F846D9"/>
  <w16cid:commentId w16cid:paraId="0A7B0D2B" w16cid:durableId="25F68DA4"/>
  <w16cid:commentId w16cid:paraId="7A733D1C" w16cid:durableId="25F68E73"/>
  <w16cid:commentId w16cid:paraId="201833C1" w16cid:durableId="25F939BD"/>
  <w16cid:commentId w16cid:paraId="5748C939" w16cid:durableId="25F69616"/>
  <w16cid:commentId w16cid:paraId="4D26E203" w16cid:durableId="25F82917"/>
  <w16cid:commentId w16cid:paraId="4AEA8690" w16cid:durableId="25F93853"/>
  <w16cid:commentId w16cid:paraId="3EAFFBAF" w16cid:durableId="25F93845"/>
  <w16cid:commentId w16cid:paraId="7656CC79" w16cid:durableId="25F97A74"/>
  <w16cid:commentId w16cid:paraId="73258A5C" w16cid:durableId="25F82A00"/>
  <w16cid:commentId w16cid:paraId="04A03ED2" w16cid:durableId="25F93BEB"/>
  <w16cid:commentId w16cid:paraId="1667E322" w16cid:durableId="25F7FF78"/>
  <w16cid:commentId w16cid:paraId="040B8A8A" w16cid:durableId="25F93C47"/>
  <w16cid:commentId w16cid:paraId="11FFF502" w16cid:durableId="25F7FE0A"/>
  <w16cid:commentId w16cid:paraId="0D9167AA" w16cid:durableId="25F93C6B"/>
  <w16cid:commentId w16cid:paraId="5094F27F" w16cid:durableId="25F7FE55"/>
  <w16cid:commentId w16cid:paraId="1139D771" w16cid:durableId="25F93C7C"/>
  <w16cid:commentId w16cid:paraId="49DCC60C" w16cid:durableId="25F7FE9C"/>
  <w16cid:commentId w16cid:paraId="3996091B" w16cid:durableId="25F940C8"/>
  <w16cid:commentId w16cid:paraId="09DF223D" w16cid:durableId="25F67724"/>
  <w16cid:commentId w16cid:paraId="63A1913A" w16cid:durableId="25F940A4"/>
  <w16cid:commentId w16cid:paraId="2E51A678" w16cid:durableId="25F849A7"/>
  <w16cid:commentId w16cid:paraId="4B974D1C" w16cid:durableId="25F940E3"/>
  <w16cid:commentId w16cid:paraId="22FEB338" w16cid:durableId="25F5E563"/>
  <w16cid:commentId w16cid:paraId="2B010CBF" w16cid:durableId="25F8498B"/>
  <w16cid:commentId w16cid:paraId="1E2C707A" w16cid:durableId="25F68FB6"/>
  <w16cid:commentId w16cid:paraId="7353FF5B" w16cid:durableId="25F8349E"/>
  <w16cid:commentId w16cid:paraId="03D87DD5" w16cid:durableId="25F82EC4"/>
  <w16cid:commentId w16cid:paraId="3084A7F8" w16cid:durableId="25F9410E"/>
  <w16cid:commentId w16cid:paraId="2E21DD1D" w16cid:durableId="25F68F5E"/>
  <w16cid:commentId w16cid:paraId="73E23EA8" w16cid:durableId="25F84A0D"/>
  <w16cid:commentId w16cid:paraId="1DACD999" w16cid:durableId="25F94147"/>
  <w16cid:commentId w16cid:paraId="5BB34345" w16cid:durableId="25F6985C"/>
  <w16cid:commentId w16cid:paraId="2AC58556" w16cid:durableId="25F9415E"/>
  <w16cid:commentId w16cid:paraId="26DF5929" w16cid:durableId="25F9427D"/>
  <w16cid:commentId w16cid:paraId="09F5AC27" w16cid:durableId="25F6A162"/>
  <w16cid:commentId w16cid:paraId="7FDD7117" w16cid:durableId="25F97D4A"/>
  <w16cid:commentId w16cid:paraId="014F671A" w16cid:durableId="25F97D05"/>
  <w16cid:commentId w16cid:paraId="209B58EF" w16cid:durableId="25F6A2B1"/>
  <w16cid:commentId w16cid:paraId="43D9199B" w16cid:durableId="25F942C3"/>
  <w16cid:commentId w16cid:paraId="2B0C48D9" w16cid:durableId="25F97D84"/>
  <w16cid:commentId w16cid:paraId="5429B6C3" w16cid:durableId="25F67296"/>
  <w16cid:commentId w16cid:paraId="655A3DEE" w16cid:durableId="25F942A5"/>
  <w16cid:commentId w16cid:paraId="638768D1" w16cid:durableId="25F804E9"/>
  <w16cid:commentId w16cid:paraId="62E42AA4" w16cid:durableId="25F94401"/>
  <w16cid:commentId w16cid:paraId="77CCA6C2" w16cid:durableId="25E6C679"/>
  <w16cid:commentId w16cid:paraId="4B63C394" w16cid:durableId="25F8052F"/>
  <w16cid:commentId w16cid:paraId="347F57A9" w16cid:durableId="25F80571"/>
  <w16cid:commentId w16cid:paraId="556950C9" w16cid:durableId="25F805BF"/>
  <w16cid:commentId w16cid:paraId="315CCEEA" w16cid:durableId="25F9441A"/>
  <w16cid:commentId w16cid:paraId="44D39A27" w16cid:durableId="25F97DF4"/>
  <w16cid:commentId w16cid:paraId="26EEC89A" w16cid:durableId="25F8065C"/>
  <w16cid:commentId w16cid:paraId="2FF86F6D" w16cid:durableId="25F9444B"/>
  <w16cid:commentId w16cid:paraId="126DE68B" w16cid:durableId="25F9448E"/>
  <w16cid:commentId w16cid:paraId="762E1044" w16cid:durableId="25E6A050"/>
  <w16cid:commentId w16cid:paraId="4B96F8AF" w16cid:durableId="25E6A0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7688E" w14:textId="77777777" w:rsidR="00C144ED" w:rsidRDefault="00C144ED" w:rsidP="00B72663">
      <w:pPr>
        <w:spacing w:line="240" w:lineRule="auto"/>
      </w:pPr>
      <w:r>
        <w:separator/>
      </w:r>
    </w:p>
  </w:endnote>
  <w:endnote w:type="continuationSeparator" w:id="0">
    <w:p w14:paraId="5FA45705" w14:textId="77777777" w:rsidR="00C144ED" w:rsidRDefault="00C144ED" w:rsidP="00B72663">
      <w:pPr>
        <w:spacing w:line="240" w:lineRule="auto"/>
      </w:pPr>
      <w:r>
        <w:continuationSeparator/>
      </w:r>
    </w:p>
  </w:endnote>
  <w:endnote w:type="continuationNotice" w:id="1">
    <w:p w14:paraId="4982DD88" w14:textId="77777777" w:rsidR="00C144ED" w:rsidRDefault="00C144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931B9" w14:textId="77777777" w:rsidR="00C144ED" w:rsidRPr="00A33AB4" w:rsidRDefault="00C144ED"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48FDD" w14:textId="77777777" w:rsidR="00C144ED" w:rsidRDefault="00C144ED" w:rsidP="00B72663">
      <w:pPr>
        <w:spacing w:line="240" w:lineRule="auto"/>
      </w:pPr>
      <w:r>
        <w:separator/>
      </w:r>
    </w:p>
  </w:footnote>
  <w:footnote w:type="continuationSeparator" w:id="0">
    <w:p w14:paraId="49E03219" w14:textId="77777777" w:rsidR="00C144ED" w:rsidRDefault="00C144ED" w:rsidP="00B72663">
      <w:pPr>
        <w:spacing w:line="240" w:lineRule="auto"/>
      </w:pPr>
      <w:r>
        <w:continuationSeparator/>
      </w:r>
    </w:p>
  </w:footnote>
  <w:footnote w:type="continuationNotice" w:id="1">
    <w:p w14:paraId="38DB7EE0" w14:textId="77777777" w:rsidR="00C144ED" w:rsidRDefault="00C144ED">
      <w:pPr>
        <w:spacing w:line="240" w:lineRule="auto"/>
      </w:pPr>
    </w:p>
  </w:footnote>
  <w:footnote w:id="2">
    <w:p w14:paraId="2EE047BA" w14:textId="76D5380B" w:rsidR="00C144ED" w:rsidRDefault="00C144ED">
      <w:pPr>
        <w:pStyle w:val="FootnoteText"/>
      </w:pPr>
      <w:r>
        <w:rPr>
          <w:rStyle w:val="FootnoteReference"/>
        </w:rPr>
        <w:footnoteRef/>
      </w:r>
      <w:r>
        <w:t xml:space="preserve"> 400kV new circuit build</w:t>
      </w:r>
      <w:r>
        <w:rPr>
          <w:rFonts w:cstheme="minorHAnsi"/>
        </w:rPr>
        <w:t xml:space="preserve"> is currently rarely achieved by new circuit build. </w:t>
      </w:r>
      <w:r w:rsidRPr="004E736A">
        <w:rPr>
          <w:rFonts w:cstheme="minorHAnsi"/>
        </w:rPr>
        <w:t>X km under RIIO-1 – Y km under RIIO-2subject to re-openers – published</w:t>
      </w:r>
    </w:p>
  </w:footnote>
  <w:footnote w:id="3">
    <w:p w14:paraId="69777FAA" w14:textId="1245B5C9" w:rsidR="00C144ED" w:rsidRDefault="00C144ED">
      <w:pPr>
        <w:pStyle w:val="FootnoteText"/>
      </w:pPr>
      <w:r>
        <w:rPr>
          <w:rStyle w:val="FootnoteReference"/>
        </w:rPr>
        <w:footnoteRef/>
      </w:r>
      <w:r>
        <w:t xml:space="preserve"> CUSC 8.19.3 </w:t>
      </w:r>
      <w:r w:rsidRPr="004170E3">
        <w:rPr>
          <w:i/>
          <w:iCs/>
        </w:rPr>
        <w:t>“Subject to Paragraphs 8.14.3 and 8.17A.4(b), the CUSC Modifications Panel may decide to amalgamate a CUSC Modification Proposal with one or more other CUSC Modification Proposals where the subject-matter of such CUSC Modification Proposals is sufficiently proximate to justify amalgamation on the grounds of efficiency and/or where such CUSC Modification Proposals are logically dependent on each other.”</w:t>
      </w:r>
    </w:p>
  </w:footnote>
  <w:footnote w:id="4">
    <w:p w14:paraId="5F600EDC" w14:textId="0F0619FC" w:rsidR="00C144ED" w:rsidRDefault="00C144ED" w:rsidP="00CF6B87">
      <w:pPr>
        <w:pStyle w:val="CommentText"/>
      </w:pPr>
      <w:r>
        <w:rPr>
          <w:rStyle w:val="FootnoteReference"/>
        </w:rPr>
        <w:footnoteRef/>
      </w:r>
      <w:r>
        <w:t xml:space="preserve"> For further detail on this NETS reinforcement, please refer to TORI Quarterly Update report, which has 1 summary page on SPT-RI-284: </w:t>
      </w:r>
      <w:hyperlink r:id="rId1" w:history="1">
        <w:r>
          <w:rPr>
            <w:rStyle w:val="Hyperlink"/>
            <w:rFonts w:eastAsiaTheme="majorEastAsia"/>
          </w:rPr>
          <w:t>Transmission Connections - SP Energy Networks</w:t>
        </w:r>
      </w:hyperlink>
      <w:r>
        <w:t xml:space="preserve"> </w:t>
      </w:r>
    </w:p>
  </w:footnote>
  <w:footnote w:id="5">
    <w:p w14:paraId="29BADE05" w14:textId="77777777" w:rsidR="00C144ED" w:rsidRDefault="00C144ED" w:rsidP="00106D88">
      <w:pPr>
        <w:pStyle w:val="FootnoteText"/>
      </w:pPr>
      <w:r>
        <w:rPr>
          <w:rStyle w:val="FootnoteReference"/>
        </w:rPr>
        <w:footnoteRef/>
      </w:r>
      <w:r>
        <w:t xml:space="preserve"> CUSC 14.15.4</w:t>
      </w:r>
    </w:p>
  </w:footnote>
  <w:footnote w:id="6">
    <w:p w14:paraId="00E43159" w14:textId="77777777" w:rsidR="00C144ED" w:rsidRDefault="00C144ED" w:rsidP="00106D88">
      <w:pPr>
        <w:pStyle w:val="FootnoteText"/>
      </w:pPr>
      <w:r>
        <w:rPr>
          <w:rStyle w:val="FootnoteReference"/>
        </w:rPr>
        <w:footnoteRef/>
      </w:r>
      <w:r>
        <w:t xml:space="preserve"> CUSC 14.15.59</w:t>
      </w:r>
    </w:p>
  </w:footnote>
  <w:footnote w:id="7">
    <w:p w14:paraId="4D45DA67" w14:textId="77777777" w:rsidR="00C144ED" w:rsidRDefault="00C144ED" w:rsidP="00106D88">
      <w:pPr>
        <w:pStyle w:val="FootnoteText"/>
      </w:pPr>
      <w:r>
        <w:rPr>
          <w:rStyle w:val="FootnoteReference"/>
        </w:rPr>
        <w:footnoteRef/>
      </w:r>
      <w:r>
        <w:t xml:space="preserve"> This could mean the depreciation period in the Expansion Constant could differ from the regulatory settlement</w:t>
      </w:r>
    </w:p>
  </w:footnote>
  <w:footnote w:id="8">
    <w:p w14:paraId="47745EA5" w14:textId="6D900F97" w:rsidR="00C144ED" w:rsidRPr="006D5419" w:rsidRDefault="00C144ED" w:rsidP="00955323">
      <w:pPr>
        <w:pStyle w:val="FootnoteText"/>
        <w:rPr>
          <w:i/>
          <w:iCs/>
        </w:rPr>
      </w:pPr>
      <w:r>
        <w:rPr>
          <w:rStyle w:val="FootnoteReference"/>
        </w:rPr>
        <w:footnoteRef/>
      </w:r>
      <w:r>
        <w:t xml:space="preserve"> CUSC 14.15.61 </w:t>
      </w:r>
      <w:r>
        <w:rPr>
          <w:i/>
          <w:iCs/>
        </w:rPr>
        <w:t>–</w:t>
      </w:r>
      <w:r w:rsidRPr="006D5419">
        <w:rPr>
          <w:i/>
          <w:iCs/>
        </w:rPr>
        <w:t xml:space="preserve"> </w:t>
      </w:r>
      <w:r>
        <w:rPr>
          <w:i/>
          <w:iCs/>
        </w:rPr>
        <w:t>“</w:t>
      </w:r>
      <w:r w:rsidRPr="006D5419">
        <w:rPr>
          <w:i/>
          <w:iCs/>
        </w:rPr>
        <w:t>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The Company’s best view; however it is considered as commercially sensitive and is therefore treated as confidential. The calculation of the expansion constant also relies on a significant amount of transmission asset information, much of which is provided in the Seven Year Statement.</w:t>
      </w:r>
      <w:r>
        <w:rPr>
          <w:i/>
          <w:iCs/>
        </w:rPr>
        <w:t>”</w:t>
      </w:r>
    </w:p>
  </w:footnote>
  <w:footnote w:id="9">
    <w:p w14:paraId="030CA87C" w14:textId="77777777" w:rsidR="00C144ED" w:rsidRDefault="00C144ED" w:rsidP="006277ED">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E2E77" w14:textId="01C291D9" w:rsidR="00C144ED" w:rsidRDefault="00C144ED">
    <w:pPr>
      <w:pStyle w:val="Header"/>
    </w:pPr>
    <w:r>
      <w:rPr>
        <w:noProof/>
      </w:rPr>
      <w:pict w14:anchorId="03C042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4" o:spid="_x0000_s2050" type="#_x0000_t136" style="position:absolute;margin-left:0;margin-top:0;width:478.15pt;height:191.25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6892B" w14:textId="0F844B33" w:rsidR="00C144ED" w:rsidRDefault="00C144ED" w:rsidP="000E6646">
    <w:pPr>
      <w:pStyle w:val="Header"/>
      <w:ind w:left="720" w:firstLine="720"/>
      <w:jc w:val="right"/>
    </w:pPr>
    <w:bookmarkStart w:id="468" w:name="_Hlk31876634"/>
    <w:bookmarkStart w:id="469" w:name="_Hlk31876635"/>
    <w:del w:id="470" w:author="Musaka(ESO), Sally" w:date="2022-04-05T18:41:00Z">
      <w:r>
        <w:rPr>
          <w:noProof/>
        </w:rPr>
        <mc:AlternateContent>
          <mc:Choice Requires="wps">
            <w:drawing>
              <wp:anchor distT="0" distB="0" distL="114300" distR="114300" simplePos="0" relativeHeight="251656704" behindDoc="0" locked="0" layoutInCell="0" allowOverlap="1" wp14:anchorId="311FF552" wp14:editId="0AD10B29">
                <wp:simplePos x="0" y="0"/>
                <wp:positionH relativeFrom="page">
                  <wp:posOffset>0</wp:posOffset>
                </wp:positionH>
                <wp:positionV relativeFrom="page">
                  <wp:posOffset>190500</wp:posOffset>
                </wp:positionV>
                <wp:extent cx="7560310" cy="311785"/>
                <wp:effectExtent l="0" t="0" r="0" b="12065"/>
                <wp:wrapNone/>
                <wp:docPr id="3" name="MSIPCM77ff47d0b320f622f82a914c" descr="{&quot;HashCode&quot;:-91394443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EA3038" w14:textId="4D839D88" w:rsidR="00C144ED" w:rsidRPr="00660303" w:rsidRDefault="00C144ED" w:rsidP="00660303">
                            <w:pPr>
                              <w:jc w:val="right"/>
                              <w:rPr>
                                <w:del w:id="471" w:author="Musaka(ESO), Sally" w:date="2022-04-05T18:41:00Z"/>
                                <w:rFonts w:ascii="Arial Black" w:hAnsi="Arial Black"/>
                                <w:color w:val="4099DA"/>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11FF552" id="_x0000_t202" coordsize="21600,21600" o:spt="202" path="m,l,21600r21600,l21600,xe">
                <v:stroke joinstyle="miter"/>
                <v:path gradientshapeok="t" o:connecttype="rect"/>
              </v:shapetype>
              <v:shape id="MSIPCM77ff47d0b320f622f82a914c" o:spid="_x0000_s1041" type="#_x0000_t202" alt="{&quot;HashCode&quot;:-913944431,&quot;Height&quot;:841.0,&quot;Width&quot;:595.0,&quot;Placement&quot;:&quot;Header&quot;,&quot;Index&quot;:&quot;Primary&quot;,&quot;Section&quot;:1,&quot;Top&quot;:0.0,&quot;Left&quot;:0.0}" style="position:absolute;left:0;text-align:left;margin-left:0;margin-top:15pt;width:595.3pt;height:24.55pt;z-index:2516567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" o:allowincell="f" filled="f" stroked="f" strokeweight=".5pt">
                <v:textbox inset=",0,20pt,0">
                  <w:txbxContent>
                    <w:p w14:paraId="5AEA3038" w14:textId="4D839D88" w:rsidR="00C144ED" w:rsidRPr="00660303" w:rsidRDefault="00C144ED" w:rsidP="00660303">
                      <w:pPr>
                        <w:jc w:val="right"/>
                        <w:rPr>
                          <w:del w:id="472" w:author="Musaka(ESO), Sally" w:date="2022-04-05T18:41:00Z"/>
                          <w:rFonts w:ascii="Arial Black" w:hAnsi="Arial Black"/>
                          <w:color w:val="4099DA"/>
                          <w:sz w:val="20"/>
                        </w:rPr>
                      </w:pPr>
                    </w:p>
                  </w:txbxContent>
                </v:textbox>
                <w10:wrap anchorx="page" anchory="page"/>
              </v:shape>
            </w:pict>
          </mc:Fallback>
        </mc:AlternateContent>
      </w:r>
    </w:del>
    <w:r>
      <w:rPr>
        <w:noProof/>
      </w:rPr>
      <w:pict w14:anchorId="09FB7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5" o:spid="_x0000_s2051" type="#_x0000_t136" style="position:absolute;left:0;text-align:left;margin-left:0;margin-top:0;width:478.15pt;height:191.25pt;rotation:315;z-index:-2516567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184853">
      <w:rPr>
        <w:noProof/>
      </w:rPr>
      <w:drawing>
        <wp:anchor distT="0" distB="0" distL="114300" distR="114300" simplePos="0" relativeHeight="251655680" behindDoc="0" locked="1" layoutInCell="1" allowOverlap="1" wp14:anchorId="0D6F2E4E" wp14:editId="10A5E87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468"/>
    <w:bookmarkEnd w:id="469"/>
    <w:r>
      <w:t xml:space="preserve">Workgroup Consultation CMP315 and CMP375 </w:t>
    </w:r>
  </w:p>
  <w:p w14:paraId="5ED9060B" w14:textId="3AE77196" w:rsidR="00C144ED" w:rsidRDefault="00C144ED" w:rsidP="000E6646">
    <w:pPr>
      <w:pStyle w:val="Header"/>
      <w:ind w:left="720" w:firstLine="720"/>
      <w:jc w:val="right"/>
    </w:pPr>
    <w:r>
      <w:t>Published on 1</w:t>
    </w:r>
    <w:del w:id="473" w:author="Mullen (ESO), Paul J" w:date="2022-04-07T15:17:00Z">
      <w:r w:rsidDel="00EB1E1A">
        <w:delText>2</w:delText>
      </w:r>
    </w:del>
    <w:ins w:id="474" w:author="Mullen (ESO), Paul J" w:date="2022-04-07T15:17:00Z">
      <w:r w:rsidR="00EB1E1A">
        <w:t>4</w:t>
      </w:r>
    </w:ins>
    <w:r>
      <w:t xml:space="preserve"> April 2022 – respond by 1</w:t>
    </w:r>
    <w:ins w:id="475" w:author="Mullen (ESO), Paul J" w:date="2022-04-07T15:17:00Z">
      <w:r w:rsidR="00EB1E1A">
        <w:t>5</w:t>
      </w:r>
    </w:ins>
    <w:del w:id="476" w:author="Mullen (ESO), Paul J" w:date="2022-04-07T15:17:00Z">
      <w:r w:rsidDel="00EB1E1A">
        <w:delText>3</w:delText>
      </w:r>
    </w:del>
    <w:r>
      <w:t xml:space="preserve"> May 2022 (5pm)</w:t>
    </w:r>
  </w:p>
  <w:p w14:paraId="46C9C284" w14:textId="77777777" w:rsidR="00C144ED" w:rsidRDefault="00C144ED"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D4833" w14:textId="0912851A" w:rsidR="00C144ED" w:rsidRDefault="00C144ED">
    <w:pPr>
      <w:pStyle w:val="Header"/>
    </w:pPr>
    <w:r>
      <w:rPr>
        <w:noProof/>
      </w:rPr>
      <w:pict w14:anchorId="49778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3" o:spid="_x0000_s2049" type="#_x0000_t136" style="position:absolute;margin-left:0;margin-top:0;width:478.15pt;height:191.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56FCE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42B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2A05D9"/>
    <w:multiLevelType w:val="hybridMultilevel"/>
    <w:tmpl w:val="7A6C0C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9349A"/>
    <w:multiLevelType w:val="hybridMultilevel"/>
    <w:tmpl w:val="8AEAB036"/>
    <w:lvl w:ilvl="0" w:tplc="75C814E4">
      <w:start w:val="2"/>
      <w:numFmt w:val="decimal"/>
      <w:lvlText w:val="%1."/>
      <w:lvlJc w:val="left"/>
      <w:pPr>
        <w:tabs>
          <w:tab w:val="num" w:pos="720"/>
        </w:tabs>
        <w:ind w:left="720" w:hanging="360"/>
      </w:pPr>
    </w:lvl>
    <w:lvl w:ilvl="1" w:tplc="C904114A" w:tentative="1">
      <w:start w:val="1"/>
      <w:numFmt w:val="decimal"/>
      <w:lvlText w:val="%2."/>
      <w:lvlJc w:val="left"/>
      <w:pPr>
        <w:tabs>
          <w:tab w:val="num" w:pos="1440"/>
        </w:tabs>
        <w:ind w:left="1440" w:hanging="360"/>
      </w:pPr>
    </w:lvl>
    <w:lvl w:ilvl="2" w:tplc="A0464F56" w:tentative="1">
      <w:start w:val="1"/>
      <w:numFmt w:val="decimal"/>
      <w:lvlText w:val="%3."/>
      <w:lvlJc w:val="left"/>
      <w:pPr>
        <w:tabs>
          <w:tab w:val="num" w:pos="2160"/>
        </w:tabs>
        <w:ind w:left="2160" w:hanging="360"/>
      </w:pPr>
    </w:lvl>
    <w:lvl w:ilvl="3" w:tplc="20B63862" w:tentative="1">
      <w:start w:val="1"/>
      <w:numFmt w:val="decimal"/>
      <w:lvlText w:val="%4."/>
      <w:lvlJc w:val="left"/>
      <w:pPr>
        <w:tabs>
          <w:tab w:val="num" w:pos="2880"/>
        </w:tabs>
        <w:ind w:left="2880" w:hanging="360"/>
      </w:pPr>
    </w:lvl>
    <w:lvl w:ilvl="4" w:tplc="909E6FAE" w:tentative="1">
      <w:start w:val="1"/>
      <w:numFmt w:val="decimal"/>
      <w:lvlText w:val="%5."/>
      <w:lvlJc w:val="left"/>
      <w:pPr>
        <w:tabs>
          <w:tab w:val="num" w:pos="3600"/>
        </w:tabs>
        <w:ind w:left="3600" w:hanging="360"/>
      </w:pPr>
    </w:lvl>
    <w:lvl w:ilvl="5" w:tplc="F434083E" w:tentative="1">
      <w:start w:val="1"/>
      <w:numFmt w:val="decimal"/>
      <w:lvlText w:val="%6."/>
      <w:lvlJc w:val="left"/>
      <w:pPr>
        <w:tabs>
          <w:tab w:val="num" w:pos="4320"/>
        </w:tabs>
        <w:ind w:left="4320" w:hanging="360"/>
      </w:pPr>
    </w:lvl>
    <w:lvl w:ilvl="6" w:tplc="936AE7A2" w:tentative="1">
      <w:start w:val="1"/>
      <w:numFmt w:val="decimal"/>
      <w:lvlText w:val="%7."/>
      <w:lvlJc w:val="left"/>
      <w:pPr>
        <w:tabs>
          <w:tab w:val="num" w:pos="5040"/>
        </w:tabs>
        <w:ind w:left="5040" w:hanging="360"/>
      </w:pPr>
    </w:lvl>
    <w:lvl w:ilvl="7" w:tplc="C790988C" w:tentative="1">
      <w:start w:val="1"/>
      <w:numFmt w:val="decimal"/>
      <w:lvlText w:val="%8."/>
      <w:lvlJc w:val="left"/>
      <w:pPr>
        <w:tabs>
          <w:tab w:val="num" w:pos="5760"/>
        </w:tabs>
        <w:ind w:left="5760" w:hanging="360"/>
      </w:pPr>
    </w:lvl>
    <w:lvl w:ilvl="8" w:tplc="B07E882A" w:tentative="1">
      <w:start w:val="1"/>
      <w:numFmt w:val="decimal"/>
      <w:lvlText w:val="%9."/>
      <w:lvlJc w:val="left"/>
      <w:pPr>
        <w:tabs>
          <w:tab w:val="num" w:pos="6480"/>
        </w:tabs>
        <w:ind w:left="6480" w:hanging="360"/>
      </w:pPr>
    </w:lvl>
  </w:abstractNum>
  <w:abstractNum w:abstractNumId="4" w15:restartNumberingAfterBreak="0">
    <w:nsid w:val="055705B9"/>
    <w:multiLevelType w:val="hybridMultilevel"/>
    <w:tmpl w:val="90F6D740"/>
    <w:lvl w:ilvl="0" w:tplc="75002634">
      <w:start w:val="1"/>
      <w:numFmt w:val="decimal"/>
      <w:lvlText w:val="%1."/>
      <w:lvlJc w:val="left"/>
      <w:pPr>
        <w:tabs>
          <w:tab w:val="num" w:pos="720"/>
        </w:tabs>
        <w:ind w:left="720" w:hanging="360"/>
      </w:pPr>
    </w:lvl>
    <w:lvl w:ilvl="1" w:tplc="13A4E58A" w:tentative="1">
      <w:start w:val="1"/>
      <w:numFmt w:val="decimal"/>
      <w:lvlText w:val="%2."/>
      <w:lvlJc w:val="left"/>
      <w:pPr>
        <w:tabs>
          <w:tab w:val="num" w:pos="1440"/>
        </w:tabs>
        <w:ind w:left="1440" w:hanging="360"/>
      </w:pPr>
    </w:lvl>
    <w:lvl w:ilvl="2" w:tplc="99C8273E" w:tentative="1">
      <w:start w:val="1"/>
      <w:numFmt w:val="decimal"/>
      <w:lvlText w:val="%3."/>
      <w:lvlJc w:val="left"/>
      <w:pPr>
        <w:tabs>
          <w:tab w:val="num" w:pos="2160"/>
        </w:tabs>
        <w:ind w:left="2160" w:hanging="360"/>
      </w:pPr>
    </w:lvl>
    <w:lvl w:ilvl="3" w:tplc="D30048B6" w:tentative="1">
      <w:start w:val="1"/>
      <w:numFmt w:val="decimal"/>
      <w:lvlText w:val="%4."/>
      <w:lvlJc w:val="left"/>
      <w:pPr>
        <w:tabs>
          <w:tab w:val="num" w:pos="2880"/>
        </w:tabs>
        <w:ind w:left="2880" w:hanging="360"/>
      </w:pPr>
    </w:lvl>
    <w:lvl w:ilvl="4" w:tplc="BB486124" w:tentative="1">
      <w:start w:val="1"/>
      <w:numFmt w:val="decimal"/>
      <w:lvlText w:val="%5."/>
      <w:lvlJc w:val="left"/>
      <w:pPr>
        <w:tabs>
          <w:tab w:val="num" w:pos="3600"/>
        </w:tabs>
        <w:ind w:left="3600" w:hanging="360"/>
      </w:pPr>
    </w:lvl>
    <w:lvl w:ilvl="5" w:tplc="149E47AE" w:tentative="1">
      <w:start w:val="1"/>
      <w:numFmt w:val="decimal"/>
      <w:lvlText w:val="%6."/>
      <w:lvlJc w:val="left"/>
      <w:pPr>
        <w:tabs>
          <w:tab w:val="num" w:pos="4320"/>
        </w:tabs>
        <w:ind w:left="4320" w:hanging="360"/>
      </w:pPr>
    </w:lvl>
    <w:lvl w:ilvl="6" w:tplc="7174E9BC" w:tentative="1">
      <w:start w:val="1"/>
      <w:numFmt w:val="decimal"/>
      <w:lvlText w:val="%7."/>
      <w:lvlJc w:val="left"/>
      <w:pPr>
        <w:tabs>
          <w:tab w:val="num" w:pos="5040"/>
        </w:tabs>
        <w:ind w:left="5040" w:hanging="360"/>
      </w:pPr>
    </w:lvl>
    <w:lvl w:ilvl="7" w:tplc="5E267644" w:tentative="1">
      <w:start w:val="1"/>
      <w:numFmt w:val="decimal"/>
      <w:lvlText w:val="%8."/>
      <w:lvlJc w:val="left"/>
      <w:pPr>
        <w:tabs>
          <w:tab w:val="num" w:pos="5760"/>
        </w:tabs>
        <w:ind w:left="5760" w:hanging="360"/>
      </w:pPr>
    </w:lvl>
    <w:lvl w:ilvl="8" w:tplc="8CD2E268" w:tentative="1">
      <w:start w:val="1"/>
      <w:numFmt w:val="decimal"/>
      <w:lvlText w:val="%9."/>
      <w:lvlJc w:val="left"/>
      <w:pPr>
        <w:tabs>
          <w:tab w:val="num" w:pos="6480"/>
        </w:tabs>
        <w:ind w:left="6480" w:hanging="360"/>
      </w:pPr>
    </w:lvl>
  </w:abstractNum>
  <w:abstractNum w:abstractNumId="5" w15:restartNumberingAfterBreak="0">
    <w:nsid w:val="078D4DB2"/>
    <w:multiLevelType w:val="hybridMultilevel"/>
    <w:tmpl w:val="A0849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074BAA"/>
    <w:multiLevelType w:val="hybridMultilevel"/>
    <w:tmpl w:val="08561602"/>
    <w:lvl w:ilvl="0" w:tplc="AD02BAAC">
      <w:start w:val="1"/>
      <w:numFmt w:val="decimal"/>
      <w:lvlText w:val="%1."/>
      <w:lvlJc w:val="left"/>
      <w:pPr>
        <w:tabs>
          <w:tab w:val="num" w:pos="720"/>
        </w:tabs>
        <w:ind w:left="720" w:hanging="360"/>
      </w:pPr>
    </w:lvl>
    <w:lvl w:ilvl="1" w:tplc="D9701E44" w:tentative="1">
      <w:start w:val="1"/>
      <w:numFmt w:val="decimal"/>
      <w:lvlText w:val="%2."/>
      <w:lvlJc w:val="left"/>
      <w:pPr>
        <w:tabs>
          <w:tab w:val="num" w:pos="1440"/>
        </w:tabs>
        <w:ind w:left="1440" w:hanging="360"/>
      </w:pPr>
    </w:lvl>
    <w:lvl w:ilvl="2" w:tplc="93DC0642" w:tentative="1">
      <w:start w:val="1"/>
      <w:numFmt w:val="decimal"/>
      <w:lvlText w:val="%3."/>
      <w:lvlJc w:val="left"/>
      <w:pPr>
        <w:tabs>
          <w:tab w:val="num" w:pos="2160"/>
        </w:tabs>
        <w:ind w:left="2160" w:hanging="360"/>
      </w:pPr>
    </w:lvl>
    <w:lvl w:ilvl="3" w:tplc="7908AF5C" w:tentative="1">
      <w:start w:val="1"/>
      <w:numFmt w:val="decimal"/>
      <w:lvlText w:val="%4."/>
      <w:lvlJc w:val="left"/>
      <w:pPr>
        <w:tabs>
          <w:tab w:val="num" w:pos="2880"/>
        </w:tabs>
        <w:ind w:left="2880" w:hanging="360"/>
      </w:pPr>
    </w:lvl>
    <w:lvl w:ilvl="4" w:tplc="DB1A0336" w:tentative="1">
      <w:start w:val="1"/>
      <w:numFmt w:val="decimal"/>
      <w:lvlText w:val="%5."/>
      <w:lvlJc w:val="left"/>
      <w:pPr>
        <w:tabs>
          <w:tab w:val="num" w:pos="3600"/>
        </w:tabs>
        <w:ind w:left="3600" w:hanging="360"/>
      </w:pPr>
    </w:lvl>
    <w:lvl w:ilvl="5" w:tplc="9E0222A2" w:tentative="1">
      <w:start w:val="1"/>
      <w:numFmt w:val="decimal"/>
      <w:lvlText w:val="%6."/>
      <w:lvlJc w:val="left"/>
      <w:pPr>
        <w:tabs>
          <w:tab w:val="num" w:pos="4320"/>
        </w:tabs>
        <w:ind w:left="4320" w:hanging="360"/>
      </w:pPr>
    </w:lvl>
    <w:lvl w:ilvl="6" w:tplc="174E63A0" w:tentative="1">
      <w:start w:val="1"/>
      <w:numFmt w:val="decimal"/>
      <w:lvlText w:val="%7."/>
      <w:lvlJc w:val="left"/>
      <w:pPr>
        <w:tabs>
          <w:tab w:val="num" w:pos="5040"/>
        </w:tabs>
        <w:ind w:left="5040" w:hanging="360"/>
      </w:pPr>
    </w:lvl>
    <w:lvl w:ilvl="7" w:tplc="5C92A638" w:tentative="1">
      <w:start w:val="1"/>
      <w:numFmt w:val="decimal"/>
      <w:lvlText w:val="%8."/>
      <w:lvlJc w:val="left"/>
      <w:pPr>
        <w:tabs>
          <w:tab w:val="num" w:pos="5760"/>
        </w:tabs>
        <w:ind w:left="5760" w:hanging="360"/>
      </w:pPr>
    </w:lvl>
    <w:lvl w:ilvl="8" w:tplc="5036C22E" w:tentative="1">
      <w:start w:val="1"/>
      <w:numFmt w:val="decimal"/>
      <w:lvlText w:val="%9."/>
      <w:lvlJc w:val="left"/>
      <w:pPr>
        <w:tabs>
          <w:tab w:val="num" w:pos="6480"/>
        </w:tabs>
        <w:ind w:left="6480" w:hanging="360"/>
      </w:pPr>
    </w:lvl>
  </w:abstractNum>
  <w:abstractNum w:abstractNumId="7" w15:restartNumberingAfterBreak="0">
    <w:nsid w:val="12F44582"/>
    <w:multiLevelType w:val="hybridMultilevel"/>
    <w:tmpl w:val="A1AE0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B1443D"/>
    <w:multiLevelType w:val="hybridMultilevel"/>
    <w:tmpl w:val="1C76468C"/>
    <w:lvl w:ilvl="0" w:tplc="D480C166">
      <w:start w:val="2"/>
      <w:numFmt w:val="decimal"/>
      <w:lvlText w:val="%1."/>
      <w:lvlJc w:val="left"/>
      <w:pPr>
        <w:tabs>
          <w:tab w:val="num" w:pos="720"/>
        </w:tabs>
        <w:ind w:left="720" w:hanging="360"/>
      </w:pPr>
    </w:lvl>
    <w:lvl w:ilvl="1" w:tplc="F206712C" w:tentative="1">
      <w:start w:val="1"/>
      <w:numFmt w:val="decimal"/>
      <w:lvlText w:val="%2."/>
      <w:lvlJc w:val="left"/>
      <w:pPr>
        <w:tabs>
          <w:tab w:val="num" w:pos="1440"/>
        </w:tabs>
        <w:ind w:left="1440" w:hanging="360"/>
      </w:pPr>
    </w:lvl>
    <w:lvl w:ilvl="2" w:tplc="3E56C0EE" w:tentative="1">
      <w:start w:val="1"/>
      <w:numFmt w:val="decimal"/>
      <w:lvlText w:val="%3."/>
      <w:lvlJc w:val="left"/>
      <w:pPr>
        <w:tabs>
          <w:tab w:val="num" w:pos="2160"/>
        </w:tabs>
        <w:ind w:left="2160" w:hanging="360"/>
      </w:pPr>
    </w:lvl>
    <w:lvl w:ilvl="3" w:tplc="DEE8290C" w:tentative="1">
      <w:start w:val="1"/>
      <w:numFmt w:val="decimal"/>
      <w:lvlText w:val="%4."/>
      <w:lvlJc w:val="left"/>
      <w:pPr>
        <w:tabs>
          <w:tab w:val="num" w:pos="2880"/>
        </w:tabs>
        <w:ind w:left="2880" w:hanging="360"/>
      </w:pPr>
    </w:lvl>
    <w:lvl w:ilvl="4" w:tplc="285A6FE2" w:tentative="1">
      <w:start w:val="1"/>
      <w:numFmt w:val="decimal"/>
      <w:lvlText w:val="%5."/>
      <w:lvlJc w:val="left"/>
      <w:pPr>
        <w:tabs>
          <w:tab w:val="num" w:pos="3600"/>
        </w:tabs>
        <w:ind w:left="3600" w:hanging="360"/>
      </w:pPr>
    </w:lvl>
    <w:lvl w:ilvl="5" w:tplc="A4B0875C" w:tentative="1">
      <w:start w:val="1"/>
      <w:numFmt w:val="decimal"/>
      <w:lvlText w:val="%6."/>
      <w:lvlJc w:val="left"/>
      <w:pPr>
        <w:tabs>
          <w:tab w:val="num" w:pos="4320"/>
        </w:tabs>
        <w:ind w:left="4320" w:hanging="360"/>
      </w:pPr>
    </w:lvl>
    <w:lvl w:ilvl="6" w:tplc="651407DE" w:tentative="1">
      <w:start w:val="1"/>
      <w:numFmt w:val="decimal"/>
      <w:lvlText w:val="%7."/>
      <w:lvlJc w:val="left"/>
      <w:pPr>
        <w:tabs>
          <w:tab w:val="num" w:pos="5040"/>
        </w:tabs>
        <w:ind w:left="5040" w:hanging="360"/>
      </w:pPr>
    </w:lvl>
    <w:lvl w:ilvl="7" w:tplc="46C43992" w:tentative="1">
      <w:start w:val="1"/>
      <w:numFmt w:val="decimal"/>
      <w:lvlText w:val="%8."/>
      <w:lvlJc w:val="left"/>
      <w:pPr>
        <w:tabs>
          <w:tab w:val="num" w:pos="5760"/>
        </w:tabs>
        <w:ind w:left="5760" w:hanging="360"/>
      </w:pPr>
    </w:lvl>
    <w:lvl w:ilvl="8" w:tplc="EB84D18C" w:tentative="1">
      <w:start w:val="1"/>
      <w:numFmt w:val="decimal"/>
      <w:lvlText w:val="%9."/>
      <w:lvlJc w:val="left"/>
      <w:pPr>
        <w:tabs>
          <w:tab w:val="num" w:pos="6480"/>
        </w:tabs>
        <w:ind w:left="6480" w:hanging="360"/>
      </w:pPr>
    </w:lvl>
  </w:abstractNum>
  <w:abstractNum w:abstractNumId="9" w15:restartNumberingAfterBreak="0">
    <w:nsid w:val="1A86381B"/>
    <w:multiLevelType w:val="hybridMultilevel"/>
    <w:tmpl w:val="334A2CB6"/>
    <w:lvl w:ilvl="0" w:tplc="9274E6CE">
      <w:start w:val="2"/>
      <w:numFmt w:val="decimal"/>
      <w:lvlText w:val="%1."/>
      <w:lvlJc w:val="left"/>
      <w:pPr>
        <w:tabs>
          <w:tab w:val="num" w:pos="720"/>
        </w:tabs>
        <w:ind w:left="720" w:hanging="360"/>
      </w:pPr>
    </w:lvl>
    <w:lvl w:ilvl="1" w:tplc="2D440616" w:tentative="1">
      <w:start w:val="1"/>
      <w:numFmt w:val="decimal"/>
      <w:lvlText w:val="%2."/>
      <w:lvlJc w:val="left"/>
      <w:pPr>
        <w:tabs>
          <w:tab w:val="num" w:pos="1440"/>
        </w:tabs>
        <w:ind w:left="1440" w:hanging="360"/>
      </w:pPr>
    </w:lvl>
    <w:lvl w:ilvl="2" w:tplc="F7B8F300" w:tentative="1">
      <w:start w:val="1"/>
      <w:numFmt w:val="decimal"/>
      <w:lvlText w:val="%3."/>
      <w:lvlJc w:val="left"/>
      <w:pPr>
        <w:tabs>
          <w:tab w:val="num" w:pos="2160"/>
        </w:tabs>
        <w:ind w:left="2160" w:hanging="360"/>
      </w:pPr>
    </w:lvl>
    <w:lvl w:ilvl="3" w:tplc="E1F069B4" w:tentative="1">
      <w:start w:val="1"/>
      <w:numFmt w:val="decimal"/>
      <w:lvlText w:val="%4."/>
      <w:lvlJc w:val="left"/>
      <w:pPr>
        <w:tabs>
          <w:tab w:val="num" w:pos="2880"/>
        </w:tabs>
        <w:ind w:left="2880" w:hanging="360"/>
      </w:pPr>
    </w:lvl>
    <w:lvl w:ilvl="4" w:tplc="93CEC360" w:tentative="1">
      <w:start w:val="1"/>
      <w:numFmt w:val="decimal"/>
      <w:lvlText w:val="%5."/>
      <w:lvlJc w:val="left"/>
      <w:pPr>
        <w:tabs>
          <w:tab w:val="num" w:pos="3600"/>
        </w:tabs>
        <w:ind w:left="3600" w:hanging="360"/>
      </w:pPr>
    </w:lvl>
    <w:lvl w:ilvl="5" w:tplc="BFBC340E" w:tentative="1">
      <w:start w:val="1"/>
      <w:numFmt w:val="decimal"/>
      <w:lvlText w:val="%6."/>
      <w:lvlJc w:val="left"/>
      <w:pPr>
        <w:tabs>
          <w:tab w:val="num" w:pos="4320"/>
        </w:tabs>
        <w:ind w:left="4320" w:hanging="360"/>
      </w:pPr>
    </w:lvl>
    <w:lvl w:ilvl="6" w:tplc="67EA1626" w:tentative="1">
      <w:start w:val="1"/>
      <w:numFmt w:val="decimal"/>
      <w:lvlText w:val="%7."/>
      <w:lvlJc w:val="left"/>
      <w:pPr>
        <w:tabs>
          <w:tab w:val="num" w:pos="5040"/>
        </w:tabs>
        <w:ind w:left="5040" w:hanging="360"/>
      </w:pPr>
    </w:lvl>
    <w:lvl w:ilvl="7" w:tplc="15780FE8" w:tentative="1">
      <w:start w:val="1"/>
      <w:numFmt w:val="decimal"/>
      <w:lvlText w:val="%8."/>
      <w:lvlJc w:val="left"/>
      <w:pPr>
        <w:tabs>
          <w:tab w:val="num" w:pos="5760"/>
        </w:tabs>
        <w:ind w:left="5760" w:hanging="360"/>
      </w:pPr>
    </w:lvl>
    <w:lvl w:ilvl="8" w:tplc="77149E1E" w:tentative="1">
      <w:start w:val="1"/>
      <w:numFmt w:val="decimal"/>
      <w:lvlText w:val="%9."/>
      <w:lvlJc w:val="left"/>
      <w:pPr>
        <w:tabs>
          <w:tab w:val="num" w:pos="6480"/>
        </w:tabs>
        <w:ind w:left="6480" w:hanging="360"/>
      </w:pPr>
    </w:lvl>
  </w:abstractNum>
  <w:abstractNum w:abstractNumId="10" w15:restartNumberingAfterBreak="0">
    <w:nsid w:val="22386E11"/>
    <w:multiLevelType w:val="hybridMultilevel"/>
    <w:tmpl w:val="5EAA1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9745A3"/>
    <w:multiLevelType w:val="hybridMultilevel"/>
    <w:tmpl w:val="973EB4A6"/>
    <w:lvl w:ilvl="0" w:tplc="D4E4CD50">
      <w:start w:val="1"/>
      <w:numFmt w:val="decimal"/>
      <w:lvlText w:val="%1."/>
      <w:lvlJc w:val="left"/>
      <w:pPr>
        <w:tabs>
          <w:tab w:val="num" w:pos="720"/>
        </w:tabs>
        <w:ind w:left="720" w:hanging="360"/>
      </w:pPr>
    </w:lvl>
    <w:lvl w:ilvl="1" w:tplc="F21E001A" w:tentative="1">
      <w:start w:val="1"/>
      <w:numFmt w:val="decimal"/>
      <w:lvlText w:val="%2."/>
      <w:lvlJc w:val="left"/>
      <w:pPr>
        <w:tabs>
          <w:tab w:val="num" w:pos="1440"/>
        </w:tabs>
        <w:ind w:left="1440" w:hanging="360"/>
      </w:pPr>
    </w:lvl>
    <w:lvl w:ilvl="2" w:tplc="546C314A" w:tentative="1">
      <w:start w:val="1"/>
      <w:numFmt w:val="decimal"/>
      <w:lvlText w:val="%3."/>
      <w:lvlJc w:val="left"/>
      <w:pPr>
        <w:tabs>
          <w:tab w:val="num" w:pos="2160"/>
        </w:tabs>
        <w:ind w:left="2160" w:hanging="360"/>
      </w:pPr>
    </w:lvl>
    <w:lvl w:ilvl="3" w:tplc="2D080A90" w:tentative="1">
      <w:start w:val="1"/>
      <w:numFmt w:val="decimal"/>
      <w:lvlText w:val="%4."/>
      <w:lvlJc w:val="left"/>
      <w:pPr>
        <w:tabs>
          <w:tab w:val="num" w:pos="2880"/>
        </w:tabs>
        <w:ind w:left="2880" w:hanging="360"/>
      </w:pPr>
    </w:lvl>
    <w:lvl w:ilvl="4" w:tplc="9314133E" w:tentative="1">
      <w:start w:val="1"/>
      <w:numFmt w:val="decimal"/>
      <w:lvlText w:val="%5."/>
      <w:lvlJc w:val="left"/>
      <w:pPr>
        <w:tabs>
          <w:tab w:val="num" w:pos="3600"/>
        </w:tabs>
        <w:ind w:left="3600" w:hanging="360"/>
      </w:pPr>
    </w:lvl>
    <w:lvl w:ilvl="5" w:tplc="79DED5FC" w:tentative="1">
      <w:start w:val="1"/>
      <w:numFmt w:val="decimal"/>
      <w:lvlText w:val="%6."/>
      <w:lvlJc w:val="left"/>
      <w:pPr>
        <w:tabs>
          <w:tab w:val="num" w:pos="4320"/>
        </w:tabs>
        <w:ind w:left="4320" w:hanging="360"/>
      </w:pPr>
    </w:lvl>
    <w:lvl w:ilvl="6" w:tplc="B01A53B8" w:tentative="1">
      <w:start w:val="1"/>
      <w:numFmt w:val="decimal"/>
      <w:lvlText w:val="%7."/>
      <w:lvlJc w:val="left"/>
      <w:pPr>
        <w:tabs>
          <w:tab w:val="num" w:pos="5040"/>
        </w:tabs>
        <w:ind w:left="5040" w:hanging="360"/>
      </w:pPr>
    </w:lvl>
    <w:lvl w:ilvl="7" w:tplc="2D8828B8" w:tentative="1">
      <w:start w:val="1"/>
      <w:numFmt w:val="decimal"/>
      <w:lvlText w:val="%8."/>
      <w:lvlJc w:val="left"/>
      <w:pPr>
        <w:tabs>
          <w:tab w:val="num" w:pos="5760"/>
        </w:tabs>
        <w:ind w:left="5760" w:hanging="360"/>
      </w:pPr>
    </w:lvl>
    <w:lvl w:ilvl="8" w:tplc="6076FCC6" w:tentative="1">
      <w:start w:val="1"/>
      <w:numFmt w:val="decimal"/>
      <w:lvlText w:val="%9."/>
      <w:lvlJc w:val="left"/>
      <w:pPr>
        <w:tabs>
          <w:tab w:val="num" w:pos="6480"/>
        </w:tabs>
        <w:ind w:left="6480" w:hanging="360"/>
      </w:pPr>
    </w:lvl>
  </w:abstractNum>
  <w:abstractNum w:abstractNumId="12" w15:restartNumberingAfterBreak="0">
    <w:nsid w:val="2326323E"/>
    <w:multiLevelType w:val="hybridMultilevel"/>
    <w:tmpl w:val="6E7CF1E2"/>
    <w:lvl w:ilvl="0" w:tplc="4E326E2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73D0FB8"/>
    <w:multiLevelType w:val="hybridMultilevel"/>
    <w:tmpl w:val="540A9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EC251B"/>
    <w:multiLevelType w:val="hybridMultilevel"/>
    <w:tmpl w:val="DF102D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AB6BA1"/>
    <w:multiLevelType w:val="hybridMultilevel"/>
    <w:tmpl w:val="997A4218"/>
    <w:lvl w:ilvl="0" w:tplc="0F9A03FA">
      <w:start w:val="2"/>
      <w:numFmt w:val="decimal"/>
      <w:lvlText w:val="%1."/>
      <w:lvlJc w:val="left"/>
      <w:pPr>
        <w:tabs>
          <w:tab w:val="num" w:pos="720"/>
        </w:tabs>
        <w:ind w:left="720" w:hanging="360"/>
      </w:pPr>
    </w:lvl>
    <w:lvl w:ilvl="1" w:tplc="CD7C844C" w:tentative="1">
      <w:start w:val="1"/>
      <w:numFmt w:val="decimal"/>
      <w:lvlText w:val="%2."/>
      <w:lvlJc w:val="left"/>
      <w:pPr>
        <w:tabs>
          <w:tab w:val="num" w:pos="1440"/>
        </w:tabs>
        <w:ind w:left="1440" w:hanging="360"/>
      </w:pPr>
    </w:lvl>
    <w:lvl w:ilvl="2" w:tplc="D4C8A27A" w:tentative="1">
      <w:start w:val="1"/>
      <w:numFmt w:val="decimal"/>
      <w:lvlText w:val="%3."/>
      <w:lvlJc w:val="left"/>
      <w:pPr>
        <w:tabs>
          <w:tab w:val="num" w:pos="2160"/>
        </w:tabs>
        <w:ind w:left="2160" w:hanging="360"/>
      </w:pPr>
    </w:lvl>
    <w:lvl w:ilvl="3" w:tplc="C93489C4" w:tentative="1">
      <w:start w:val="1"/>
      <w:numFmt w:val="decimal"/>
      <w:lvlText w:val="%4."/>
      <w:lvlJc w:val="left"/>
      <w:pPr>
        <w:tabs>
          <w:tab w:val="num" w:pos="2880"/>
        </w:tabs>
        <w:ind w:left="2880" w:hanging="360"/>
      </w:pPr>
    </w:lvl>
    <w:lvl w:ilvl="4" w:tplc="8E7A7092" w:tentative="1">
      <w:start w:val="1"/>
      <w:numFmt w:val="decimal"/>
      <w:lvlText w:val="%5."/>
      <w:lvlJc w:val="left"/>
      <w:pPr>
        <w:tabs>
          <w:tab w:val="num" w:pos="3600"/>
        </w:tabs>
        <w:ind w:left="3600" w:hanging="360"/>
      </w:pPr>
    </w:lvl>
    <w:lvl w:ilvl="5" w:tplc="F4A4D534" w:tentative="1">
      <w:start w:val="1"/>
      <w:numFmt w:val="decimal"/>
      <w:lvlText w:val="%6."/>
      <w:lvlJc w:val="left"/>
      <w:pPr>
        <w:tabs>
          <w:tab w:val="num" w:pos="4320"/>
        </w:tabs>
        <w:ind w:left="4320" w:hanging="360"/>
      </w:pPr>
    </w:lvl>
    <w:lvl w:ilvl="6" w:tplc="B5669C12" w:tentative="1">
      <w:start w:val="1"/>
      <w:numFmt w:val="decimal"/>
      <w:lvlText w:val="%7."/>
      <w:lvlJc w:val="left"/>
      <w:pPr>
        <w:tabs>
          <w:tab w:val="num" w:pos="5040"/>
        </w:tabs>
        <w:ind w:left="5040" w:hanging="360"/>
      </w:pPr>
    </w:lvl>
    <w:lvl w:ilvl="7" w:tplc="F9D61344" w:tentative="1">
      <w:start w:val="1"/>
      <w:numFmt w:val="decimal"/>
      <w:lvlText w:val="%8."/>
      <w:lvlJc w:val="left"/>
      <w:pPr>
        <w:tabs>
          <w:tab w:val="num" w:pos="5760"/>
        </w:tabs>
        <w:ind w:left="5760" w:hanging="360"/>
      </w:pPr>
    </w:lvl>
    <w:lvl w:ilvl="8" w:tplc="5596ACA4" w:tentative="1">
      <w:start w:val="1"/>
      <w:numFmt w:val="decimal"/>
      <w:lvlText w:val="%9."/>
      <w:lvlJc w:val="left"/>
      <w:pPr>
        <w:tabs>
          <w:tab w:val="num" w:pos="6480"/>
        </w:tabs>
        <w:ind w:left="6480" w:hanging="360"/>
      </w:pPr>
    </w:lvl>
  </w:abstractNum>
  <w:abstractNum w:abstractNumId="17" w15:restartNumberingAfterBreak="0">
    <w:nsid w:val="3C153BAF"/>
    <w:multiLevelType w:val="hybridMultilevel"/>
    <w:tmpl w:val="D5187978"/>
    <w:lvl w:ilvl="0" w:tplc="614890A6">
      <w:start w:val="3"/>
      <w:numFmt w:val="decimal"/>
      <w:lvlText w:val="%1."/>
      <w:lvlJc w:val="left"/>
      <w:pPr>
        <w:tabs>
          <w:tab w:val="num" w:pos="720"/>
        </w:tabs>
        <w:ind w:left="720" w:hanging="360"/>
      </w:pPr>
    </w:lvl>
    <w:lvl w:ilvl="1" w:tplc="A960642E" w:tentative="1">
      <w:start w:val="1"/>
      <w:numFmt w:val="decimal"/>
      <w:lvlText w:val="%2."/>
      <w:lvlJc w:val="left"/>
      <w:pPr>
        <w:tabs>
          <w:tab w:val="num" w:pos="1440"/>
        </w:tabs>
        <w:ind w:left="1440" w:hanging="360"/>
      </w:pPr>
    </w:lvl>
    <w:lvl w:ilvl="2" w:tplc="CB6455E2" w:tentative="1">
      <w:start w:val="1"/>
      <w:numFmt w:val="decimal"/>
      <w:lvlText w:val="%3."/>
      <w:lvlJc w:val="left"/>
      <w:pPr>
        <w:tabs>
          <w:tab w:val="num" w:pos="2160"/>
        </w:tabs>
        <w:ind w:left="2160" w:hanging="360"/>
      </w:pPr>
    </w:lvl>
    <w:lvl w:ilvl="3" w:tplc="50007D86" w:tentative="1">
      <w:start w:val="1"/>
      <w:numFmt w:val="decimal"/>
      <w:lvlText w:val="%4."/>
      <w:lvlJc w:val="left"/>
      <w:pPr>
        <w:tabs>
          <w:tab w:val="num" w:pos="2880"/>
        </w:tabs>
        <w:ind w:left="2880" w:hanging="360"/>
      </w:pPr>
    </w:lvl>
    <w:lvl w:ilvl="4" w:tplc="24D2F11E" w:tentative="1">
      <w:start w:val="1"/>
      <w:numFmt w:val="decimal"/>
      <w:lvlText w:val="%5."/>
      <w:lvlJc w:val="left"/>
      <w:pPr>
        <w:tabs>
          <w:tab w:val="num" w:pos="3600"/>
        </w:tabs>
        <w:ind w:left="3600" w:hanging="360"/>
      </w:pPr>
    </w:lvl>
    <w:lvl w:ilvl="5" w:tplc="B5DEA1A6" w:tentative="1">
      <w:start w:val="1"/>
      <w:numFmt w:val="decimal"/>
      <w:lvlText w:val="%6."/>
      <w:lvlJc w:val="left"/>
      <w:pPr>
        <w:tabs>
          <w:tab w:val="num" w:pos="4320"/>
        </w:tabs>
        <w:ind w:left="4320" w:hanging="360"/>
      </w:pPr>
    </w:lvl>
    <w:lvl w:ilvl="6" w:tplc="F0324D40" w:tentative="1">
      <w:start w:val="1"/>
      <w:numFmt w:val="decimal"/>
      <w:lvlText w:val="%7."/>
      <w:lvlJc w:val="left"/>
      <w:pPr>
        <w:tabs>
          <w:tab w:val="num" w:pos="5040"/>
        </w:tabs>
        <w:ind w:left="5040" w:hanging="360"/>
      </w:pPr>
    </w:lvl>
    <w:lvl w:ilvl="7" w:tplc="24B20EFE" w:tentative="1">
      <w:start w:val="1"/>
      <w:numFmt w:val="decimal"/>
      <w:lvlText w:val="%8."/>
      <w:lvlJc w:val="left"/>
      <w:pPr>
        <w:tabs>
          <w:tab w:val="num" w:pos="5760"/>
        </w:tabs>
        <w:ind w:left="5760" w:hanging="360"/>
      </w:pPr>
    </w:lvl>
    <w:lvl w:ilvl="8" w:tplc="6B981C4C" w:tentative="1">
      <w:start w:val="1"/>
      <w:numFmt w:val="decimal"/>
      <w:lvlText w:val="%9."/>
      <w:lvlJc w:val="left"/>
      <w:pPr>
        <w:tabs>
          <w:tab w:val="num" w:pos="6480"/>
        </w:tabs>
        <w:ind w:left="6480" w:hanging="360"/>
      </w:pPr>
    </w:lvl>
  </w:abstractNum>
  <w:abstractNum w:abstractNumId="18" w15:restartNumberingAfterBreak="0">
    <w:nsid w:val="3FB0058B"/>
    <w:multiLevelType w:val="hybridMultilevel"/>
    <w:tmpl w:val="C900B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EF75B6"/>
    <w:multiLevelType w:val="hybridMultilevel"/>
    <w:tmpl w:val="449EF750"/>
    <w:lvl w:ilvl="0" w:tplc="56DA6470">
      <w:start w:val="2"/>
      <w:numFmt w:val="decimal"/>
      <w:lvlText w:val="%1."/>
      <w:lvlJc w:val="left"/>
      <w:pPr>
        <w:tabs>
          <w:tab w:val="num" w:pos="720"/>
        </w:tabs>
        <w:ind w:left="720" w:hanging="360"/>
      </w:pPr>
    </w:lvl>
    <w:lvl w:ilvl="1" w:tplc="807440AC" w:tentative="1">
      <w:start w:val="1"/>
      <w:numFmt w:val="decimal"/>
      <w:lvlText w:val="%2."/>
      <w:lvlJc w:val="left"/>
      <w:pPr>
        <w:tabs>
          <w:tab w:val="num" w:pos="1440"/>
        </w:tabs>
        <w:ind w:left="1440" w:hanging="360"/>
      </w:pPr>
    </w:lvl>
    <w:lvl w:ilvl="2" w:tplc="8088558A" w:tentative="1">
      <w:start w:val="1"/>
      <w:numFmt w:val="decimal"/>
      <w:lvlText w:val="%3."/>
      <w:lvlJc w:val="left"/>
      <w:pPr>
        <w:tabs>
          <w:tab w:val="num" w:pos="2160"/>
        </w:tabs>
        <w:ind w:left="2160" w:hanging="360"/>
      </w:pPr>
    </w:lvl>
    <w:lvl w:ilvl="3" w:tplc="F41C8B46" w:tentative="1">
      <w:start w:val="1"/>
      <w:numFmt w:val="decimal"/>
      <w:lvlText w:val="%4."/>
      <w:lvlJc w:val="left"/>
      <w:pPr>
        <w:tabs>
          <w:tab w:val="num" w:pos="2880"/>
        </w:tabs>
        <w:ind w:left="2880" w:hanging="360"/>
      </w:pPr>
    </w:lvl>
    <w:lvl w:ilvl="4" w:tplc="78442648" w:tentative="1">
      <w:start w:val="1"/>
      <w:numFmt w:val="decimal"/>
      <w:lvlText w:val="%5."/>
      <w:lvlJc w:val="left"/>
      <w:pPr>
        <w:tabs>
          <w:tab w:val="num" w:pos="3600"/>
        </w:tabs>
        <w:ind w:left="3600" w:hanging="360"/>
      </w:pPr>
    </w:lvl>
    <w:lvl w:ilvl="5" w:tplc="E0B63204" w:tentative="1">
      <w:start w:val="1"/>
      <w:numFmt w:val="decimal"/>
      <w:lvlText w:val="%6."/>
      <w:lvlJc w:val="left"/>
      <w:pPr>
        <w:tabs>
          <w:tab w:val="num" w:pos="4320"/>
        </w:tabs>
        <w:ind w:left="4320" w:hanging="360"/>
      </w:pPr>
    </w:lvl>
    <w:lvl w:ilvl="6" w:tplc="16DAEE8A" w:tentative="1">
      <w:start w:val="1"/>
      <w:numFmt w:val="decimal"/>
      <w:lvlText w:val="%7."/>
      <w:lvlJc w:val="left"/>
      <w:pPr>
        <w:tabs>
          <w:tab w:val="num" w:pos="5040"/>
        </w:tabs>
        <w:ind w:left="5040" w:hanging="360"/>
      </w:pPr>
    </w:lvl>
    <w:lvl w:ilvl="7" w:tplc="E35AAF00" w:tentative="1">
      <w:start w:val="1"/>
      <w:numFmt w:val="decimal"/>
      <w:lvlText w:val="%8."/>
      <w:lvlJc w:val="left"/>
      <w:pPr>
        <w:tabs>
          <w:tab w:val="num" w:pos="5760"/>
        </w:tabs>
        <w:ind w:left="5760" w:hanging="360"/>
      </w:pPr>
    </w:lvl>
    <w:lvl w:ilvl="8" w:tplc="3640C674" w:tentative="1">
      <w:start w:val="1"/>
      <w:numFmt w:val="decimal"/>
      <w:lvlText w:val="%9."/>
      <w:lvlJc w:val="left"/>
      <w:pPr>
        <w:tabs>
          <w:tab w:val="num" w:pos="6480"/>
        </w:tabs>
        <w:ind w:left="6480" w:hanging="360"/>
      </w:pPr>
    </w:lvl>
  </w:abstractNum>
  <w:abstractNum w:abstractNumId="20" w15:restartNumberingAfterBreak="0">
    <w:nsid w:val="4650316C"/>
    <w:multiLevelType w:val="hybridMultilevel"/>
    <w:tmpl w:val="8EA6EC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DD3E87"/>
    <w:multiLevelType w:val="hybridMultilevel"/>
    <w:tmpl w:val="1A268DAE"/>
    <w:lvl w:ilvl="0" w:tplc="E76823A4">
      <w:start w:val="3"/>
      <w:numFmt w:val="decimal"/>
      <w:lvlText w:val="%1."/>
      <w:lvlJc w:val="left"/>
      <w:pPr>
        <w:tabs>
          <w:tab w:val="num" w:pos="720"/>
        </w:tabs>
        <w:ind w:left="720" w:hanging="360"/>
      </w:pPr>
    </w:lvl>
    <w:lvl w:ilvl="1" w:tplc="B374E386" w:tentative="1">
      <w:start w:val="1"/>
      <w:numFmt w:val="decimal"/>
      <w:lvlText w:val="%2."/>
      <w:lvlJc w:val="left"/>
      <w:pPr>
        <w:tabs>
          <w:tab w:val="num" w:pos="1440"/>
        </w:tabs>
        <w:ind w:left="1440" w:hanging="360"/>
      </w:pPr>
    </w:lvl>
    <w:lvl w:ilvl="2" w:tplc="2810362A" w:tentative="1">
      <w:start w:val="1"/>
      <w:numFmt w:val="decimal"/>
      <w:lvlText w:val="%3."/>
      <w:lvlJc w:val="left"/>
      <w:pPr>
        <w:tabs>
          <w:tab w:val="num" w:pos="2160"/>
        </w:tabs>
        <w:ind w:left="2160" w:hanging="360"/>
      </w:pPr>
    </w:lvl>
    <w:lvl w:ilvl="3" w:tplc="56BCFBD8" w:tentative="1">
      <w:start w:val="1"/>
      <w:numFmt w:val="decimal"/>
      <w:lvlText w:val="%4."/>
      <w:lvlJc w:val="left"/>
      <w:pPr>
        <w:tabs>
          <w:tab w:val="num" w:pos="2880"/>
        </w:tabs>
        <w:ind w:left="2880" w:hanging="360"/>
      </w:pPr>
    </w:lvl>
    <w:lvl w:ilvl="4" w:tplc="161C8B2A" w:tentative="1">
      <w:start w:val="1"/>
      <w:numFmt w:val="decimal"/>
      <w:lvlText w:val="%5."/>
      <w:lvlJc w:val="left"/>
      <w:pPr>
        <w:tabs>
          <w:tab w:val="num" w:pos="3600"/>
        </w:tabs>
        <w:ind w:left="3600" w:hanging="360"/>
      </w:pPr>
    </w:lvl>
    <w:lvl w:ilvl="5" w:tplc="3B4679CE" w:tentative="1">
      <w:start w:val="1"/>
      <w:numFmt w:val="decimal"/>
      <w:lvlText w:val="%6."/>
      <w:lvlJc w:val="left"/>
      <w:pPr>
        <w:tabs>
          <w:tab w:val="num" w:pos="4320"/>
        </w:tabs>
        <w:ind w:left="4320" w:hanging="360"/>
      </w:pPr>
    </w:lvl>
    <w:lvl w:ilvl="6" w:tplc="33AA5036" w:tentative="1">
      <w:start w:val="1"/>
      <w:numFmt w:val="decimal"/>
      <w:lvlText w:val="%7."/>
      <w:lvlJc w:val="left"/>
      <w:pPr>
        <w:tabs>
          <w:tab w:val="num" w:pos="5040"/>
        </w:tabs>
        <w:ind w:left="5040" w:hanging="360"/>
      </w:pPr>
    </w:lvl>
    <w:lvl w:ilvl="7" w:tplc="A0F66CA6" w:tentative="1">
      <w:start w:val="1"/>
      <w:numFmt w:val="decimal"/>
      <w:lvlText w:val="%8."/>
      <w:lvlJc w:val="left"/>
      <w:pPr>
        <w:tabs>
          <w:tab w:val="num" w:pos="5760"/>
        </w:tabs>
        <w:ind w:left="5760" w:hanging="360"/>
      </w:pPr>
    </w:lvl>
    <w:lvl w:ilvl="8" w:tplc="90882CFA" w:tentative="1">
      <w:start w:val="1"/>
      <w:numFmt w:val="decimal"/>
      <w:lvlText w:val="%9."/>
      <w:lvlJc w:val="left"/>
      <w:pPr>
        <w:tabs>
          <w:tab w:val="num" w:pos="6480"/>
        </w:tabs>
        <w:ind w:left="6480" w:hanging="360"/>
      </w:pPr>
    </w:lvl>
  </w:abstractNum>
  <w:abstractNum w:abstractNumId="23" w15:restartNumberingAfterBreak="0">
    <w:nsid w:val="4D6E28FF"/>
    <w:multiLevelType w:val="hybridMultilevel"/>
    <w:tmpl w:val="FC1AF514"/>
    <w:lvl w:ilvl="0" w:tplc="B908F5F0">
      <w:start w:val="2"/>
      <w:numFmt w:val="decimal"/>
      <w:lvlText w:val="%1."/>
      <w:lvlJc w:val="left"/>
      <w:pPr>
        <w:tabs>
          <w:tab w:val="num" w:pos="720"/>
        </w:tabs>
        <w:ind w:left="720" w:hanging="360"/>
      </w:pPr>
    </w:lvl>
    <w:lvl w:ilvl="1" w:tplc="83B408C8" w:tentative="1">
      <w:start w:val="1"/>
      <w:numFmt w:val="decimal"/>
      <w:lvlText w:val="%2."/>
      <w:lvlJc w:val="left"/>
      <w:pPr>
        <w:tabs>
          <w:tab w:val="num" w:pos="1440"/>
        </w:tabs>
        <w:ind w:left="1440" w:hanging="360"/>
      </w:pPr>
    </w:lvl>
    <w:lvl w:ilvl="2" w:tplc="4BAEA352" w:tentative="1">
      <w:start w:val="1"/>
      <w:numFmt w:val="decimal"/>
      <w:lvlText w:val="%3."/>
      <w:lvlJc w:val="left"/>
      <w:pPr>
        <w:tabs>
          <w:tab w:val="num" w:pos="2160"/>
        </w:tabs>
        <w:ind w:left="2160" w:hanging="360"/>
      </w:pPr>
    </w:lvl>
    <w:lvl w:ilvl="3" w:tplc="EF809D22" w:tentative="1">
      <w:start w:val="1"/>
      <w:numFmt w:val="decimal"/>
      <w:lvlText w:val="%4."/>
      <w:lvlJc w:val="left"/>
      <w:pPr>
        <w:tabs>
          <w:tab w:val="num" w:pos="2880"/>
        </w:tabs>
        <w:ind w:left="2880" w:hanging="360"/>
      </w:pPr>
    </w:lvl>
    <w:lvl w:ilvl="4" w:tplc="AF0A9DB4" w:tentative="1">
      <w:start w:val="1"/>
      <w:numFmt w:val="decimal"/>
      <w:lvlText w:val="%5."/>
      <w:lvlJc w:val="left"/>
      <w:pPr>
        <w:tabs>
          <w:tab w:val="num" w:pos="3600"/>
        </w:tabs>
        <w:ind w:left="3600" w:hanging="360"/>
      </w:pPr>
    </w:lvl>
    <w:lvl w:ilvl="5" w:tplc="B0C40098" w:tentative="1">
      <w:start w:val="1"/>
      <w:numFmt w:val="decimal"/>
      <w:lvlText w:val="%6."/>
      <w:lvlJc w:val="left"/>
      <w:pPr>
        <w:tabs>
          <w:tab w:val="num" w:pos="4320"/>
        </w:tabs>
        <w:ind w:left="4320" w:hanging="360"/>
      </w:pPr>
    </w:lvl>
    <w:lvl w:ilvl="6" w:tplc="41B640E6" w:tentative="1">
      <w:start w:val="1"/>
      <w:numFmt w:val="decimal"/>
      <w:lvlText w:val="%7."/>
      <w:lvlJc w:val="left"/>
      <w:pPr>
        <w:tabs>
          <w:tab w:val="num" w:pos="5040"/>
        </w:tabs>
        <w:ind w:left="5040" w:hanging="360"/>
      </w:pPr>
    </w:lvl>
    <w:lvl w:ilvl="7" w:tplc="2F6A7722" w:tentative="1">
      <w:start w:val="1"/>
      <w:numFmt w:val="decimal"/>
      <w:lvlText w:val="%8."/>
      <w:lvlJc w:val="left"/>
      <w:pPr>
        <w:tabs>
          <w:tab w:val="num" w:pos="5760"/>
        </w:tabs>
        <w:ind w:left="5760" w:hanging="360"/>
      </w:pPr>
    </w:lvl>
    <w:lvl w:ilvl="8" w:tplc="F98C2DB4" w:tentative="1">
      <w:start w:val="1"/>
      <w:numFmt w:val="decimal"/>
      <w:lvlText w:val="%9."/>
      <w:lvlJc w:val="left"/>
      <w:pPr>
        <w:tabs>
          <w:tab w:val="num" w:pos="6480"/>
        </w:tabs>
        <w:ind w:left="6480" w:hanging="360"/>
      </w:pPr>
    </w:lvl>
  </w:abstractNum>
  <w:abstractNum w:abstractNumId="24" w15:restartNumberingAfterBreak="0">
    <w:nsid w:val="4E386F62"/>
    <w:multiLevelType w:val="hybridMultilevel"/>
    <w:tmpl w:val="68C4BD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460227"/>
    <w:multiLevelType w:val="hybridMultilevel"/>
    <w:tmpl w:val="7C86A886"/>
    <w:lvl w:ilvl="0" w:tplc="A992FB94">
      <w:start w:val="1"/>
      <w:numFmt w:val="decimal"/>
      <w:lvlText w:val="%1."/>
      <w:lvlJc w:val="left"/>
      <w:pPr>
        <w:tabs>
          <w:tab w:val="num" w:pos="720"/>
        </w:tabs>
        <w:ind w:left="720" w:hanging="360"/>
      </w:pPr>
    </w:lvl>
    <w:lvl w:ilvl="1" w:tplc="25B4D9F4" w:tentative="1">
      <w:start w:val="1"/>
      <w:numFmt w:val="decimal"/>
      <w:lvlText w:val="%2."/>
      <w:lvlJc w:val="left"/>
      <w:pPr>
        <w:tabs>
          <w:tab w:val="num" w:pos="1440"/>
        </w:tabs>
        <w:ind w:left="1440" w:hanging="360"/>
      </w:pPr>
    </w:lvl>
    <w:lvl w:ilvl="2" w:tplc="FAC0300C" w:tentative="1">
      <w:start w:val="1"/>
      <w:numFmt w:val="decimal"/>
      <w:lvlText w:val="%3."/>
      <w:lvlJc w:val="left"/>
      <w:pPr>
        <w:tabs>
          <w:tab w:val="num" w:pos="2160"/>
        </w:tabs>
        <w:ind w:left="2160" w:hanging="360"/>
      </w:pPr>
    </w:lvl>
    <w:lvl w:ilvl="3" w:tplc="A830D896" w:tentative="1">
      <w:start w:val="1"/>
      <w:numFmt w:val="decimal"/>
      <w:lvlText w:val="%4."/>
      <w:lvlJc w:val="left"/>
      <w:pPr>
        <w:tabs>
          <w:tab w:val="num" w:pos="2880"/>
        </w:tabs>
        <w:ind w:left="2880" w:hanging="360"/>
      </w:pPr>
    </w:lvl>
    <w:lvl w:ilvl="4" w:tplc="7B700556" w:tentative="1">
      <w:start w:val="1"/>
      <w:numFmt w:val="decimal"/>
      <w:lvlText w:val="%5."/>
      <w:lvlJc w:val="left"/>
      <w:pPr>
        <w:tabs>
          <w:tab w:val="num" w:pos="3600"/>
        </w:tabs>
        <w:ind w:left="3600" w:hanging="360"/>
      </w:pPr>
    </w:lvl>
    <w:lvl w:ilvl="5" w:tplc="0C0EB2EE" w:tentative="1">
      <w:start w:val="1"/>
      <w:numFmt w:val="decimal"/>
      <w:lvlText w:val="%6."/>
      <w:lvlJc w:val="left"/>
      <w:pPr>
        <w:tabs>
          <w:tab w:val="num" w:pos="4320"/>
        </w:tabs>
        <w:ind w:left="4320" w:hanging="360"/>
      </w:pPr>
    </w:lvl>
    <w:lvl w:ilvl="6" w:tplc="E24E8806" w:tentative="1">
      <w:start w:val="1"/>
      <w:numFmt w:val="decimal"/>
      <w:lvlText w:val="%7."/>
      <w:lvlJc w:val="left"/>
      <w:pPr>
        <w:tabs>
          <w:tab w:val="num" w:pos="5040"/>
        </w:tabs>
        <w:ind w:left="5040" w:hanging="360"/>
      </w:pPr>
    </w:lvl>
    <w:lvl w:ilvl="7" w:tplc="E7FEABD0" w:tentative="1">
      <w:start w:val="1"/>
      <w:numFmt w:val="decimal"/>
      <w:lvlText w:val="%8."/>
      <w:lvlJc w:val="left"/>
      <w:pPr>
        <w:tabs>
          <w:tab w:val="num" w:pos="5760"/>
        </w:tabs>
        <w:ind w:left="5760" w:hanging="360"/>
      </w:pPr>
    </w:lvl>
    <w:lvl w:ilvl="8" w:tplc="CBDC7322" w:tentative="1">
      <w:start w:val="1"/>
      <w:numFmt w:val="decimal"/>
      <w:lvlText w:val="%9."/>
      <w:lvlJc w:val="left"/>
      <w:pPr>
        <w:tabs>
          <w:tab w:val="num" w:pos="6480"/>
        </w:tabs>
        <w:ind w:left="6480" w:hanging="360"/>
      </w:pPr>
    </w:lvl>
  </w:abstractNum>
  <w:abstractNum w:abstractNumId="26" w15:restartNumberingAfterBreak="0">
    <w:nsid w:val="524D117B"/>
    <w:multiLevelType w:val="hybridMultilevel"/>
    <w:tmpl w:val="BAD2BC84"/>
    <w:lvl w:ilvl="0" w:tplc="9FA89ED8">
      <w:start w:val="3"/>
      <w:numFmt w:val="decimal"/>
      <w:lvlText w:val="%1."/>
      <w:lvlJc w:val="left"/>
      <w:pPr>
        <w:tabs>
          <w:tab w:val="num" w:pos="720"/>
        </w:tabs>
        <w:ind w:left="720" w:hanging="360"/>
      </w:pPr>
    </w:lvl>
    <w:lvl w:ilvl="1" w:tplc="5DA88E56" w:tentative="1">
      <w:start w:val="1"/>
      <w:numFmt w:val="decimal"/>
      <w:lvlText w:val="%2."/>
      <w:lvlJc w:val="left"/>
      <w:pPr>
        <w:tabs>
          <w:tab w:val="num" w:pos="1440"/>
        </w:tabs>
        <w:ind w:left="1440" w:hanging="360"/>
      </w:pPr>
    </w:lvl>
    <w:lvl w:ilvl="2" w:tplc="20E417C0" w:tentative="1">
      <w:start w:val="1"/>
      <w:numFmt w:val="decimal"/>
      <w:lvlText w:val="%3."/>
      <w:lvlJc w:val="left"/>
      <w:pPr>
        <w:tabs>
          <w:tab w:val="num" w:pos="2160"/>
        </w:tabs>
        <w:ind w:left="2160" w:hanging="360"/>
      </w:pPr>
    </w:lvl>
    <w:lvl w:ilvl="3" w:tplc="5F2EC77A" w:tentative="1">
      <w:start w:val="1"/>
      <w:numFmt w:val="decimal"/>
      <w:lvlText w:val="%4."/>
      <w:lvlJc w:val="left"/>
      <w:pPr>
        <w:tabs>
          <w:tab w:val="num" w:pos="2880"/>
        </w:tabs>
        <w:ind w:left="2880" w:hanging="360"/>
      </w:pPr>
    </w:lvl>
    <w:lvl w:ilvl="4" w:tplc="20D85444" w:tentative="1">
      <w:start w:val="1"/>
      <w:numFmt w:val="decimal"/>
      <w:lvlText w:val="%5."/>
      <w:lvlJc w:val="left"/>
      <w:pPr>
        <w:tabs>
          <w:tab w:val="num" w:pos="3600"/>
        </w:tabs>
        <w:ind w:left="3600" w:hanging="360"/>
      </w:pPr>
    </w:lvl>
    <w:lvl w:ilvl="5" w:tplc="420C25AE" w:tentative="1">
      <w:start w:val="1"/>
      <w:numFmt w:val="decimal"/>
      <w:lvlText w:val="%6."/>
      <w:lvlJc w:val="left"/>
      <w:pPr>
        <w:tabs>
          <w:tab w:val="num" w:pos="4320"/>
        </w:tabs>
        <w:ind w:left="4320" w:hanging="360"/>
      </w:pPr>
    </w:lvl>
    <w:lvl w:ilvl="6" w:tplc="D6C282FA" w:tentative="1">
      <w:start w:val="1"/>
      <w:numFmt w:val="decimal"/>
      <w:lvlText w:val="%7."/>
      <w:lvlJc w:val="left"/>
      <w:pPr>
        <w:tabs>
          <w:tab w:val="num" w:pos="5040"/>
        </w:tabs>
        <w:ind w:left="5040" w:hanging="360"/>
      </w:pPr>
    </w:lvl>
    <w:lvl w:ilvl="7" w:tplc="3A9498FC" w:tentative="1">
      <w:start w:val="1"/>
      <w:numFmt w:val="decimal"/>
      <w:lvlText w:val="%8."/>
      <w:lvlJc w:val="left"/>
      <w:pPr>
        <w:tabs>
          <w:tab w:val="num" w:pos="5760"/>
        </w:tabs>
        <w:ind w:left="5760" w:hanging="360"/>
      </w:pPr>
    </w:lvl>
    <w:lvl w:ilvl="8" w:tplc="872E8300" w:tentative="1">
      <w:start w:val="1"/>
      <w:numFmt w:val="decimal"/>
      <w:lvlText w:val="%9."/>
      <w:lvlJc w:val="left"/>
      <w:pPr>
        <w:tabs>
          <w:tab w:val="num" w:pos="6480"/>
        </w:tabs>
        <w:ind w:left="6480" w:hanging="360"/>
      </w:pPr>
    </w:lvl>
  </w:abstractNum>
  <w:abstractNum w:abstractNumId="27" w15:restartNumberingAfterBreak="0">
    <w:nsid w:val="53703F3D"/>
    <w:multiLevelType w:val="hybridMultilevel"/>
    <w:tmpl w:val="33CEAF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E64DD1"/>
    <w:multiLevelType w:val="hybridMultilevel"/>
    <w:tmpl w:val="0528211E"/>
    <w:lvl w:ilvl="0" w:tplc="BC1C1A9A">
      <w:start w:val="3"/>
      <w:numFmt w:val="decimal"/>
      <w:lvlText w:val="%1."/>
      <w:lvlJc w:val="left"/>
      <w:pPr>
        <w:tabs>
          <w:tab w:val="num" w:pos="720"/>
        </w:tabs>
        <w:ind w:left="720" w:hanging="360"/>
      </w:pPr>
    </w:lvl>
    <w:lvl w:ilvl="1" w:tplc="E9228434" w:tentative="1">
      <w:start w:val="1"/>
      <w:numFmt w:val="decimal"/>
      <w:lvlText w:val="%2."/>
      <w:lvlJc w:val="left"/>
      <w:pPr>
        <w:tabs>
          <w:tab w:val="num" w:pos="1440"/>
        </w:tabs>
        <w:ind w:left="1440" w:hanging="360"/>
      </w:pPr>
    </w:lvl>
    <w:lvl w:ilvl="2" w:tplc="4C442BC4" w:tentative="1">
      <w:start w:val="1"/>
      <w:numFmt w:val="decimal"/>
      <w:lvlText w:val="%3."/>
      <w:lvlJc w:val="left"/>
      <w:pPr>
        <w:tabs>
          <w:tab w:val="num" w:pos="2160"/>
        </w:tabs>
        <w:ind w:left="2160" w:hanging="360"/>
      </w:pPr>
    </w:lvl>
    <w:lvl w:ilvl="3" w:tplc="62280D00" w:tentative="1">
      <w:start w:val="1"/>
      <w:numFmt w:val="decimal"/>
      <w:lvlText w:val="%4."/>
      <w:lvlJc w:val="left"/>
      <w:pPr>
        <w:tabs>
          <w:tab w:val="num" w:pos="2880"/>
        </w:tabs>
        <w:ind w:left="2880" w:hanging="360"/>
      </w:pPr>
    </w:lvl>
    <w:lvl w:ilvl="4" w:tplc="F642D49C" w:tentative="1">
      <w:start w:val="1"/>
      <w:numFmt w:val="decimal"/>
      <w:lvlText w:val="%5."/>
      <w:lvlJc w:val="left"/>
      <w:pPr>
        <w:tabs>
          <w:tab w:val="num" w:pos="3600"/>
        </w:tabs>
        <w:ind w:left="3600" w:hanging="360"/>
      </w:pPr>
    </w:lvl>
    <w:lvl w:ilvl="5" w:tplc="E8FCA4A4" w:tentative="1">
      <w:start w:val="1"/>
      <w:numFmt w:val="decimal"/>
      <w:lvlText w:val="%6."/>
      <w:lvlJc w:val="left"/>
      <w:pPr>
        <w:tabs>
          <w:tab w:val="num" w:pos="4320"/>
        </w:tabs>
        <w:ind w:left="4320" w:hanging="360"/>
      </w:pPr>
    </w:lvl>
    <w:lvl w:ilvl="6" w:tplc="CCAA4AD4" w:tentative="1">
      <w:start w:val="1"/>
      <w:numFmt w:val="decimal"/>
      <w:lvlText w:val="%7."/>
      <w:lvlJc w:val="left"/>
      <w:pPr>
        <w:tabs>
          <w:tab w:val="num" w:pos="5040"/>
        </w:tabs>
        <w:ind w:left="5040" w:hanging="360"/>
      </w:pPr>
    </w:lvl>
    <w:lvl w:ilvl="7" w:tplc="17F8E478" w:tentative="1">
      <w:start w:val="1"/>
      <w:numFmt w:val="decimal"/>
      <w:lvlText w:val="%8."/>
      <w:lvlJc w:val="left"/>
      <w:pPr>
        <w:tabs>
          <w:tab w:val="num" w:pos="5760"/>
        </w:tabs>
        <w:ind w:left="5760" w:hanging="360"/>
      </w:pPr>
    </w:lvl>
    <w:lvl w:ilvl="8" w:tplc="534C251E" w:tentative="1">
      <w:start w:val="1"/>
      <w:numFmt w:val="decimal"/>
      <w:lvlText w:val="%9."/>
      <w:lvlJc w:val="left"/>
      <w:pPr>
        <w:tabs>
          <w:tab w:val="num" w:pos="6480"/>
        </w:tabs>
        <w:ind w:left="6480" w:hanging="360"/>
      </w:pPr>
    </w:lvl>
  </w:abstractNum>
  <w:abstractNum w:abstractNumId="2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2A652B6"/>
    <w:multiLevelType w:val="hybridMultilevel"/>
    <w:tmpl w:val="95184F26"/>
    <w:lvl w:ilvl="0" w:tplc="BB5A049C">
      <w:start w:val="1"/>
      <w:numFmt w:val="bullet"/>
      <w:lvlText w:val="•"/>
      <w:lvlJc w:val="left"/>
      <w:pPr>
        <w:tabs>
          <w:tab w:val="num" w:pos="720"/>
        </w:tabs>
        <w:ind w:left="720" w:hanging="360"/>
      </w:pPr>
      <w:rPr>
        <w:rFonts w:ascii="Arial" w:hAnsi="Arial" w:hint="default"/>
      </w:rPr>
    </w:lvl>
    <w:lvl w:ilvl="1" w:tplc="542484B8">
      <w:start w:val="1"/>
      <w:numFmt w:val="decimal"/>
      <w:lvlText w:val="%2."/>
      <w:lvlJc w:val="left"/>
      <w:pPr>
        <w:tabs>
          <w:tab w:val="num" w:pos="1440"/>
        </w:tabs>
        <w:ind w:left="1440" w:hanging="360"/>
      </w:pPr>
    </w:lvl>
    <w:lvl w:ilvl="2" w:tplc="0094AA74" w:tentative="1">
      <w:start w:val="1"/>
      <w:numFmt w:val="bullet"/>
      <w:lvlText w:val="•"/>
      <w:lvlJc w:val="left"/>
      <w:pPr>
        <w:tabs>
          <w:tab w:val="num" w:pos="2160"/>
        </w:tabs>
        <w:ind w:left="2160" w:hanging="360"/>
      </w:pPr>
      <w:rPr>
        <w:rFonts w:ascii="Arial" w:hAnsi="Arial" w:hint="default"/>
      </w:rPr>
    </w:lvl>
    <w:lvl w:ilvl="3" w:tplc="9A2E677A" w:tentative="1">
      <w:start w:val="1"/>
      <w:numFmt w:val="bullet"/>
      <w:lvlText w:val="•"/>
      <w:lvlJc w:val="left"/>
      <w:pPr>
        <w:tabs>
          <w:tab w:val="num" w:pos="2880"/>
        </w:tabs>
        <w:ind w:left="2880" w:hanging="360"/>
      </w:pPr>
      <w:rPr>
        <w:rFonts w:ascii="Arial" w:hAnsi="Arial" w:hint="default"/>
      </w:rPr>
    </w:lvl>
    <w:lvl w:ilvl="4" w:tplc="16367644" w:tentative="1">
      <w:start w:val="1"/>
      <w:numFmt w:val="bullet"/>
      <w:lvlText w:val="•"/>
      <w:lvlJc w:val="left"/>
      <w:pPr>
        <w:tabs>
          <w:tab w:val="num" w:pos="3600"/>
        </w:tabs>
        <w:ind w:left="3600" w:hanging="360"/>
      </w:pPr>
      <w:rPr>
        <w:rFonts w:ascii="Arial" w:hAnsi="Arial" w:hint="default"/>
      </w:rPr>
    </w:lvl>
    <w:lvl w:ilvl="5" w:tplc="8038845E" w:tentative="1">
      <w:start w:val="1"/>
      <w:numFmt w:val="bullet"/>
      <w:lvlText w:val="•"/>
      <w:lvlJc w:val="left"/>
      <w:pPr>
        <w:tabs>
          <w:tab w:val="num" w:pos="4320"/>
        </w:tabs>
        <w:ind w:left="4320" w:hanging="360"/>
      </w:pPr>
      <w:rPr>
        <w:rFonts w:ascii="Arial" w:hAnsi="Arial" w:hint="default"/>
      </w:rPr>
    </w:lvl>
    <w:lvl w:ilvl="6" w:tplc="8FB241A4" w:tentative="1">
      <w:start w:val="1"/>
      <w:numFmt w:val="bullet"/>
      <w:lvlText w:val="•"/>
      <w:lvlJc w:val="left"/>
      <w:pPr>
        <w:tabs>
          <w:tab w:val="num" w:pos="5040"/>
        </w:tabs>
        <w:ind w:left="5040" w:hanging="360"/>
      </w:pPr>
      <w:rPr>
        <w:rFonts w:ascii="Arial" w:hAnsi="Arial" w:hint="default"/>
      </w:rPr>
    </w:lvl>
    <w:lvl w:ilvl="7" w:tplc="7CE84ED6" w:tentative="1">
      <w:start w:val="1"/>
      <w:numFmt w:val="bullet"/>
      <w:lvlText w:val="•"/>
      <w:lvlJc w:val="left"/>
      <w:pPr>
        <w:tabs>
          <w:tab w:val="num" w:pos="5760"/>
        </w:tabs>
        <w:ind w:left="5760" w:hanging="360"/>
      </w:pPr>
      <w:rPr>
        <w:rFonts w:ascii="Arial" w:hAnsi="Arial" w:hint="default"/>
      </w:rPr>
    </w:lvl>
    <w:lvl w:ilvl="8" w:tplc="EC92267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D23F0B"/>
    <w:multiLevelType w:val="hybridMultilevel"/>
    <w:tmpl w:val="ADBA49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E1059A"/>
    <w:multiLevelType w:val="hybridMultilevel"/>
    <w:tmpl w:val="0D640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A53A78"/>
    <w:multiLevelType w:val="hybridMultilevel"/>
    <w:tmpl w:val="8F04342A"/>
    <w:lvl w:ilvl="0" w:tplc="AFA01AEE">
      <w:start w:val="1"/>
      <w:numFmt w:val="bullet"/>
      <w:lvlText w:val="•"/>
      <w:lvlJc w:val="left"/>
      <w:pPr>
        <w:tabs>
          <w:tab w:val="num" w:pos="720"/>
        </w:tabs>
        <w:ind w:left="720" w:hanging="360"/>
      </w:pPr>
      <w:rPr>
        <w:rFonts w:ascii="Arial" w:hAnsi="Arial" w:hint="default"/>
      </w:rPr>
    </w:lvl>
    <w:lvl w:ilvl="1" w:tplc="A54A92A2" w:tentative="1">
      <w:start w:val="1"/>
      <w:numFmt w:val="bullet"/>
      <w:lvlText w:val="•"/>
      <w:lvlJc w:val="left"/>
      <w:pPr>
        <w:tabs>
          <w:tab w:val="num" w:pos="1440"/>
        </w:tabs>
        <w:ind w:left="1440" w:hanging="360"/>
      </w:pPr>
      <w:rPr>
        <w:rFonts w:ascii="Arial" w:hAnsi="Arial" w:hint="default"/>
      </w:rPr>
    </w:lvl>
    <w:lvl w:ilvl="2" w:tplc="B85E94C8" w:tentative="1">
      <w:start w:val="1"/>
      <w:numFmt w:val="bullet"/>
      <w:lvlText w:val="•"/>
      <w:lvlJc w:val="left"/>
      <w:pPr>
        <w:tabs>
          <w:tab w:val="num" w:pos="2160"/>
        </w:tabs>
        <w:ind w:left="2160" w:hanging="360"/>
      </w:pPr>
      <w:rPr>
        <w:rFonts w:ascii="Arial" w:hAnsi="Arial" w:hint="default"/>
      </w:rPr>
    </w:lvl>
    <w:lvl w:ilvl="3" w:tplc="5F00F7B8" w:tentative="1">
      <w:start w:val="1"/>
      <w:numFmt w:val="bullet"/>
      <w:lvlText w:val="•"/>
      <w:lvlJc w:val="left"/>
      <w:pPr>
        <w:tabs>
          <w:tab w:val="num" w:pos="2880"/>
        </w:tabs>
        <w:ind w:left="2880" w:hanging="360"/>
      </w:pPr>
      <w:rPr>
        <w:rFonts w:ascii="Arial" w:hAnsi="Arial" w:hint="default"/>
      </w:rPr>
    </w:lvl>
    <w:lvl w:ilvl="4" w:tplc="FA02D980" w:tentative="1">
      <w:start w:val="1"/>
      <w:numFmt w:val="bullet"/>
      <w:lvlText w:val="•"/>
      <w:lvlJc w:val="left"/>
      <w:pPr>
        <w:tabs>
          <w:tab w:val="num" w:pos="3600"/>
        </w:tabs>
        <w:ind w:left="3600" w:hanging="360"/>
      </w:pPr>
      <w:rPr>
        <w:rFonts w:ascii="Arial" w:hAnsi="Arial" w:hint="default"/>
      </w:rPr>
    </w:lvl>
    <w:lvl w:ilvl="5" w:tplc="90DA81B0" w:tentative="1">
      <w:start w:val="1"/>
      <w:numFmt w:val="bullet"/>
      <w:lvlText w:val="•"/>
      <w:lvlJc w:val="left"/>
      <w:pPr>
        <w:tabs>
          <w:tab w:val="num" w:pos="4320"/>
        </w:tabs>
        <w:ind w:left="4320" w:hanging="360"/>
      </w:pPr>
      <w:rPr>
        <w:rFonts w:ascii="Arial" w:hAnsi="Arial" w:hint="default"/>
      </w:rPr>
    </w:lvl>
    <w:lvl w:ilvl="6" w:tplc="A40E447E" w:tentative="1">
      <w:start w:val="1"/>
      <w:numFmt w:val="bullet"/>
      <w:lvlText w:val="•"/>
      <w:lvlJc w:val="left"/>
      <w:pPr>
        <w:tabs>
          <w:tab w:val="num" w:pos="5040"/>
        </w:tabs>
        <w:ind w:left="5040" w:hanging="360"/>
      </w:pPr>
      <w:rPr>
        <w:rFonts w:ascii="Arial" w:hAnsi="Arial" w:hint="default"/>
      </w:rPr>
    </w:lvl>
    <w:lvl w:ilvl="7" w:tplc="EAE2944A" w:tentative="1">
      <w:start w:val="1"/>
      <w:numFmt w:val="bullet"/>
      <w:lvlText w:val="•"/>
      <w:lvlJc w:val="left"/>
      <w:pPr>
        <w:tabs>
          <w:tab w:val="num" w:pos="5760"/>
        </w:tabs>
        <w:ind w:left="5760" w:hanging="360"/>
      </w:pPr>
      <w:rPr>
        <w:rFonts w:ascii="Arial" w:hAnsi="Arial" w:hint="default"/>
      </w:rPr>
    </w:lvl>
    <w:lvl w:ilvl="8" w:tplc="58065B5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16D2E16"/>
    <w:multiLevelType w:val="hybridMultilevel"/>
    <w:tmpl w:val="67128446"/>
    <w:lvl w:ilvl="0" w:tplc="E020B97A">
      <w:start w:val="1"/>
      <w:numFmt w:val="bullet"/>
      <w:lvlText w:val="•"/>
      <w:lvlJc w:val="left"/>
      <w:pPr>
        <w:tabs>
          <w:tab w:val="num" w:pos="720"/>
        </w:tabs>
        <w:ind w:left="720" w:hanging="360"/>
      </w:pPr>
      <w:rPr>
        <w:rFonts w:ascii="Arial" w:hAnsi="Arial" w:hint="default"/>
      </w:rPr>
    </w:lvl>
    <w:lvl w:ilvl="1" w:tplc="EF288F02">
      <w:numFmt w:val="bullet"/>
      <w:lvlText w:val="•"/>
      <w:lvlJc w:val="left"/>
      <w:pPr>
        <w:tabs>
          <w:tab w:val="num" w:pos="1440"/>
        </w:tabs>
        <w:ind w:left="1440" w:hanging="360"/>
      </w:pPr>
      <w:rPr>
        <w:rFonts w:ascii="Arial" w:hAnsi="Arial" w:hint="default"/>
      </w:rPr>
    </w:lvl>
    <w:lvl w:ilvl="2" w:tplc="A46A0458">
      <w:numFmt w:val="bullet"/>
      <w:lvlText w:val="•"/>
      <w:lvlJc w:val="left"/>
      <w:pPr>
        <w:tabs>
          <w:tab w:val="num" w:pos="2160"/>
        </w:tabs>
        <w:ind w:left="2160" w:hanging="360"/>
      </w:pPr>
      <w:rPr>
        <w:rFonts w:ascii="Arial" w:hAnsi="Arial" w:hint="default"/>
      </w:rPr>
    </w:lvl>
    <w:lvl w:ilvl="3" w:tplc="DC4C0CC0" w:tentative="1">
      <w:start w:val="1"/>
      <w:numFmt w:val="bullet"/>
      <w:lvlText w:val="•"/>
      <w:lvlJc w:val="left"/>
      <w:pPr>
        <w:tabs>
          <w:tab w:val="num" w:pos="2880"/>
        </w:tabs>
        <w:ind w:left="2880" w:hanging="360"/>
      </w:pPr>
      <w:rPr>
        <w:rFonts w:ascii="Arial" w:hAnsi="Arial" w:hint="default"/>
      </w:rPr>
    </w:lvl>
    <w:lvl w:ilvl="4" w:tplc="9E26A778" w:tentative="1">
      <w:start w:val="1"/>
      <w:numFmt w:val="bullet"/>
      <w:lvlText w:val="•"/>
      <w:lvlJc w:val="left"/>
      <w:pPr>
        <w:tabs>
          <w:tab w:val="num" w:pos="3600"/>
        </w:tabs>
        <w:ind w:left="3600" w:hanging="360"/>
      </w:pPr>
      <w:rPr>
        <w:rFonts w:ascii="Arial" w:hAnsi="Arial" w:hint="default"/>
      </w:rPr>
    </w:lvl>
    <w:lvl w:ilvl="5" w:tplc="56D6E05A" w:tentative="1">
      <w:start w:val="1"/>
      <w:numFmt w:val="bullet"/>
      <w:lvlText w:val="•"/>
      <w:lvlJc w:val="left"/>
      <w:pPr>
        <w:tabs>
          <w:tab w:val="num" w:pos="4320"/>
        </w:tabs>
        <w:ind w:left="4320" w:hanging="360"/>
      </w:pPr>
      <w:rPr>
        <w:rFonts w:ascii="Arial" w:hAnsi="Arial" w:hint="default"/>
      </w:rPr>
    </w:lvl>
    <w:lvl w:ilvl="6" w:tplc="8EC47B58" w:tentative="1">
      <w:start w:val="1"/>
      <w:numFmt w:val="bullet"/>
      <w:lvlText w:val="•"/>
      <w:lvlJc w:val="left"/>
      <w:pPr>
        <w:tabs>
          <w:tab w:val="num" w:pos="5040"/>
        </w:tabs>
        <w:ind w:left="5040" w:hanging="360"/>
      </w:pPr>
      <w:rPr>
        <w:rFonts w:ascii="Arial" w:hAnsi="Arial" w:hint="default"/>
      </w:rPr>
    </w:lvl>
    <w:lvl w:ilvl="7" w:tplc="4C388702" w:tentative="1">
      <w:start w:val="1"/>
      <w:numFmt w:val="bullet"/>
      <w:lvlText w:val="•"/>
      <w:lvlJc w:val="left"/>
      <w:pPr>
        <w:tabs>
          <w:tab w:val="num" w:pos="5760"/>
        </w:tabs>
        <w:ind w:left="5760" w:hanging="360"/>
      </w:pPr>
      <w:rPr>
        <w:rFonts w:ascii="Arial" w:hAnsi="Arial" w:hint="default"/>
      </w:rPr>
    </w:lvl>
    <w:lvl w:ilvl="8" w:tplc="E41812B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2D80BE2"/>
    <w:multiLevelType w:val="hybridMultilevel"/>
    <w:tmpl w:val="11FE9B4C"/>
    <w:lvl w:ilvl="0" w:tplc="202CA044">
      <w:start w:val="1"/>
      <w:numFmt w:val="decimal"/>
      <w:lvlText w:val="%1."/>
      <w:lvlJc w:val="left"/>
      <w:pPr>
        <w:tabs>
          <w:tab w:val="num" w:pos="720"/>
        </w:tabs>
        <w:ind w:left="720" w:hanging="360"/>
      </w:pPr>
    </w:lvl>
    <w:lvl w:ilvl="1" w:tplc="CB54CF00" w:tentative="1">
      <w:start w:val="1"/>
      <w:numFmt w:val="decimal"/>
      <w:lvlText w:val="%2."/>
      <w:lvlJc w:val="left"/>
      <w:pPr>
        <w:tabs>
          <w:tab w:val="num" w:pos="1440"/>
        </w:tabs>
        <w:ind w:left="1440" w:hanging="360"/>
      </w:pPr>
    </w:lvl>
    <w:lvl w:ilvl="2" w:tplc="D3E45E4E" w:tentative="1">
      <w:start w:val="1"/>
      <w:numFmt w:val="decimal"/>
      <w:lvlText w:val="%3."/>
      <w:lvlJc w:val="left"/>
      <w:pPr>
        <w:tabs>
          <w:tab w:val="num" w:pos="2160"/>
        </w:tabs>
        <w:ind w:left="2160" w:hanging="360"/>
      </w:pPr>
    </w:lvl>
    <w:lvl w:ilvl="3" w:tplc="4906EF94" w:tentative="1">
      <w:start w:val="1"/>
      <w:numFmt w:val="decimal"/>
      <w:lvlText w:val="%4."/>
      <w:lvlJc w:val="left"/>
      <w:pPr>
        <w:tabs>
          <w:tab w:val="num" w:pos="2880"/>
        </w:tabs>
        <w:ind w:left="2880" w:hanging="360"/>
      </w:pPr>
    </w:lvl>
    <w:lvl w:ilvl="4" w:tplc="975C0BC8" w:tentative="1">
      <w:start w:val="1"/>
      <w:numFmt w:val="decimal"/>
      <w:lvlText w:val="%5."/>
      <w:lvlJc w:val="left"/>
      <w:pPr>
        <w:tabs>
          <w:tab w:val="num" w:pos="3600"/>
        </w:tabs>
        <w:ind w:left="3600" w:hanging="360"/>
      </w:pPr>
    </w:lvl>
    <w:lvl w:ilvl="5" w:tplc="79763A94" w:tentative="1">
      <w:start w:val="1"/>
      <w:numFmt w:val="decimal"/>
      <w:lvlText w:val="%6."/>
      <w:lvlJc w:val="left"/>
      <w:pPr>
        <w:tabs>
          <w:tab w:val="num" w:pos="4320"/>
        </w:tabs>
        <w:ind w:left="4320" w:hanging="360"/>
      </w:pPr>
    </w:lvl>
    <w:lvl w:ilvl="6" w:tplc="BC708D50" w:tentative="1">
      <w:start w:val="1"/>
      <w:numFmt w:val="decimal"/>
      <w:lvlText w:val="%7."/>
      <w:lvlJc w:val="left"/>
      <w:pPr>
        <w:tabs>
          <w:tab w:val="num" w:pos="5040"/>
        </w:tabs>
        <w:ind w:left="5040" w:hanging="360"/>
      </w:pPr>
    </w:lvl>
    <w:lvl w:ilvl="7" w:tplc="D1DA52A4" w:tentative="1">
      <w:start w:val="1"/>
      <w:numFmt w:val="decimal"/>
      <w:lvlText w:val="%8."/>
      <w:lvlJc w:val="left"/>
      <w:pPr>
        <w:tabs>
          <w:tab w:val="num" w:pos="5760"/>
        </w:tabs>
        <w:ind w:left="5760" w:hanging="360"/>
      </w:pPr>
    </w:lvl>
    <w:lvl w:ilvl="8" w:tplc="DCFC60A2" w:tentative="1">
      <w:start w:val="1"/>
      <w:numFmt w:val="decimal"/>
      <w:lvlText w:val="%9."/>
      <w:lvlJc w:val="left"/>
      <w:pPr>
        <w:tabs>
          <w:tab w:val="num" w:pos="6480"/>
        </w:tabs>
        <w:ind w:left="6480" w:hanging="360"/>
      </w:pPr>
    </w:lvl>
  </w:abstractNum>
  <w:abstractNum w:abstractNumId="36" w15:restartNumberingAfterBreak="0">
    <w:nsid w:val="736B20FD"/>
    <w:multiLevelType w:val="hybridMultilevel"/>
    <w:tmpl w:val="86DAC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52F4D54"/>
    <w:multiLevelType w:val="hybridMultilevel"/>
    <w:tmpl w:val="9698C0D8"/>
    <w:lvl w:ilvl="0" w:tplc="C2945AF8">
      <w:start w:val="1"/>
      <w:numFmt w:val="decimal"/>
      <w:lvlText w:val="%1."/>
      <w:lvlJc w:val="left"/>
      <w:pPr>
        <w:tabs>
          <w:tab w:val="num" w:pos="720"/>
        </w:tabs>
        <w:ind w:left="720" w:hanging="360"/>
      </w:pPr>
    </w:lvl>
    <w:lvl w:ilvl="1" w:tplc="7694845A" w:tentative="1">
      <w:start w:val="1"/>
      <w:numFmt w:val="decimal"/>
      <w:lvlText w:val="%2."/>
      <w:lvlJc w:val="left"/>
      <w:pPr>
        <w:tabs>
          <w:tab w:val="num" w:pos="1440"/>
        </w:tabs>
        <w:ind w:left="1440" w:hanging="360"/>
      </w:pPr>
    </w:lvl>
    <w:lvl w:ilvl="2" w:tplc="E46CB67C" w:tentative="1">
      <w:start w:val="1"/>
      <w:numFmt w:val="decimal"/>
      <w:lvlText w:val="%3."/>
      <w:lvlJc w:val="left"/>
      <w:pPr>
        <w:tabs>
          <w:tab w:val="num" w:pos="2160"/>
        </w:tabs>
        <w:ind w:left="2160" w:hanging="360"/>
      </w:pPr>
    </w:lvl>
    <w:lvl w:ilvl="3" w:tplc="2DEC2434" w:tentative="1">
      <w:start w:val="1"/>
      <w:numFmt w:val="decimal"/>
      <w:lvlText w:val="%4."/>
      <w:lvlJc w:val="left"/>
      <w:pPr>
        <w:tabs>
          <w:tab w:val="num" w:pos="2880"/>
        </w:tabs>
        <w:ind w:left="2880" w:hanging="360"/>
      </w:pPr>
    </w:lvl>
    <w:lvl w:ilvl="4" w:tplc="5C6051F0" w:tentative="1">
      <w:start w:val="1"/>
      <w:numFmt w:val="decimal"/>
      <w:lvlText w:val="%5."/>
      <w:lvlJc w:val="left"/>
      <w:pPr>
        <w:tabs>
          <w:tab w:val="num" w:pos="3600"/>
        </w:tabs>
        <w:ind w:left="3600" w:hanging="360"/>
      </w:pPr>
    </w:lvl>
    <w:lvl w:ilvl="5" w:tplc="D0EEE200" w:tentative="1">
      <w:start w:val="1"/>
      <w:numFmt w:val="decimal"/>
      <w:lvlText w:val="%6."/>
      <w:lvlJc w:val="left"/>
      <w:pPr>
        <w:tabs>
          <w:tab w:val="num" w:pos="4320"/>
        </w:tabs>
        <w:ind w:left="4320" w:hanging="360"/>
      </w:pPr>
    </w:lvl>
    <w:lvl w:ilvl="6" w:tplc="BF50F8AA" w:tentative="1">
      <w:start w:val="1"/>
      <w:numFmt w:val="decimal"/>
      <w:lvlText w:val="%7."/>
      <w:lvlJc w:val="left"/>
      <w:pPr>
        <w:tabs>
          <w:tab w:val="num" w:pos="5040"/>
        </w:tabs>
        <w:ind w:left="5040" w:hanging="360"/>
      </w:pPr>
    </w:lvl>
    <w:lvl w:ilvl="7" w:tplc="42E82D9A" w:tentative="1">
      <w:start w:val="1"/>
      <w:numFmt w:val="decimal"/>
      <w:lvlText w:val="%8."/>
      <w:lvlJc w:val="left"/>
      <w:pPr>
        <w:tabs>
          <w:tab w:val="num" w:pos="5760"/>
        </w:tabs>
        <w:ind w:left="5760" w:hanging="360"/>
      </w:pPr>
    </w:lvl>
    <w:lvl w:ilvl="8" w:tplc="DE74919C" w:tentative="1">
      <w:start w:val="1"/>
      <w:numFmt w:val="decimal"/>
      <w:lvlText w:val="%9."/>
      <w:lvlJc w:val="left"/>
      <w:pPr>
        <w:tabs>
          <w:tab w:val="num" w:pos="6480"/>
        </w:tabs>
        <w:ind w:left="6480" w:hanging="360"/>
      </w:pPr>
    </w:lvl>
  </w:abstractNum>
  <w:abstractNum w:abstractNumId="38" w15:restartNumberingAfterBreak="0">
    <w:nsid w:val="78290571"/>
    <w:multiLevelType w:val="hybridMultilevel"/>
    <w:tmpl w:val="C74A1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7C1F87"/>
    <w:multiLevelType w:val="hybridMultilevel"/>
    <w:tmpl w:val="57722928"/>
    <w:lvl w:ilvl="0" w:tplc="33E06DBC">
      <w:start w:val="1"/>
      <w:numFmt w:val="bullet"/>
      <w:lvlText w:val="•"/>
      <w:lvlJc w:val="left"/>
      <w:pPr>
        <w:tabs>
          <w:tab w:val="num" w:pos="720"/>
        </w:tabs>
        <w:ind w:left="720" w:hanging="360"/>
      </w:pPr>
      <w:rPr>
        <w:rFonts w:ascii="Arial" w:hAnsi="Arial" w:hint="default"/>
      </w:rPr>
    </w:lvl>
    <w:lvl w:ilvl="1" w:tplc="24EE357C" w:tentative="1">
      <w:start w:val="1"/>
      <w:numFmt w:val="bullet"/>
      <w:lvlText w:val="•"/>
      <w:lvlJc w:val="left"/>
      <w:pPr>
        <w:tabs>
          <w:tab w:val="num" w:pos="1440"/>
        </w:tabs>
        <w:ind w:left="1440" w:hanging="360"/>
      </w:pPr>
      <w:rPr>
        <w:rFonts w:ascii="Arial" w:hAnsi="Arial" w:hint="default"/>
      </w:rPr>
    </w:lvl>
    <w:lvl w:ilvl="2" w:tplc="468CE43C" w:tentative="1">
      <w:start w:val="1"/>
      <w:numFmt w:val="bullet"/>
      <w:lvlText w:val="•"/>
      <w:lvlJc w:val="left"/>
      <w:pPr>
        <w:tabs>
          <w:tab w:val="num" w:pos="2160"/>
        </w:tabs>
        <w:ind w:left="2160" w:hanging="360"/>
      </w:pPr>
      <w:rPr>
        <w:rFonts w:ascii="Arial" w:hAnsi="Arial" w:hint="default"/>
      </w:rPr>
    </w:lvl>
    <w:lvl w:ilvl="3" w:tplc="53CE7F6E" w:tentative="1">
      <w:start w:val="1"/>
      <w:numFmt w:val="bullet"/>
      <w:lvlText w:val="•"/>
      <w:lvlJc w:val="left"/>
      <w:pPr>
        <w:tabs>
          <w:tab w:val="num" w:pos="2880"/>
        </w:tabs>
        <w:ind w:left="2880" w:hanging="360"/>
      </w:pPr>
      <w:rPr>
        <w:rFonts w:ascii="Arial" w:hAnsi="Arial" w:hint="default"/>
      </w:rPr>
    </w:lvl>
    <w:lvl w:ilvl="4" w:tplc="144E42BA" w:tentative="1">
      <w:start w:val="1"/>
      <w:numFmt w:val="bullet"/>
      <w:lvlText w:val="•"/>
      <w:lvlJc w:val="left"/>
      <w:pPr>
        <w:tabs>
          <w:tab w:val="num" w:pos="3600"/>
        </w:tabs>
        <w:ind w:left="3600" w:hanging="360"/>
      </w:pPr>
      <w:rPr>
        <w:rFonts w:ascii="Arial" w:hAnsi="Arial" w:hint="default"/>
      </w:rPr>
    </w:lvl>
    <w:lvl w:ilvl="5" w:tplc="49EC6068" w:tentative="1">
      <w:start w:val="1"/>
      <w:numFmt w:val="bullet"/>
      <w:lvlText w:val="•"/>
      <w:lvlJc w:val="left"/>
      <w:pPr>
        <w:tabs>
          <w:tab w:val="num" w:pos="4320"/>
        </w:tabs>
        <w:ind w:left="4320" w:hanging="360"/>
      </w:pPr>
      <w:rPr>
        <w:rFonts w:ascii="Arial" w:hAnsi="Arial" w:hint="default"/>
      </w:rPr>
    </w:lvl>
    <w:lvl w:ilvl="6" w:tplc="13F641B2" w:tentative="1">
      <w:start w:val="1"/>
      <w:numFmt w:val="bullet"/>
      <w:lvlText w:val="•"/>
      <w:lvlJc w:val="left"/>
      <w:pPr>
        <w:tabs>
          <w:tab w:val="num" w:pos="5040"/>
        </w:tabs>
        <w:ind w:left="5040" w:hanging="360"/>
      </w:pPr>
      <w:rPr>
        <w:rFonts w:ascii="Arial" w:hAnsi="Arial" w:hint="default"/>
      </w:rPr>
    </w:lvl>
    <w:lvl w:ilvl="7" w:tplc="A0707D08" w:tentative="1">
      <w:start w:val="1"/>
      <w:numFmt w:val="bullet"/>
      <w:lvlText w:val="•"/>
      <w:lvlJc w:val="left"/>
      <w:pPr>
        <w:tabs>
          <w:tab w:val="num" w:pos="5760"/>
        </w:tabs>
        <w:ind w:left="5760" w:hanging="360"/>
      </w:pPr>
      <w:rPr>
        <w:rFonts w:ascii="Arial" w:hAnsi="Arial" w:hint="default"/>
      </w:rPr>
    </w:lvl>
    <w:lvl w:ilvl="8" w:tplc="325097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FF77B5E"/>
    <w:multiLevelType w:val="hybridMultilevel"/>
    <w:tmpl w:val="B8007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21"/>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33"/>
  </w:num>
  <w:num w:numId="8">
    <w:abstractNumId w:val="6"/>
  </w:num>
  <w:num w:numId="9">
    <w:abstractNumId w:val="19"/>
  </w:num>
  <w:num w:numId="10">
    <w:abstractNumId w:val="22"/>
  </w:num>
  <w:num w:numId="11">
    <w:abstractNumId w:val="11"/>
  </w:num>
  <w:num w:numId="12">
    <w:abstractNumId w:val="9"/>
  </w:num>
  <w:num w:numId="13">
    <w:abstractNumId w:val="4"/>
  </w:num>
  <w:num w:numId="14">
    <w:abstractNumId w:val="23"/>
  </w:num>
  <w:num w:numId="15">
    <w:abstractNumId w:val="26"/>
  </w:num>
  <w:num w:numId="16">
    <w:abstractNumId w:val="35"/>
  </w:num>
  <w:num w:numId="17">
    <w:abstractNumId w:val="8"/>
  </w:num>
  <w:num w:numId="18">
    <w:abstractNumId w:val="28"/>
  </w:num>
  <w:num w:numId="19">
    <w:abstractNumId w:val="25"/>
  </w:num>
  <w:num w:numId="20">
    <w:abstractNumId w:val="16"/>
  </w:num>
  <w:num w:numId="21">
    <w:abstractNumId w:val="37"/>
  </w:num>
  <w:num w:numId="22">
    <w:abstractNumId w:val="3"/>
  </w:num>
  <w:num w:numId="23">
    <w:abstractNumId w:val="17"/>
  </w:num>
  <w:num w:numId="24">
    <w:abstractNumId w:val="20"/>
  </w:num>
  <w:num w:numId="25">
    <w:abstractNumId w:val="12"/>
  </w:num>
  <w:num w:numId="26">
    <w:abstractNumId w:val="7"/>
  </w:num>
  <w:num w:numId="27">
    <w:abstractNumId w:val="31"/>
  </w:num>
  <w:num w:numId="28">
    <w:abstractNumId w:val="30"/>
  </w:num>
  <w:num w:numId="29">
    <w:abstractNumId w:val="32"/>
  </w:num>
  <w:num w:numId="30">
    <w:abstractNumId w:val="38"/>
  </w:num>
  <w:num w:numId="31">
    <w:abstractNumId w:val="18"/>
  </w:num>
  <w:num w:numId="32">
    <w:abstractNumId w:val="13"/>
  </w:num>
  <w:num w:numId="33">
    <w:abstractNumId w:val="0"/>
  </w:num>
  <w:num w:numId="34">
    <w:abstractNumId w:val="1"/>
  </w:num>
  <w:num w:numId="35">
    <w:abstractNumId w:val="5"/>
  </w:num>
  <w:num w:numId="36">
    <w:abstractNumId w:val="36"/>
  </w:num>
  <w:num w:numId="37">
    <w:abstractNumId w:val="10"/>
  </w:num>
  <w:num w:numId="38">
    <w:abstractNumId w:val="24"/>
  </w:num>
  <w:num w:numId="39">
    <w:abstractNumId w:val="2"/>
  </w:num>
  <w:num w:numId="40">
    <w:abstractNumId w:val="40"/>
  </w:num>
  <w:num w:numId="41">
    <w:abstractNumId w:val="27"/>
  </w:num>
  <w:num w:numId="42">
    <w:abstractNumId w:val="15"/>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ullen (ESO), Paul J">
    <w15:presenceInfo w15:providerId="AD" w15:userId="S::paul.j.mullen@uk.nationalgrid.com::bf3d1d73-b4d7-4bb4-8793-c91dcec30622"/>
  </w15:person>
  <w15:person w15:author="Paul Mullen">
    <w15:presenceInfo w15:providerId="AD" w15:userId="S::paul.j.mullen@uk.nationalgrid.com::bf3d1d73-b4d7-4bb4-8793-c91dcec30622"/>
  </w15:person>
  <w15:person w15:author="Graham Pannell">
    <w15:presenceInfo w15:providerId="AD" w15:userId="S-1-5-21-1213119738-2581803853-728882166-8741"/>
  </w15:person>
  <w15:person w15:author="Nick Sillito">
    <w15:presenceInfo w15:providerId="AD" w15:userId="S::nsillito@peakgen.com::728306bb-6649-42fd-8271-fea0105d643e"/>
  </w15:person>
  <w15:person w15:author="Steward, Tom">
    <w15:presenceInfo w15:providerId="AD" w15:userId="S::UI924875@rwe-ag.com::64f34f9f-fa94-44a8-969c-8851b05411cf"/>
  </w15:person>
  <w15:person w15:author="Musaka(ESO), Sally">
    <w15:presenceInfo w15:providerId="AD" w15:userId="S::sally.musaka@uk.nationalgrid.com::a513c14e-bc7f-4c6b-9978-c7baac33670c"/>
  </w15:person>
  <w15:person w15:author="Neale (ESO), Grahame">
    <w15:presenceInfo w15:providerId="AD" w15:userId="S::grahame.neale@uk.nationalgrid.com::7412f750-aca9-44f7-8a7c-a8847f7980da"/>
  </w15:person>
  <w15:person w15:author="Jauss, L">
    <w15:presenceInfo w15:providerId="None" w15:userId="Jauss, L"/>
  </w15:person>
  <w15:person w15:author="Ander Madariaga">
    <w15:presenceInfo w15:providerId="AD" w15:userId="S::ander.madariaga@oceanwinds.com::b8016970-b371-490a-a205-b5e839395947"/>
  </w15:person>
  <w15:person w15:author="Lord Simon (ENGIE UK)">
    <w15:presenceInfo w15:providerId="AD" w15:userId="S::SW1208@engie.com::6f43cb53-3812-4084-9f2a-210e79738c2d"/>
  </w15:person>
  <w15:person w15:author="March, Grace">
    <w15:presenceInfo w15:providerId="AD" w15:userId="S::Grace.March@sembcorp.com::953619c6-b3f3-4f0e-9037-8415a7eaf6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B7"/>
    <w:rsid w:val="00000B92"/>
    <w:rsid w:val="00001E89"/>
    <w:rsid w:val="00002741"/>
    <w:rsid w:val="0000367B"/>
    <w:rsid w:val="000073F1"/>
    <w:rsid w:val="0001178B"/>
    <w:rsid w:val="000134B3"/>
    <w:rsid w:val="000147CE"/>
    <w:rsid w:val="0001641F"/>
    <w:rsid w:val="0001668B"/>
    <w:rsid w:val="00020F97"/>
    <w:rsid w:val="00022B35"/>
    <w:rsid w:val="00025EE2"/>
    <w:rsid w:val="00033C63"/>
    <w:rsid w:val="00033E3F"/>
    <w:rsid w:val="0003578F"/>
    <w:rsid w:val="00043548"/>
    <w:rsid w:val="00044B84"/>
    <w:rsid w:val="0004652A"/>
    <w:rsid w:val="00047A83"/>
    <w:rsid w:val="00050444"/>
    <w:rsid w:val="00051123"/>
    <w:rsid w:val="000544EC"/>
    <w:rsid w:val="00054F28"/>
    <w:rsid w:val="000557F3"/>
    <w:rsid w:val="00056DC8"/>
    <w:rsid w:val="000609A6"/>
    <w:rsid w:val="00060B91"/>
    <w:rsid w:val="00062F0E"/>
    <w:rsid w:val="000724B9"/>
    <w:rsid w:val="00084406"/>
    <w:rsid w:val="00087DBE"/>
    <w:rsid w:val="00090100"/>
    <w:rsid w:val="00091EDD"/>
    <w:rsid w:val="00093E36"/>
    <w:rsid w:val="000954AC"/>
    <w:rsid w:val="000A2AA5"/>
    <w:rsid w:val="000B513F"/>
    <w:rsid w:val="000B523A"/>
    <w:rsid w:val="000B7FEC"/>
    <w:rsid w:val="000C01B7"/>
    <w:rsid w:val="000D11EB"/>
    <w:rsid w:val="000D35AE"/>
    <w:rsid w:val="000D3772"/>
    <w:rsid w:val="000D37DB"/>
    <w:rsid w:val="000D61EF"/>
    <w:rsid w:val="000D74DF"/>
    <w:rsid w:val="000D7E77"/>
    <w:rsid w:val="000E18C2"/>
    <w:rsid w:val="000E2957"/>
    <w:rsid w:val="000E2BFC"/>
    <w:rsid w:val="000E383A"/>
    <w:rsid w:val="000E3A66"/>
    <w:rsid w:val="000E408C"/>
    <w:rsid w:val="000E41F2"/>
    <w:rsid w:val="000E6646"/>
    <w:rsid w:val="000E7929"/>
    <w:rsid w:val="000E7DA3"/>
    <w:rsid w:val="000F0E64"/>
    <w:rsid w:val="000F26AE"/>
    <w:rsid w:val="000F5F87"/>
    <w:rsid w:val="000F673E"/>
    <w:rsid w:val="000F7116"/>
    <w:rsid w:val="00104079"/>
    <w:rsid w:val="00106D88"/>
    <w:rsid w:val="00107AB4"/>
    <w:rsid w:val="001141F3"/>
    <w:rsid w:val="00114732"/>
    <w:rsid w:val="00116A49"/>
    <w:rsid w:val="00117B9B"/>
    <w:rsid w:val="001243A6"/>
    <w:rsid w:val="00131D88"/>
    <w:rsid w:val="0013300C"/>
    <w:rsid w:val="001352CB"/>
    <w:rsid w:val="0014503B"/>
    <w:rsid w:val="001453BB"/>
    <w:rsid w:val="0014611D"/>
    <w:rsid w:val="00147DFE"/>
    <w:rsid w:val="001515C6"/>
    <w:rsid w:val="001522F2"/>
    <w:rsid w:val="001525BF"/>
    <w:rsid w:val="00152D98"/>
    <w:rsid w:val="00153022"/>
    <w:rsid w:val="00154F76"/>
    <w:rsid w:val="001570AA"/>
    <w:rsid w:val="00161EBD"/>
    <w:rsid w:val="001625FD"/>
    <w:rsid w:val="001654DE"/>
    <w:rsid w:val="00165A7D"/>
    <w:rsid w:val="00165E9B"/>
    <w:rsid w:val="00166036"/>
    <w:rsid w:val="00170B88"/>
    <w:rsid w:val="00170CEB"/>
    <w:rsid w:val="00171184"/>
    <w:rsid w:val="0017158C"/>
    <w:rsid w:val="0017206F"/>
    <w:rsid w:val="00172546"/>
    <w:rsid w:val="00172C15"/>
    <w:rsid w:val="00176034"/>
    <w:rsid w:val="00180ECC"/>
    <w:rsid w:val="0018346A"/>
    <w:rsid w:val="001863DF"/>
    <w:rsid w:val="00186757"/>
    <w:rsid w:val="0018725B"/>
    <w:rsid w:val="001928F4"/>
    <w:rsid w:val="001948EA"/>
    <w:rsid w:val="001960B5"/>
    <w:rsid w:val="00197C0F"/>
    <w:rsid w:val="001A10AC"/>
    <w:rsid w:val="001A16B7"/>
    <w:rsid w:val="001A3410"/>
    <w:rsid w:val="001A4F2D"/>
    <w:rsid w:val="001A4F56"/>
    <w:rsid w:val="001A56FD"/>
    <w:rsid w:val="001B0C0E"/>
    <w:rsid w:val="001B0C86"/>
    <w:rsid w:val="001B0D50"/>
    <w:rsid w:val="001B361A"/>
    <w:rsid w:val="001B67BB"/>
    <w:rsid w:val="001B7BC4"/>
    <w:rsid w:val="001C03A0"/>
    <w:rsid w:val="001C1FD2"/>
    <w:rsid w:val="001C23A5"/>
    <w:rsid w:val="001C4FA6"/>
    <w:rsid w:val="001C731C"/>
    <w:rsid w:val="001C74E4"/>
    <w:rsid w:val="001D05D0"/>
    <w:rsid w:val="001D435D"/>
    <w:rsid w:val="001D4FD7"/>
    <w:rsid w:val="001D62D7"/>
    <w:rsid w:val="001D6FA3"/>
    <w:rsid w:val="001E1568"/>
    <w:rsid w:val="001E22EA"/>
    <w:rsid w:val="001E2D15"/>
    <w:rsid w:val="001E573E"/>
    <w:rsid w:val="001E600A"/>
    <w:rsid w:val="001E62A5"/>
    <w:rsid w:val="001E794A"/>
    <w:rsid w:val="001F0E98"/>
    <w:rsid w:val="001F2C94"/>
    <w:rsid w:val="001F4B93"/>
    <w:rsid w:val="001F69D5"/>
    <w:rsid w:val="00200103"/>
    <w:rsid w:val="00201813"/>
    <w:rsid w:val="00203F95"/>
    <w:rsid w:val="002047C8"/>
    <w:rsid w:val="0020657E"/>
    <w:rsid w:val="002069A6"/>
    <w:rsid w:val="00207487"/>
    <w:rsid w:val="00211F18"/>
    <w:rsid w:val="00212E1F"/>
    <w:rsid w:val="00213381"/>
    <w:rsid w:val="00213B3A"/>
    <w:rsid w:val="0021749E"/>
    <w:rsid w:val="00221D07"/>
    <w:rsid w:val="00224793"/>
    <w:rsid w:val="002254FD"/>
    <w:rsid w:val="002271B3"/>
    <w:rsid w:val="002343EA"/>
    <w:rsid w:val="00241786"/>
    <w:rsid w:val="00241D32"/>
    <w:rsid w:val="00243D34"/>
    <w:rsid w:val="00244B63"/>
    <w:rsid w:val="00244B95"/>
    <w:rsid w:val="00251E4A"/>
    <w:rsid w:val="002544F7"/>
    <w:rsid w:val="00255F3E"/>
    <w:rsid w:val="0026125D"/>
    <w:rsid w:val="00261C03"/>
    <w:rsid w:val="00261D90"/>
    <w:rsid w:val="00264311"/>
    <w:rsid w:val="0026734E"/>
    <w:rsid w:val="00270BA6"/>
    <w:rsid w:val="00270EB2"/>
    <w:rsid w:val="00270F36"/>
    <w:rsid w:val="002729E3"/>
    <w:rsid w:val="002746F7"/>
    <w:rsid w:val="00280A8A"/>
    <w:rsid w:val="00282896"/>
    <w:rsid w:val="00283717"/>
    <w:rsid w:val="00290DD4"/>
    <w:rsid w:val="002932B9"/>
    <w:rsid w:val="00294408"/>
    <w:rsid w:val="00296154"/>
    <w:rsid w:val="002A2112"/>
    <w:rsid w:val="002A39ED"/>
    <w:rsid w:val="002A3F0B"/>
    <w:rsid w:val="002A5009"/>
    <w:rsid w:val="002A5369"/>
    <w:rsid w:val="002A6FE8"/>
    <w:rsid w:val="002B17F9"/>
    <w:rsid w:val="002B3D9E"/>
    <w:rsid w:val="002B3F61"/>
    <w:rsid w:val="002B66D9"/>
    <w:rsid w:val="002B78D0"/>
    <w:rsid w:val="002C03E1"/>
    <w:rsid w:val="002C1928"/>
    <w:rsid w:val="002C262B"/>
    <w:rsid w:val="002C44EC"/>
    <w:rsid w:val="002C4EEE"/>
    <w:rsid w:val="002C7437"/>
    <w:rsid w:val="002C744B"/>
    <w:rsid w:val="002D21AC"/>
    <w:rsid w:val="002D28DB"/>
    <w:rsid w:val="002D2FFE"/>
    <w:rsid w:val="002E090D"/>
    <w:rsid w:val="002E5C51"/>
    <w:rsid w:val="002F05F7"/>
    <w:rsid w:val="002F2733"/>
    <w:rsid w:val="002F335A"/>
    <w:rsid w:val="002F4920"/>
    <w:rsid w:val="002F6908"/>
    <w:rsid w:val="002F74ED"/>
    <w:rsid w:val="00300B56"/>
    <w:rsid w:val="003011FF"/>
    <w:rsid w:val="003017F4"/>
    <w:rsid w:val="00306BB6"/>
    <w:rsid w:val="0031146D"/>
    <w:rsid w:val="003169A8"/>
    <w:rsid w:val="00327060"/>
    <w:rsid w:val="00327366"/>
    <w:rsid w:val="00331E17"/>
    <w:rsid w:val="00332DFE"/>
    <w:rsid w:val="003332D9"/>
    <w:rsid w:val="0033415F"/>
    <w:rsid w:val="00334B0B"/>
    <w:rsid w:val="00335EDA"/>
    <w:rsid w:val="00337154"/>
    <w:rsid w:val="00337740"/>
    <w:rsid w:val="003415F0"/>
    <w:rsid w:val="00341A92"/>
    <w:rsid w:val="00342BB2"/>
    <w:rsid w:val="0034387E"/>
    <w:rsid w:val="0034456B"/>
    <w:rsid w:val="00344BFD"/>
    <w:rsid w:val="00345BED"/>
    <w:rsid w:val="00346A99"/>
    <w:rsid w:val="00353859"/>
    <w:rsid w:val="00354253"/>
    <w:rsid w:val="003552C4"/>
    <w:rsid w:val="003565B8"/>
    <w:rsid w:val="00356A25"/>
    <w:rsid w:val="003633F6"/>
    <w:rsid w:val="003647DA"/>
    <w:rsid w:val="00364D14"/>
    <w:rsid w:val="0036577A"/>
    <w:rsid w:val="00366460"/>
    <w:rsid w:val="00366C20"/>
    <w:rsid w:val="00372097"/>
    <w:rsid w:val="00373651"/>
    <w:rsid w:val="00376F42"/>
    <w:rsid w:val="00380678"/>
    <w:rsid w:val="00383F6C"/>
    <w:rsid w:val="00385EE9"/>
    <w:rsid w:val="00391F05"/>
    <w:rsid w:val="003928D2"/>
    <w:rsid w:val="0039436B"/>
    <w:rsid w:val="00396E07"/>
    <w:rsid w:val="003A0208"/>
    <w:rsid w:val="003A4A1B"/>
    <w:rsid w:val="003A66AC"/>
    <w:rsid w:val="003A6AA3"/>
    <w:rsid w:val="003B22E1"/>
    <w:rsid w:val="003B69BB"/>
    <w:rsid w:val="003B7A92"/>
    <w:rsid w:val="003C05F9"/>
    <w:rsid w:val="003C0C6C"/>
    <w:rsid w:val="003C3E9B"/>
    <w:rsid w:val="003C41A8"/>
    <w:rsid w:val="003D13EB"/>
    <w:rsid w:val="003D30C9"/>
    <w:rsid w:val="003D71FD"/>
    <w:rsid w:val="003E053B"/>
    <w:rsid w:val="003E3AB5"/>
    <w:rsid w:val="003E6A66"/>
    <w:rsid w:val="003E6B29"/>
    <w:rsid w:val="003F01F3"/>
    <w:rsid w:val="003F4A4A"/>
    <w:rsid w:val="003F78F5"/>
    <w:rsid w:val="003F7C8D"/>
    <w:rsid w:val="00401382"/>
    <w:rsid w:val="004013A1"/>
    <w:rsid w:val="00404BB2"/>
    <w:rsid w:val="00407886"/>
    <w:rsid w:val="00410CA5"/>
    <w:rsid w:val="0041291F"/>
    <w:rsid w:val="004162CB"/>
    <w:rsid w:val="004170E3"/>
    <w:rsid w:val="00417CF1"/>
    <w:rsid w:val="00423A09"/>
    <w:rsid w:val="00425940"/>
    <w:rsid w:val="004260ED"/>
    <w:rsid w:val="00427CB8"/>
    <w:rsid w:val="0043347C"/>
    <w:rsid w:val="0043356E"/>
    <w:rsid w:val="004357E2"/>
    <w:rsid w:val="004360CC"/>
    <w:rsid w:val="00437253"/>
    <w:rsid w:val="004402B5"/>
    <w:rsid w:val="00444D90"/>
    <w:rsid w:val="00444E7E"/>
    <w:rsid w:val="004465FA"/>
    <w:rsid w:val="0045228C"/>
    <w:rsid w:val="00457CC9"/>
    <w:rsid w:val="00462608"/>
    <w:rsid w:val="0046640E"/>
    <w:rsid w:val="004704B3"/>
    <w:rsid w:val="00470723"/>
    <w:rsid w:val="00470B5B"/>
    <w:rsid w:val="00470CA5"/>
    <w:rsid w:val="00470FE1"/>
    <w:rsid w:val="00476F8E"/>
    <w:rsid w:val="00482C37"/>
    <w:rsid w:val="00486A61"/>
    <w:rsid w:val="00486A97"/>
    <w:rsid w:val="00491B5D"/>
    <w:rsid w:val="0049281A"/>
    <w:rsid w:val="00494910"/>
    <w:rsid w:val="0049663F"/>
    <w:rsid w:val="00497FD1"/>
    <w:rsid w:val="004A1380"/>
    <w:rsid w:val="004A1553"/>
    <w:rsid w:val="004A6C31"/>
    <w:rsid w:val="004B0932"/>
    <w:rsid w:val="004B1635"/>
    <w:rsid w:val="004B2DC2"/>
    <w:rsid w:val="004B4931"/>
    <w:rsid w:val="004B4F80"/>
    <w:rsid w:val="004B6C9C"/>
    <w:rsid w:val="004B767D"/>
    <w:rsid w:val="004C2BB7"/>
    <w:rsid w:val="004C2E5F"/>
    <w:rsid w:val="004C38D2"/>
    <w:rsid w:val="004C39E3"/>
    <w:rsid w:val="004C4732"/>
    <w:rsid w:val="004C6BA2"/>
    <w:rsid w:val="004D12C6"/>
    <w:rsid w:val="004D405D"/>
    <w:rsid w:val="004D587F"/>
    <w:rsid w:val="004D7B86"/>
    <w:rsid w:val="004E1315"/>
    <w:rsid w:val="004E29F5"/>
    <w:rsid w:val="004E402B"/>
    <w:rsid w:val="004E4204"/>
    <w:rsid w:val="004E6955"/>
    <w:rsid w:val="004E7246"/>
    <w:rsid w:val="004E736A"/>
    <w:rsid w:val="004E7617"/>
    <w:rsid w:val="004F10E6"/>
    <w:rsid w:val="004F13FF"/>
    <w:rsid w:val="004F1C82"/>
    <w:rsid w:val="004F2988"/>
    <w:rsid w:val="004F3448"/>
    <w:rsid w:val="004F369A"/>
    <w:rsid w:val="004F4375"/>
    <w:rsid w:val="00500805"/>
    <w:rsid w:val="005017F5"/>
    <w:rsid w:val="005069FF"/>
    <w:rsid w:val="00510045"/>
    <w:rsid w:val="005101C2"/>
    <w:rsid w:val="00511869"/>
    <w:rsid w:val="00512281"/>
    <w:rsid w:val="00512E01"/>
    <w:rsid w:val="005135CE"/>
    <w:rsid w:val="00513DBF"/>
    <w:rsid w:val="00514242"/>
    <w:rsid w:val="00514EE2"/>
    <w:rsid w:val="00514EED"/>
    <w:rsid w:val="00517106"/>
    <w:rsid w:val="00517275"/>
    <w:rsid w:val="00520130"/>
    <w:rsid w:val="0052061F"/>
    <w:rsid w:val="005216D1"/>
    <w:rsid w:val="005217C2"/>
    <w:rsid w:val="00524C75"/>
    <w:rsid w:val="00524EB7"/>
    <w:rsid w:val="00527BE6"/>
    <w:rsid w:val="005310F4"/>
    <w:rsid w:val="005325F3"/>
    <w:rsid w:val="0053644E"/>
    <w:rsid w:val="0053756A"/>
    <w:rsid w:val="00540807"/>
    <w:rsid w:val="005439BF"/>
    <w:rsid w:val="0054744F"/>
    <w:rsid w:val="00550700"/>
    <w:rsid w:val="00552452"/>
    <w:rsid w:val="005526DB"/>
    <w:rsid w:val="005529CA"/>
    <w:rsid w:val="00552AE7"/>
    <w:rsid w:val="0055484B"/>
    <w:rsid w:val="00557F7F"/>
    <w:rsid w:val="005603D9"/>
    <w:rsid w:val="0056145B"/>
    <w:rsid w:val="005615C8"/>
    <w:rsid w:val="00564462"/>
    <w:rsid w:val="0056651D"/>
    <w:rsid w:val="00566ABB"/>
    <w:rsid w:val="00566EC7"/>
    <w:rsid w:val="0056792D"/>
    <w:rsid w:val="005705A0"/>
    <w:rsid w:val="00572D44"/>
    <w:rsid w:val="00572FAB"/>
    <w:rsid w:val="005749AD"/>
    <w:rsid w:val="005763F6"/>
    <w:rsid w:val="005764EC"/>
    <w:rsid w:val="005766CB"/>
    <w:rsid w:val="00583DF8"/>
    <w:rsid w:val="00584D5D"/>
    <w:rsid w:val="005859F0"/>
    <w:rsid w:val="00591634"/>
    <w:rsid w:val="00592099"/>
    <w:rsid w:val="005923FA"/>
    <w:rsid w:val="00593CC1"/>
    <w:rsid w:val="0059567B"/>
    <w:rsid w:val="00595CD0"/>
    <w:rsid w:val="00597F65"/>
    <w:rsid w:val="005A0B75"/>
    <w:rsid w:val="005A347B"/>
    <w:rsid w:val="005A39C0"/>
    <w:rsid w:val="005A4B03"/>
    <w:rsid w:val="005A4FCA"/>
    <w:rsid w:val="005B29F9"/>
    <w:rsid w:val="005B778B"/>
    <w:rsid w:val="005C221F"/>
    <w:rsid w:val="005C34DD"/>
    <w:rsid w:val="005C388B"/>
    <w:rsid w:val="005C44E1"/>
    <w:rsid w:val="005C582C"/>
    <w:rsid w:val="005C5ED9"/>
    <w:rsid w:val="005D6104"/>
    <w:rsid w:val="005E188C"/>
    <w:rsid w:val="005E2239"/>
    <w:rsid w:val="005E262E"/>
    <w:rsid w:val="005E3456"/>
    <w:rsid w:val="005E5381"/>
    <w:rsid w:val="005E558A"/>
    <w:rsid w:val="005E58D8"/>
    <w:rsid w:val="005E6020"/>
    <w:rsid w:val="005F4088"/>
    <w:rsid w:val="005F469E"/>
    <w:rsid w:val="005F481C"/>
    <w:rsid w:val="005F7701"/>
    <w:rsid w:val="00601003"/>
    <w:rsid w:val="0060367A"/>
    <w:rsid w:val="00604BFB"/>
    <w:rsid w:val="00604C97"/>
    <w:rsid w:val="006102F8"/>
    <w:rsid w:val="006103B7"/>
    <w:rsid w:val="00614E7D"/>
    <w:rsid w:val="00616962"/>
    <w:rsid w:val="00620CDA"/>
    <w:rsid w:val="006219D8"/>
    <w:rsid w:val="00623587"/>
    <w:rsid w:val="006277ED"/>
    <w:rsid w:val="00633C64"/>
    <w:rsid w:val="006423C4"/>
    <w:rsid w:val="00644FFB"/>
    <w:rsid w:val="006454CF"/>
    <w:rsid w:val="00647A0B"/>
    <w:rsid w:val="0065298C"/>
    <w:rsid w:val="006530B4"/>
    <w:rsid w:val="00653282"/>
    <w:rsid w:val="006533F7"/>
    <w:rsid w:val="00654E6D"/>
    <w:rsid w:val="006575F8"/>
    <w:rsid w:val="00657D3D"/>
    <w:rsid w:val="00660303"/>
    <w:rsid w:val="006655D8"/>
    <w:rsid w:val="0066580F"/>
    <w:rsid w:val="00670616"/>
    <w:rsid w:val="00672312"/>
    <w:rsid w:val="00674BCC"/>
    <w:rsid w:val="006830FD"/>
    <w:rsid w:val="0068315B"/>
    <w:rsid w:val="00686935"/>
    <w:rsid w:val="00686CCD"/>
    <w:rsid w:val="00687E97"/>
    <w:rsid w:val="00687F8B"/>
    <w:rsid w:val="006902B2"/>
    <w:rsid w:val="00690D22"/>
    <w:rsid w:val="006953BB"/>
    <w:rsid w:val="00696A5C"/>
    <w:rsid w:val="006A0F6B"/>
    <w:rsid w:val="006A46D4"/>
    <w:rsid w:val="006A6E93"/>
    <w:rsid w:val="006B1ECC"/>
    <w:rsid w:val="006B501B"/>
    <w:rsid w:val="006C072F"/>
    <w:rsid w:val="006C2553"/>
    <w:rsid w:val="006C258E"/>
    <w:rsid w:val="006C66F4"/>
    <w:rsid w:val="006C6748"/>
    <w:rsid w:val="006C746F"/>
    <w:rsid w:val="006D03E8"/>
    <w:rsid w:val="006D212A"/>
    <w:rsid w:val="006D3E4F"/>
    <w:rsid w:val="006D43AE"/>
    <w:rsid w:val="006D5419"/>
    <w:rsid w:val="006D5976"/>
    <w:rsid w:val="006E2011"/>
    <w:rsid w:val="006E2F4E"/>
    <w:rsid w:val="006E7AD5"/>
    <w:rsid w:val="006F1EF7"/>
    <w:rsid w:val="006F2180"/>
    <w:rsid w:val="006F27D8"/>
    <w:rsid w:val="006F520D"/>
    <w:rsid w:val="006F5E1F"/>
    <w:rsid w:val="006F7A99"/>
    <w:rsid w:val="0070195A"/>
    <w:rsid w:val="00701CAA"/>
    <w:rsid w:val="007028AA"/>
    <w:rsid w:val="00714E8E"/>
    <w:rsid w:val="00716992"/>
    <w:rsid w:val="00716FCC"/>
    <w:rsid w:val="007216FB"/>
    <w:rsid w:val="007253DB"/>
    <w:rsid w:val="00725D43"/>
    <w:rsid w:val="0072603A"/>
    <w:rsid w:val="00727AF5"/>
    <w:rsid w:val="00737726"/>
    <w:rsid w:val="00740090"/>
    <w:rsid w:val="00740C0F"/>
    <w:rsid w:val="00741005"/>
    <w:rsid w:val="00741B9F"/>
    <w:rsid w:val="00751E50"/>
    <w:rsid w:val="00751EF6"/>
    <w:rsid w:val="0075420D"/>
    <w:rsid w:val="00756C77"/>
    <w:rsid w:val="00757DD7"/>
    <w:rsid w:val="007615D8"/>
    <w:rsid w:val="0076357C"/>
    <w:rsid w:val="00764293"/>
    <w:rsid w:val="007656EB"/>
    <w:rsid w:val="00766566"/>
    <w:rsid w:val="00766D00"/>
    <w:rsid w:val="00771DE2"/>
    <w:rsid w:val="0077369C"/>
    <w:rsid w:val="00774A51"/>
    <w:rsid w:val="00774DC2"/>
    <w:rsid w:val="00781FC7"/>
    <w:rsid w:val="00784122"/>
    <w:rsid w:val="00785DA1"/>
    <w:rsid w:val="0079135A"/>
    <w:rsid w:val="0079141D"/>
    <w:rsid w:val="007924DA"/>
    <w:rsid w:val="00793651"/>
    <w:rsid w:val="00795251"/>
    <w:rsid w:val="007962EB"/>
    <w:rsid w:val="0079750C"/>
    <w:rsid w:val="007A1181"/>
    <w:rsid w:val="007A6986"/>
    <w:rsid w:val="007A770E"/>
    <w:rsid w:val="007B2F9D"/>
    <w:rsid w:val="007B32F3"/>
    <w:rsid w:val="007B4289"/>
    <w:rsid w:val="007B493A"/>
    <w:rsid w:val="007B497D"/>
    <w:rsid w:val="007B5008"/>
    <w:rsid w:val="007C241B"/>
    <w:rsid w:val="007C50B7"/>
    <w:rsid w:val="007C7CA2"/>
    <w:rsid w:val="007D2D0C"/>
    <w:rsid w:val="007D6C8E"/>
    <w:rsid w:val="007E4492"/>
    <w:rsid w:val="007E4F71"/>
    <w:rsid w:val="007E596F"/>
    <w:rsid w:val="007E6C87"/>
    <w:rsid w:val="007F130C"/>
    <w:rsid w:val="007F23C4"/>
    <w:rsid w:val="007F28E6"/>
    <w:rsid w:val="007F2C2D"/>
    <w:rsid w:val="007F5F3A"/>
    <w:rsid w:val="0080290C"/>
    <w:rsid w:val="008044D1"/>
    <w:rsid w:val="0080461B"/>
    <w:rsid w:val="008046CF"/>
    <w:rsid w:val="00810242"/>
    <w:rsid w:val="00810D3D"/>
    <w:rsid w:val="00811059"/>
    <w:rsid w:val="00812A45"/>
    <w:rsid w:val="00817137"/>
    <w:rsid w:val="00820EAF"/>
    <w:rsid w:val="008227EC"/>
    <w:rsid w:val="00823B89"/>
    <w:rsid w:val="00826654"/>
    <w:rsid w:val="00832B0A"/>
    <w:rsid w:val="00833FC9"/>
    <w:rsid w:val="00836119"/>
    <w:rsid w:val="00836223"/>
    <w:rsid w:val="00836B2C"/>
    <w:rsid w:val="0084044C"/>
    <w:rsid w:val="00840929"/>
    <w:rsid w:val="00841FC9"/>
    <w:rsid w:val="008441B9"/>
    <w:rsid w:val="008451F8"/>
    <w:rsid w:val="0084589B"/>
    <w:rsid w:val="0084716D"/>
    <w:rsid w:val="008519EE"/>
    <w:rsid w:val="0085564D"/>
    <w:rsid w:val="00856183"/>
    <w:rsid w:val="008634DF"/>
    <w:rsid w:val="0086356A"/>
    <w:rsid w:val="0086378F"/>
    <w:rsid w:val="00863991"/>
    <w:rsid w:val="00863D8D"/>
    <w:rsid w:val="00863E0C"/>
    <w:rsid w:val="008652B4"/>
    <w:rsid w:val="00866060"/>
    <w:rsid w:val="00871175"/>
    <w:rsid w:val="00873813"/>
    <w:rsid w:val="00873FBF"/>
    <w:rsid w:val="008767E3"/>
    <w:rsid w:val="00877A04"/>
    <w:rsid w:val="00882C3B"/>
    <w:rsid w:val="008837C4"/>
    <w:rsid w:val="00884651"/>
    <w:rsid w:val="00885BAE"/>
    <w:rsid w:val="00885C91"/>
    <w:rsid w:val="008867A1"/>
    <w:rsid w:val="008905D8"/>
    <w:rsid w:val="00891A77"/>
    <w:rsid w:val="00894C29"/>
    <w:rsid w:val="008978F6"/>
    <w:rsid w:val="008A1B41"/>
    <w:rsid w:val="008A3736"/>
    <w:rsid w:val="008A5A7C"/>
    <w:rsid w:val="008A789C"/>
    <w:rsid w:val="008B1B52"/>
    <w:rsid w:val="008B1CE9"/>
    <w:rsid w:val="008B40C9"/>
    <w:rsid w:val="008B47FA"/>
    <w:rsid w:val="008B4F7A"/>
    <w:rsid w:val="008B5413"/>
    <w:rsid w:val="008B5FA4"/>
    <w:rsid w:val="008B60A2"/>
    <w:rsid w:val="008D114A"/>
    <w:rsid w:val="008D2BD4"/>
    <w:rsid w:val="008D4AEB"/>
    <w:rsid w:val="008D752E"/>
    <w:rsid w:val="008E0179"/>
    <w:rsid w:val="008E1078"/>
    <w:rsid w:val="008E13FB"/>
    <w:rsid w:val="008E17A7"/>
    <w:rsid w:val="008E2468"/>
    <w:rsid w:val="008E26D6"/>
    <w:rsid w:val="008E275C"/>
    <w:rsid w:val="008E2CBD"/>
    <w:rsid w:val="008E3D3F"/>
    <w:rsid w:val="008F0CED"/>
    <w:rsid w:val="008F19A7"/>
    <w:rsid w:val="008F19B4"/>
    <w:rsid w:val="008F22D2"/>
    <w:rsid w:val="008F39EA"/>
    <w:rsid w:val="008F6401"/>
    <w:rsid w:val="008F6B2A"/>
    <w:rsid w:val="00902148"/>
    <w:rsid w:val="009027DA"/>
    <w:rsid w:val="00902CFC"/>
    <w:rsid w:val="00903D12"/>
    <w:rsid w:val="00903EBA"/>
    <w:rsid w:val="00905D96"/>
    <w:rsid w:val="00906A93"/>
    <w:rsid w:val="00910115"/>
    <w:rsid w:val="009105B1"/>
    <w:rsid w:val="0091068A"/>
    <w:rsid w:val="009112D8"/>
    <w:rsid w:val="009121D3"/>
    <w:rsid w:val="00914221"/>
    <w:rsid w:val="0091627F"/>
    <w:rsid w:val="00916E87"/>
    <w:rsid w:val="0091783A"/>
    <w:rsid w:val="00920B31"/>
    <w:rsid w:val="00922BD0"/>
    <w:rsid w:val="00923426"/>
    <w:rsid w:val="0092758C"/>
    <w:rsid w:val="0093091F"/>
    <w:rsid w:val="009311F2"/>
    <w:rsid w:val="00932514"/>
    <w:rsid w:val="00932A8E"/>
    <w:rsid w:val="00933FDD"/>
    <w:rsid w:val="009344C2"/>
    <w:rsid w:val="00936098"/>
    <w:rsid w:val="00941634"/>
    <w:rsid w:val="00943A0E"/>
    <w:rsid w:val="009446C6"/>
    <w:rsid w:val="00944DC3"/>
    <w:rsid w:val="009456D1"/>
    <w:rsid w:val="00950875"/>
    <w:rsid w:val="00951276"/>
    <w:rsid w:val="00953D73"/>
    <w:rsid w:val="0095473C"/>
    <w:rsid w:val="00955323"/>
    <w:rsid w:val="00956BC8"/>
    <w:rsid w:val="00962E1C"/>
    <w:rsid w:val="00962F1A"/>
    <w:rsid w:val="00966DF4"/>
    <w:rsid w:val="009714BD"/>
    <w:rsid w:val="00972B27"/>
    <w:rsid w:val="00972D75"/>
    <w:rsid w:val="00973D5A"/>
    <w:rsid w:val="00975A35"/>
    <w:rsid w:val="00976335"/>
    <w:rsid w:val="009765EA"/>
    <w:rsid w:val="00982125"/>
    <w:rsid w:val="00982591"/>
    <w:rsid w:val="00982F07"/>
    <w:rsid w:val="00982FBE"/>
    <w:rsid w:val="0098463A"/>
    <w:rsid w:val="00984966"/>
    <w:rsid w:val="009850A7"/>
    <w:rsid w:val="00995322"/>
    <w:rsid w:val="00995A52"/>
    <w:rsid w:val="009A206C"/>
    <w:rsid w:val="009A27F9"/>
    <w:rsid w:val="009A3992"/>
    <w:rsid w:val="009A5915"/>
    <w:rsid w:val="009A7732"/>
    <w:rsid w:val="009B0AD1"/>
    <w:rsid w:val="009B5E39"/>
    <w:rsid w:val="009C29E3"/>
    <w:rsid w:val="009C36B4"/>
    <w:rsid w:val="009C52A3"/>
    <w:rsid w:val="009C5B94"/>
    <w:rsid w:val="009D16F4"/>
    <w:rsid w:val="009D3CD2"/>
    <w:rsid w:val="009D3DE9"/>
    <w:rsid w:val="009D57EB"/>
    <w:rsid w:val="009D6930"/>
    <w:rsid w:val="009D6A4E"/>
    <w:rsid w:val="009E02CC"/>
    <w:rsid w:val="009E14C4"/>
    <w:rsid w:val="009E5216"/>
    <w:rsid w:val="009E700A"/>
    <w:rsid w:val="009E7AC7"/>
    <w:rsid w:val="009F4DCA"/>
    <w:rsid w:val="00A0015C"/>
    <w:rsid w:val="00A03471"/>
    <w:rsid w:val="00A10760"/>
    <w:rsid w:val="00A1200C"/>
    <w:rsid w:val="00A132B4"/>
    <w:rsid w:val="00A14136"/>
    <w:rsid w:val="00A15241"/>
    <w:rsid w:val="00A201C2"/>
    <w:rsid w:val="00A23784"/>
    <w:rsid w:val="00A24464"/>
    <w:rsid w:val="00A25D09"/>
    <w:rsid w:val="00A301E4"/>
    <w:rsid w:val="00A3267F"/>
    <w:rsid w:val="00A332CC"/>
    <w:rsid w:val="00A35A30"/>
    <w:rsid w:val="00A407B0"/>
    <w:rsid w:val="00A43D86"/>
    <w:rsid w:val="00A43F55"/>
    <w:rsid w:val="00A4788B"/>
    <w:rsid w:val="00A57385"/>
    <w:rsid w:val="00A63440"/>
    <w:rsid w:val="00A63D80"/>
    <w:rsid w:val="00A64309"/>
    <w:rsid w:val="00A659EF"/>
    <w:rsid w:val="00A664C0"/>
    <w:rsid w:val="00A664EF"/>
    <w:rsid w:val="00A70AD0"/>
    <w:rsid w:val="00A74296"/>
    <w:rsid w:val="00A7466D"/>
    <w:rsid w:val="00A747AE"/>
    <w:rsid w:val="00A74A94"/>
    <w:rsid w:val="00A74E36"/>
    <w:rsid w:val="00A7584D"/>
    <w:rsid w:val="00A76164"/>
    <w:rsid w:val="00A76460"/>
    <w:rsid w:val="00A8022A"/>
    <w:rsid w:val="00A812C4"/>
    <w:rsid w:val="00A82D2E"/>
    <w:rsid w:val="00A83239"/>
    <w:rsid w:val="00A8564A"/>
    <w:rsid w:val="00A85DD4"/>
    <w:rsid w:val="00A863A6"/>
    <w:rsid w:val="00A917CB"/>
    <w:rsid w:val="00AA40A7"/>
    <w:rsid w:val="00AB1535"/>
    <w:rsid w:val="00AB1961"/>
    <w:rsid w:val="00AB3BCC"/>
    <w:rsid w:val="00AB5625"/>
    <w:rsid w:val="00AB610C"/>
    <w:rsid w:val="00AC067A"/>
    <w:rsid w:val="00AC1063"/>
    <w:rsid w:val="00AC24EE"/>
    <w:rsid w:val="00AC4920"/>
    <w:rsid w:val="00AD0018"/>
    <w:rsid w:val="00AD41EA"/>
    <w:rsid w:val="00AD4DA3"/>
    <w:rsid w:val="00AD56D0"/>
    <w:rsid w:val="00AD6D90"/>
    <w:rsid w:val="00AE1E56"/>
    <w:rsid w:val="00AE26C1"/>
    <w:rsid w:val="00AE3043"/>
    <w:rsid w:val="00AE3BAD"/>
    <w:rsid w:val="00AE46F6"/>
    <w:rsid w:val="00AE657B"/>
    <w:rsid w:val="00AE7169"/>
    <w:rsid w:val="00AF0BDD"/>
    <w:rsid w:val="00AF6A2B"/>
    <w:rsid w:val="00B01FB6"/>
    <w:rsid w:val="00B02F7C"/>
    <w:rsid w:val="00B10DDB"/>
    <w:rsid w:val="00B13533"/>
    <w:rsid w:val="00B14ECE"/>
    <w:rsid w:val="00B16198"/>
    <w:rsid w:val="00B20BB1"/>
    <w:rsid w:val="00B20C41"/>
    <w:rsid w:val="00B2143A"/>
    <w:rsid w:val="00B21AFF"/>
    <w:rsid w:val="00B21C62"/>
    <w:rsid w:val="00B24EFB"/>
    <w:rsid w:val="00B25551"/>
    <w:rsid w:val="00B268C9"/>
    <w:rsid w:val="00B34362"/>
    <w:rsid w:val="00B36E83"/>
    <w:rsid w:val="00B40C3C"/>
    <w:rsid w:val="00B42534"/>
    <w:rsid w:val="00B44C61"/>
    <w:rsid w:val="00B46699"/>
    <w:rsid w:val="00B509A3"/>
    <w:rsid w:val="00B526BD"/>
    <w:rsid w:val="00B52DFD"/>
    <w:rsid w:val="00B531A8"/>
    <w:rsid w:val="00B54F41"/>
    <w:rsid w:val="00B554B1"/>
    <w:rsid w:val="00B620BF"/>
    <w:rsid w:val="00B65F80"/>
    <w:rsid w:val="00B67053"/>
    <w:rsid w:val="00B67596"/>
    <w:rsid w:val="00B7116D"/>
    <w:rsid w:val="00B71768"/>
    <w:rsid w:val="00B72663"/>
    <w:rsid w:val="00B77377"/>
    <w:rsid w:val="00B81D9E"/>
    <w:rsid w:val="00B85154"/>
    <w:rsid w:val="00B85941"/>
    <w:rsid w:val="00B9422D"/>
    <w:rsid w:val="00B9596C"/>
    <w:rsid w:val="00BA153D"/>
    <w:rsid w:val="00BA440E"/>
    <w:rsid w:val="00BA56DA"/>
    <w:rsid w:val="00BA6453"/>
    <w:rsid w:val="00BA6607"/>
    <w:rsid w:val="00BB084B"/>
    <w:rsid w:val="00BB2440"/>
    <w:rsid w:val="00BB3719"/>
    <w:rsid w:val="00BC3F88"/>
    <w:rsid w:val="00BC4C3A"/>
    <w:rsid w:val="00BC51C8"/>
    <w:rsid w:val="00BD0ED2"/>
    <w:rsid w:val="00BD2115"/>
    <w:rsid w:val="00BD3E26"/>
    <w:rsid w:val="00BD6374"/>
    <w:rsid w:val="00BE0579"/>
    <w:rsid w:val="00BE0981"/>
    <w:rsid w:val="00BE0D34"/>
    <w:rsid w:val="00BE20F5"/>
    <w:rsid w:val="00BE213C"/>
    <w:rsid w:val="00BE2DEA"/>
    <w:rsid w:val="00BE6E10"/>
    <w:rsid w:val="00BE775C"/>
    <w:rsid w:val="00BE7937"/>
    <w:rsid w:val="00BF4019"/>
    <w:rsid w:val="00BF6485"/>
    <w:rsid w:val="00C01341"/>
    <w:rsid w:val="00C025BE"/>
    <w:rsid w:val="00C02D56"/>
    <w:rsid w:val="00C030E2"/>
    <w:rsid w:val="00C05EB8"/>
    <w:rsid w:val="00C06491"/>
    <w:rsid w:val="00C06AF3"/>
    <w:rsid w:val="00C106E2"/>
    <w:rsid w:val="00C1231F"/>
    <w:rsid w:val="00C124B9"/>
    <w:rsid w:val="00C12E04"/>
    <w:rsid w:val="00C144ED"/>
    <w:rsid w:val="00C2035B"/>
    <w:rsid w:val="00C20613"/>
    <w:rsid w:val="00C2197C"/>
    <w:rsid w:val="00C21E96"/>
    <w:rsid w:val="00C222E7"/>
    <w:rsid w:val="00C22C43"/>
    <w:rsid w:val="00C2655F"/>
    <w:rsid w:val="00C27F89"/>
    <w:rsid w:val="00C3049A"/>
    <w:rsid w:val="00C304C9"/>
    <w:rsid w:val="00C3171C"/>
    <w:rsid w:val="00C3241B"/>
    <w:rsid w:val="00C32839"/>
    <w:rsid w:val="00C33D59"/>
    <w:rsid w:val="00C34069"/>
    <w:rsid w:val="00C37FC0"/>
    <w:rsid w:val="00C42A4A"/>
    <w:rsid w:val="00C43F6D"/>
    <w:rsid w:val="00C51C1D"/>
    <w:rsid w:val="00C52BD0"/>
    <w:rsid w:val="00C52EC0"/>
    <w:rsid w:val="00C53337"/>
    <w:rsid w:val="00C548BF"/>
    <w:rsid w:val="00C5559E"/>
    <w:rsid w:val="00C55D5A"/>
    <w:rsid w:val="00C62EF1"/>
    <w:rsid w:val="00C648C0"/>
    <w:rsid w:val="00C676AC"/>
    <w:rsid w:val="00C72868"/>
    <w:rsid w:val="00C736AE"/>
    <w:rsid w:val="00C74587"/>
    <w:rsid w:val="00C8155C"/>
    <w:rsid w:val="00C81F30"/>
    <w:rsid w:val="00C83D84"/>
    <w:rsid w:val="00C842EE"/>
    <w:rsid w:val="00C854E1"/>
    <w:rsid w:val="00C86CE0"/>
    <w:rsid w:val="00C86EF3"/>
    <w:rsid w:val="00C86FB1"/>
    <w:rsid w:val="00C872E2"/>
    <w:rsid w:val="00C92191"/>
    <w:rsid w:val="00C92773"/>
    <w:rsid w:val="00C92E92"/>
    <w:rsid w:val="00C93998"/>
    <w:rsid w:val="00C93A8F"/>
    <w:rsid w:val="00C94AEF"/>
    <w:rsid w:val="00CA5691"/>
    <w:rsid w:val="00CA62F2"/>
    <w:rsid w:val="00CA7D4A"/>
    <w:rsid w:val="00CB25DC"/>
    <w:rsid w:val="00CB6A53"/>
    <w:rsid w:val="00CB6DB0"/>
    <w:rsid w:val="00CB755C"/>
    <w:rsid w:val="00CB75BF"/>
    <w:rsid w:val="00CB7A95"/>
    <w:rsid w:val="00CC3C73"/>
    <w:rsid w:val="00CC3E1C"/>
    <w:rsid w:val="00CC468D"/>
    <w:rsid w:val="00CC5D94"/>
    <w:rsid w:val="00CC6916"/>
    <w:rsid w:val="00CC69B0"/>
    <w:rsid w:val="00CC7665"/>
    <w:rsid w:val="00CD0E32"/>
    <w:rsid w:val="00CD3C55"/>
    <w:rsid w:val="00CD466F"/>
    <w:rsid w:val="00CE28ED"/>
    <w:rsid w:val="00CE302A"/>
    <w:rsid w:val="00CE3500"/>
    <w:rsid w:val="00CE5D52"/>
    <w:rsid w:val="00CE5E16"/>
    <w:rsid w:val="00CE6F55"/>
    <w:rsid w:val="00CE7308"/>
    <w:rsid w:val="00CF1149"/>
    <w:rsid w:val="00CF3A93"/>
    <w:rsid w:val="00CF6B87"/>
    <w:rsid w:val="00CF6F13"/>
    <w:rsid w:val="00CF7668"/>
    <w:rsid w:val="00D0178A"/>
    <w:rsid w:val="00D042E7"/>
    <w:rsid w:val="00D0594B"/>
    <w:rsid w:val="00D06365"/>
    <w:rsid w:val="00D112CA"/>
    <w:rsid w:val="00D11838"/>
    <w:rsid w:val="00D1347E"/>
    <w:rsid w:val="00D144CF"/>
    <w:rsid w:val="00D16700"/>
    <w:rsid w:val="00D20E29"/>
    <w:rsid w:val="00D20FF1"/>
    <w:rsid w:val="00D24FEC"/>
    <w:rsid w:val="00D26D01"/>
    <w:rsid w:val="00D3031A"/>
    <w:rsid w:val="00D334DA"/>
    <w:rsid w:val="00D3419B"/>
    <w:rsid w:val="00D34CB9"/>
    <w:rsid w:val="00D379CD"/>
    <w:rsid w:val="00D41DEA"/>
    <w:rsid w:val="00D43CE6"/>
    <w:rsid w:val="00D54BC9"/>
    <w:rsid w:val="00D556E3"/>
    <w:rsid w:val="00D57CA5"/>
    <w:rsid w:val="00D62A1B"/>
    <w:rsid w:val="00D67EDC"/>
    <w:rsid w:val="00D711C1"/>
    <w:rsid w:val="00D73596"/>
    <w:rsid w:val="00D73974"/>
    <w:rsid w:val="00D76B81"/>
    <w:rsid w:val="00D82AD9"/>
    <w:rsid w:val="00D85B7D"/>
    <w:rsid w:val="00D86A3F"/>
    <w:rsid w:val="00D91493"/>
    <w:rsid w:val="00D914FC"/>
    <w:rsid w:val="00D9172E"/>
    <w:rsid w:val="00D940E3"/>
    <w:rsid w:val="00D95D33"/>
    <w:rsid w:val="00D96C9C"/>
    <w:rsid w:val="00DA24C2"/>
    <w:rsid w:val="00DA2CAA"/>
    <w:rsid w:val="00DA4C51"/>
    <w:rsid w:val="00DA6C38"/>
    <w:rsid w:val="00DB0BF2"/>
    <w:rsid w:val="00DB0E3D"/>
    <w:rsid w:val="00DB1489"/>
    <w:rsid w:val="00DB3FF8"/>
    <w:rsid w:val="00DB6C80"/>
    <w:rsid w:val="00DC1364"/>
    <w:rsid w:val="00DC22C2"/>
    <w:rsid w:val="00DC2DEB"/>
    <w:rsid w:val="00DC39DC"/>
    <w:rsid w:val="00DC7F2A"/>
    <w:rsid w:val="00DD10B6"/>
    <w:rsid w:val="00DD2C82"/>
    <w:rsid w:val="00DD3C4D"/>
    <w:rsid w:val="00DD5A24"/>
    <w:rsid w:val="00DD5B71"/>
    <w:rsid w:val="00DD6123"/>
    <w:rsid w:val="00DD6CE9"/>
    <w:rsid w:val="00DE5414"/>
    <w:rsid w:val="00DF1F8F"/>
    <w:rsid w:val="00DF2437"/>
    <w:rsid w:val="00DF28DD"/>
    <w:rsid w:val="00DF30C5"/>
    <w:rsid w:val="00DF52F8"/>
    <w:rsid w:val="00DF5478"/>
    <w:rsid w:val="00E01428"/>
    <w:rsid w:val="00E018D1"/>
    <w:rsid w:val="00E024B5"/>
    <w:rsid w:val="00E02C58"/>
    <w:rsid w:val="00E02DC4"/>
    <w:rsid w:val="00E0319F"/>
    <w:rsid w:val="00E11875"/>
    <w:rsid w:val="00E12488"/>
    <w:rsid w:val="00E12D9A"/>
    <w:rsid w:val="00E202D3"/>
    <w:rsid w:val="00E22836"/>
    <w:rsid w:val="00E2352F"/>
    <w:rsid w:val="00E277C2"/>
    <w:rsid w:val="00E30A74"/>
    <w:rsid w:val="00E32767"/>
    <w:rsid w:val="00E41163"/>
    <w:rsid w:val="00E419B9"/>
    <w:rsid w:val="00E41D6E"/>
    <w:rsid w:val="00E43130"/>
    <w:rsid w:val="00E44C7F"/>
    <w:rsid w:val="00E44D12"/>
    <w:rsid w:val="00E4559C"/>
    <w:rsid w:val="00E45F02"/>
    <w:rsid w:val="00E47B59"/>
    <w:rsid w:val="00E50C1D"/>
    <w:rsid w:val="00E512DB"/>
    <w:rsid w:val="00E52308"/>
    <w:rsid w:val="00E55782"/>
    <w:rsid w:val="00E608BB"/>
    <w:rsid w:val="00E6107E"/>
    <w:rsid w:val="00E66DEF"/>
    <w:rsid w:val="00E70251"/>
    <w:rsid w:val="00E70A79"/>
    <w:rsid w:val="00E765E4"/>
    <w:rsid w:val="00E826BE"/>
    <w:rsid w:val="00E8337E"/>
    <w:rsid w:val="00E83EC6"/>
    <w:rsid w:val="00E83F13"/>
    <w:rsid w:val="00E845E3"/>
    <w:rsid w:val="00E92E24"/>
    <w:rsid w:val="00E9308E"/>
    <w:rsid w:val="00E93B99"/>
    <w:rsid w:val="00E95D70"/>
    <w:rsid w:val="00E95EF1"/>
    <w:rsid w:val="00E97028"/>
    <w:rsid w:val="00EA0DFC"/>
    <w:rsid w:val="00EA33A7"/>
    <w:rsid w:val="00EA44F2"/>
    <w:rsid w:val="00EA4E27"/>
    <w:rsid w:val="00EA64E5"/>
    <w:rsid w:val="00EB037B"/>
    <w:rsid w:val="00EB1E1A"/>
    <w:rsid w:val="00EB22AA"/>
    <w:rsid w:val="00EB281C"/>
    <w:rsid w:val="00EB29FA"/>
    <w:rsid w:val="00EB3B7E"/>
    <w:rsid w:val="00EB42F5"/>
    <w:rsid w:val="00EB536E"/>
    <w:rsid w:val="00EB7561"/>
    <w:rsid w:val="00EC31A0"/>
    <w:rsid w:val="00EC31CF"/>
    <w:rsid w:val="00EC68D0"/>
    <w:rsid w:val="00EC7A6D"/>
    <w:rsid w:val="00ED10EA"/>
    <w:rsid w:val="00ED1436"/>
    <w:rsid w:val="00ED2794"/>
    <w:rsid w:val="00EE1EB2"/>
    <w:rsid w:val="00EE2474"/>
    <w:rsid w:val="00EE4A73"/>
    <w:rsid w:val="00EE4CE9"/>
    <w:rsid w:val="00EE7AE4"/>
    <w:rsid w:val="00EF286D"/>
    <w:rsid w:val="00EF4169"/>
    <w:rsid w:val="00EF47EC"/>
    <w:rsid w:val="00EF5FB7"/>
    <w:rsid w:val="00F02832"/>
    <w:rsid w:val="00F033BE"/>
    <w:rsid w:val="00F03409"/>
    <w:rsid w:val="00F03711"/>
    <w:rsid w:val="00F04CA5"/>
    <w:rsid w:val="00F07324"/>
    <w:rsid w:val="00F1276A"/>
    <w:rsid w:val="00F13CF5"/>
    <w:rsid w:val="00F166A6"/>
    <w:rsid w:val="00F16AD9"/>
    <w:rsid w:val="00F16C3F"/>
    <w:rsid w:val="00F17E4B"/>
    <w:rsid w:val="00F2211D"/>
    <w:rsid w:val="00F23DA8"/>
    <w:rsid w:val="00F2439A"/>
    <w:rsid w:val="00F27429"/>
    <w:rsid w:val="00F31A18"/>
    <w:rsid w:val="00F36416"/>
    <w:rsid w:val="00F37936"/>
    <w:rsid w:val="00F37DD4"/>
    <w:rsid w:val="00F37EFD"/>
    <w:rsid w:val="00F42DAD"/>
    <w:rsid w:val="00F43AB7"/>
    <w:rsid w:val="00F43CD2"/>
    <w:rsid w:val="00F44CB8"/>
    <w:rsid w:val="00F45819"/>
    <w:rsid w:val="00F464CC"/>
    <w:rsid w:val="00F47D1F"/>
    <w:rsid w:val="00F53FE2"/>
    <w:rsid w:val="00F55240"/>
    <w:rsid w:val="00F557EC"/>
    <w:rsid w:val="00F619E7"/>
    <w:rsid w:val="00F63AB1"/>
    <w:rsid w:val="00F64477"/>
    <w:rsid w:val="00F6575D"/>
    <w:rsid w:val="00F677B5"/>
    <w:rsid w:val="00F67A13"/>
    <w:rsid w:val="00F70D76"/>
    <w:rsid w:val="00F75449"/>
    <w:rsid w:val="00F759EE"/>
    <w:rsid w:val="00F80E51"/>
    <w:rsid w:val="00F81EA8"/>
    <w:rsid w:val="00F82FEA"/>
    <w:rsid w:val="00F83B5E"/>
    <w:rsid w:val="00F83C09"/>
    <w:rsid w:val="00F850C4"/>
    <w:rsid w:val="00F85788"/>
    <w:rsid w:val="00F85979"/>
    <w:rsid w:val="00F87782"/>
    <w:rsid w:val="00F91276"/>
    <w:rsid w:val="00F9585E"/>
    <w:rsid w:val="00F961B6"/>
    <w:rsid w:val="00F96C9F"/>
    <w:rsid w:val="00FA3F23"/>
    <w:rsid w:val="00FA4739"/>
    <w:rsid w:val="00FA5111"/>
    <w:rsid w:val="00FB42A6"/>
    <w:rsid w:val="00FB4901"/>
    <w:rsid w:val="00FB5A3B"/>
    <w:rsid w:val="00FB66DB"/>
    <w:rsid w:val="00FB6965"/>
    <w:rsid w:val="00FB6F76"/>
    <w:rsid w:val="00FC335E"/>
    <w:rsid w:val="00FC516D"/>
    <w:rsid w:val="00FC7012"/>
    <w:rsid w:val="00FC73C1"/>
    <w:rsid w:val="00FD60FB"/>
    <w:rsid w:val="00FD64BA"/>
    <w:rsid w:val="00FE1AA8"/>
    <w:rsid w:val="00FE318E"/>
    <w:rsid w:val="00FE4E2F"/>
    <w:rsid w:val="00FF1894"/>
    <w:rsid w:val="00FF2911"/>
    <w:rsid w:val="00FF34A2"/>
    <w:rsid w:val="00FF6175"/>
    <w:rsid w:val="00FF65EA"/>
    <w:rsid w:val="00FF6E6E"/>
    <w:rsid w:val="00FF7AAF"/>
    <w:rsid w:val="00FF7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F39993E"/>
  <w15:chartTrackingRefBased/>
  <w15:docId w15:val="{B1577463-9741-4278-BF77-7DE99072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qFormat/>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qFormat/>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Default">
    <w:name w:val="Default"/>
    <w:rsid w:val="00DD2C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169371573">
      <w:bodyDiv w:val="1"/>
      <w:marLeft w:val="0"/>
      <w:marRight w:val="0"/>
      <w:marTop w:val="0"/>
      <w:marBottom w:val="0"/>
      <w:divBdr>
        <w:top w:val="none" w:sz="0" w:space="0" w:color="auto"/>
        <w:left w:val="none" w:sz="0" w:space="0" w:color="auto"/>
        <w:bottom w:val="none" w:sz="0" w:space="0" w:color="auto"/>
        <w:right w:val="none" w:sz="0" w:space="0" w:color="auto"/>
      </w:divBdr>
    </w:div>
    <w:div w:id="172259678">
      <w:bodyDiv w:val="1"/>
      <w:marLeft w:val="0"/>
      <w:marRight w:val="0"/>
      <w:marTop w:val="0"/>
      <w:marBottom w:val="0"/>
      <w:divBdr>
        <w:top w:val="none" w:sz="0" w:space="0" w:color="auto"/>
        <w:left w:val="none" w:sz="0" w:space="0" w:color="auto"/>
        <w:bottom w:val="none" w:sz="0" w:space="0" w:color="auto"/>
        <w:right w:val="none" w:sz="0" w:space="0" w:color="auto"/>
      </w:divBdr>
    </w:div>
    <w:div w:id="203058374">
      <w:bodyDiv w:val="1"/>
      <w:marLeft w:val="0"/>
      <w:marRight w:val="0"/>
      <w:marTop w:val="0"/>
      <w:marBottom w:val="0"/>
      <w:divBdr>
        <w:top w:val="none" w:sz="0" w:space="0" w:color="auto"/>
        <w:left w:val="none" w:sz="0" w:space="0" w:color="auto"/>
        <w:bottom w:val="none" w:sz="0" w:space="0" w:color="auto"/>
        <w:right w:val="none" w:sz="0" w:space="0" w:color="auto"/>
      </w:divBdr>
      <w:divsChild>
        <w:div w:id="686565949">
          <w:marLeft w:val="720"/>
          <w:marRight w:val="0"/>
          <w:marTop w:val="200"/>
          <w:marBottom w:val="0"/>
          <w:divBdr>
            <w:top w:val="none" w:sz="0" w:space="0" w:color="auto"/>
            <w:left w:val="none" w:sz="0" w:space="0" w:color="auto"/>
            <w:bottom w:val="none" w:sz="0" w:space="0" w:color="auto"/>
            <w:right w:val="none" w:sz="0" w:space="0" w:color="auto"/>
          </w:divBdr>
        </w:div>
        <w:div w:id="435558937">
          <w:marLeft w:val="1440"/>
          <w:marRight w:val="0"/>
          <w:marTop w:val="100"/>
          <w:marBottom w:val="0"/>
          <w:divBdr>
            <w:top w:val="none" w:sz="0" w:space="0" w:color="auto"/>
            <w:left w:val="none" w:sz="0" w:space="0" w:color="auto"/>
            <w:bottom w:val="none" w:sz="0" w:space="0" w:color="auto"/>
            <w:right w:val="none" w:sz="0" w:space="0" w:color="auto"/>
          </w:divBdr>
        </w:div>
        <w:div w:id="1098217958">
          <w:marLeft w:val="1440"/>
          <w:marRight w:val="0"/>
          <w:marTop w:val="10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60133197">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4970169">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49404959">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39445946">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32527057">
      <w:bodyDiv w:val="1"/>
      <w:marLeft w:val="0"/>
      <w:marRight w:val="0"/>
      <w:marTop w:val="0"/>
      <w:marBottom w:val="0"/>
      <w:divBdr>
        <w:top w:val="none" w:sz="0" w:space="0" w:color="auto"/>
        <w:left w:val="none" w:sz="0" w:space="0" w:color="auto"/>
        <w:bottom w:val="none" w:sz="0" w:space="0" w:color="auto"/>
        <w:right w:val="none" w:sz="0" w:space="0" w:color="auto"/>
      </w:divBdr>
    </w:div>
    <w:div w:id="846405959">
      <w:bodyDiv w:val="1"/>
      <w:marLeft w:val="0"/>
      <w:marRight w:val="0"/>
      <w:marTop w:val="0"/>
      <w:marBottom w:val="0"/>
      <w:divBdr>
        <w:top w:val="none" w:sz="0" w:space="0" w:color="auto"/>
        <w:left w:val="none" w:sz="0" w:space="0" w:color="auto"/>
        <w:bottom w:val="none" w:sz="0" w:space="0" w:color="auto"/>
        <w:right w:val="none" w:sz="0" w:space="0" w:color="auto"/>
      </w:divBdr>
      <w:divsChild>
        <w:div w:id="1907908229">
          <w:marLeft w:val="547"/>
          <w:marRight w:val="0"/>
          <w:marTop w:val="0"/>
          <w:marBottom w:val="0"/>
          <w:divBdr>
            <w:top w:val="none" w:sz="0" w:space="0" w:color="auto"/>
            <w:left w:val="none" w:sz="0" w:space="0" w:color="auto"/>
            <w:bottom w:val="none" w:sz="0" w:space="0" w:color="auto"/>
            <w:right w:val="none" w:sz="0" w:space="0" w:color="auto"/>
          </w:divBdr>
        </w:div>
        <w:div w:id="386686504">
          <w:marLeft w:val="547"/>
          <w:marRight w:val="0"/>
          <w:marTop w:val="0"/>
          <w:marBottom w:val="0"/>
          <w:divBdr>
            <w:top w:val="none" w:sz="0" w:space="0" w:color="auto"/>
            <w:left w:val="none" w:sz="0" w:space="0" w:color="auto"/>
            <w:bottom w:val="none" w:sz="0" w:space="0" w:color="auto"/>
            <w:right w:val="none" w:sz="0" w:space="0" w:color="auto"/>
          </w:divBdr>
        </w:div>
        <w:div w:id="365178071">
          <w:marLeft w:val="547"/>
          <w:marRight w:val="0"/>
          <w:marTop w:val="0"/>
          <w:marBottom w:val="0"/>
          <w:divBdr>
            <w:top w:val="none" w:sz="0" w:space="0" w:color="auto"/>
            <w:left w:val="none" w:sz="0" w:space="0" w:color="auto"/>
            <w:bottom w:val="none" w:sz="0" w:space="0" w:color="auto"/>
            <w:right w:val="none" w:sz="0" w:space="0" w:color="auto"/>
          </w:divBdr>
        </w:div>
        <w:div w:id="2086754482">
          <w:marLeft w:val="547"/>
          <w:marRight w:val="0"/>
          <w:marTop w:val="0"/>
          <w:marBottom w:val="0"/>
          <w:divBdr>
            <w:top w:val="none" w:sz="0" w:space="0" w:color="auto"/>
            <w:left w:val="none" w:sz="0" w:space="0" w:color="auto"/>
            <w:bottom w:val="none" w:sz="0" w:space="0" w:color="auto"/>
            <w:right w:val="none" w:sz="0" w:space="0" w:color="auto"/>
          </w:divBdr>
        </w:div>
        <w:div w:id="1246526471">
          <w:marLeft w:val="547"/>
          <w:marRight w:val="0"/>
          <w:marTop w:val="0"/>
          <w:marBottom w:val="0"/>
          <w:divBdr>
            <w:top w:val="none" w:sz="0" w:space="0" w:color="auto"/>
            <w:left w:val="none" w:sz="0" w:space="0" w:color="auto"/>
            <w:bottom w:val="none" w:sz="0" w:space="0" w:color="auto"/>
            <w:right w:val="none" w:sz="0" w:space="0" w:color="auto"/>
          </w:divBdr>
        </w:div>
        <w:div w:id="282273769">
          <w:marLeft w:val="547"/>
          <w:marRight w:val="0"/>
          <w:marTop w:val="0"/>
          <w:marBottom w:val="0"/>
          <w:divBdr>
            <w:top w:val="none" w:sz="0" w:space="0" w:color="auto"/>
            <w:left w:val="none" w:sz="0" w:space="0" w:color="auto"/>
            <w:bottom w:val="none" w:sz="0" w:space="0" w:color="auto"/>
            <w:right w:val="none" w:sz="0" w:space="0" w:color="auto"/>
          </w:divBdr>
        </w:div>
        <w:div w:id="1376656559">
          <w:marLeft w:val="547"/>
          <w:marRight w:val="0"/>
          <w:marTop w:val="0"/>
          <w:marBottom w:val="0"/>
          <w:divBdr>
            <w:top w:val="none" w:sz="0" w:space="0" w:color="auto"/>
            <w:left w:val="none" w:sz="0" w:space="0" w:color="auto"/>
            <w:bottom w:val="none" w:sz="0" w:space="0" w:color="auto"/>
            <w:right w:val="none" w:sz="0" w:space="0" w:color="auto"/>
          </w:divBdr>
        </w:div>
        <w:div w:id="158619429">
          <w:marLeft w:val="547"/>
          <w:marRight w:val="0"/>
          <w:marTop w:val="0"/>
          <w:marBottom w:val="0"/>
          <w:divBdr>
            <w:top w:val="none" w:sz="0" w:space="0" w:color="auto"/>
            <w:left w:val="none" w:sz="0" w:space="0" w:color="auto"/>
            <w:bottom w:val="none" w:sz="0" w:space="0" w:color="auto"/>
            <w:right w:val="none" w:sz="0" w:space="0" w:color="auto"/>
          </w:divBdr>
        </w:div>
        <w:div w:id="673532657">
          <w:marLeft w:val="547"/>
          <w:marRight w:val="0"/>
          <w:marTop w:val="0"/>
          <w:marBottom w:val="0"/>
          <w:divBdr>
            <w:top w:val="none" w:sz="0" w:space="0" w:color="auto"/>
            <w:left w:val="none" w:sz="0" w:space="0" w:color="auto"/>
            <w:bottom w:val="none" w:sz="0" w:space="0" w:color="auto"/>
            <w:right w:val="none" w:sz="0" w:space="0" w:color="auto"/>
          </w:divBdr>
        </w:div>
        <w:div w:id="1803229947">
          <w:marLeft w:val="547"/>
          <w:marRight w:val="0"/>
          <w:marTop w:val="0"/>
          <w:marBottom w:val="0"/>
          <w:divBdr>
            <w:top w:val="none" w:sz="0" w:space="0" w:color="auto"/>
            <w:left w:val="none" w:sz="0" w:space="0" w:color="auto"/>
            <w:bottom w:val="none" w:sz="0" w:space="0" w:color="auto"/>
            <w:right w:val="none" w:sz="0" w:space="0" w:color="auto"/>
          </w:divBdr>
        </w:div>
        <w:div w:id="1838686321">
          <w:marLeft w:val="547"/>
          <w:marRight w:val="0"/>
          <w:marTop w:val="0"/>
          <w:marBottom w:val="0"/>
          <w:divBdr>
            <w:top w:val="none" w:sz="0" w:space="0" w:color="auto"/>
            <w:left w:val="none" w:sz="0" w:space="0" w:color="auto"/>
            <w:bottom w:val="none" w:sz="0" w:space="0" w:color="auto"/>
            <w:right w:val="none" w:sz="0" w:space="0" w:color="auto"/>
          </w:divBdr>
        </w:div>
        <w:div w:id="1592204744">
          <w:marLeft w:val="547"/>
          <w:marRight w:val="0"/>
          <w:marTop w:val="0"/>
          <w:marBottom w:val="0"/>
          <w:divBdr>
            <w:top w:val="none" w:sz="0" w:space="0" w:color="auto"/>
            <w:left w:val="none" w:sz="0" w:space="0" w:color="auto"/>
            <w:bottom w:val="none" w:sz="0" w:space="0" w:color="auto"/>
            <w:right w:val="none" w:sz="0" w:space="0" w:color="auto"/>
          </w:divBdr>
        </w:div>
        <w:div w:id="683629016">
          <w:marLeft w:val="547"/>
          <w:marRight w:val="0"/>
          <w:marTop w:val="0"/>
          <w:marBottom w:val="0"/>
          <w:divBdr>
            <w:top w:val="none" w:sz="0" w:space="0" w:color="auto"/>
            <w:left w:val="none" w:sz="0" w:space="0" w:color="auto"/>
            <w:bottom w:val="none" w:sz="0" w:space="0" w:color="auto"/>
            <w:right w:val="none" w:sz="0" w:space="0" w:color="auto"/>
          </w:divBdr>
        </w:div>
        <w:div w:id="1621958719">
          <w:marLeft w:val="547"/>
          <w:marRight w:val="0"/>
          <w:marTop w:val="0"/>
          <w:marBottom w:val="0"/>
          <w:divBdr>
            <w:top w:val="none" w:sz="0" w:space="0" w:color="auto"/>
            <w:left w:val="none" w:sz="0" w:space="0" w:color="auto"/>
            <w:bottom w:val="none" w:sz="0" w:space="0" w:color="auto"/>
            <w:right w:val="none" w:sz="0" w:space="0" w:color="auto"/>
          </w:divBdr>
        </w:div>
        <w:div w:id="624697340">
          <w:marLeft w:val="547"/>
          <w:marRight w:val="0"/>
          <w:marTop w:val="0"/>
          <w:marBottom w:val="0"/>
          <w:divBdr>
            <w:top w:val="none" w:sz="0" w:space="0" w:color="auto"/>
            <w:left w:val="none" w:sz="0" w:space="0" w:color="auto"/>
            <w:bottom w:val="none" w:sz="0" w:space="0" w:color="auto"/>
            <w:right w:val="none" w:sz="0" w:space="0" w:color="auto"/>
          </w:divBdr>
        </w:div>
        <w:div w:id="1944025798">
          <w:marLeft w:val="547"/>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79629750">
      <w:bodyDiv w:val="1"/>
      <w:marLeft w:val="0"/>
      <w:marRight w:val="0"/>
      <w:marTop w:val="0"/>
      <w:marBottom w:val="0"/>
      <w:divBdr>
        <w:top w:val="none" w:sz="0" w:space="0" w:color="auto"/>
        <w:left w:val="none" w:sz="0" w:space="0" w:color="auto"/>
        <w:bottom w:val="none" w:sz="0" w:space="0" w:color="auto"/>
        <w:right w:val="none" w:sz="0" w:space="0" w:color="auto"/>
      </w:divBdr>
      <w:divsChild>
        <w:div w:id="2318724">
          <w:marLeft w:val="274"/>
          <w:marRight w:val="0"/>
          <w:marTop w:val="200"/>
          <w:marBottom w:val="0"/>
          <w:divBdr>
            <w:top w:val="none" w:sz="0" w:space="0" w:color="auto"/>
            <w:left w:val="none" w:sz="0" w:space="0" w:color="auto"/>
            <w:bottom w:val="none" w:sz="0" w:space="0" w:color="auto"/>
            <w:right w:val="none" w:sz="0" w:space="0" w:color="auto"/>
          </w:divBdr>
        </w:div>
        <w:div w:id="119540851">
          <w:marLeft w:val="274"/>
          <w:marRight w:val="0"/>
          <w:marTop w:val="200"/>
          <w:marBottom w:val="0"/>
          <w:divBdr>
            <w:top w:val="none" w:sz="0" w:space="0" w:color="auto"/>
            <w:left w:val="none" w:sz="0" w:space="0" w:color="auto"/>
            <w:bottom w:val="none" w:sz="0" w:space="0" w:color="auto"/>
            <w:right w:val="none" w:sz="0" w:space="0" w:color="auto"/>
          </w:divBdr>
        </w:div>
        <w:div w:id="1938907608">
          <w:marLeft w:val="274"/>
          <w:marRight w:val="0"/>
          <w:marTop w:val="200"/>
          <w:marBottom w:val="0"/>
          <w:divBdr>
            <w:top w:val="none" w:sz="0" w:space="0" w:color="auto"/>
            <w:left w:val="none" w:sz="0" w:space="0" w:color="auto"/>
            <w:bottom w:val="none" w:sz="0" w:space="0" w:color="auto"/>
            <w:right w:val="none" w:sz="0" w:space="0" w:color="auto"/>
          </w:divBdr>
        </w:div>
      </w:divsChild>
    </w:div>
    <w:div w:id="881790977">
      <w:bodyDiv w:val="1"/>
      <w:marLeft w:val="0"/>
      <w:marRight w:val="0"/>
      <w:marTop w:val="0"/>
      <w:marBottom w:val="0"/>
      <w:divBdr>
        <w:top w:val="none" w:sz="0" w:space="0" w:color="auto"/>
        <w:left w:val="none" w:sz="0" w:space="0" w:color="auto"/>
        <w:bottom w:val="none" w:sz="0" w:space="0" w:color="auto"/>
        <w:right w:val="none" w:sz="0" w:space="0" w:color="auto"/>
      </w:divBdr>
      <w:divsChild>
        <w:div w:id="1781215438">
          <w:marLeft w:val="706"/>
          <w:marRight w:val="0"/>
          <w:marTop w:val="0"/>
          <w:marBottom w:val="0"/>
          <w:divBdr>
            <w:top w:val="none" w:sz="0" w:space="0" w:color="auto"/>
            <w:left w:val="none" w:sz="0" w:space="0" w:color="auto"/>
            <w:bottom w:val="none" w:sz="0" w:space="0" w:color="auto"/>
            <w:right w:val="none" w:sz="0" w:space="0" w:color="auto"/>
          </w:divBdr>
        </w:div>
        <w:div w:id="2031642147">
          <w:marLeft w:val="706"/>
          <w:marRight w:val="0"/>
          <w:marTop w:val="0"/>
          <w:marBottom w:val="0"/>
          <w:divBdr>
            <w:top w:val="none" w:sz="0" w:space="0" w:color="auto"/>
            <w:left w:val="none" w:sz="0" w:space="0" w:color="auto"/>
            <w:bottom w:val="none" w:sz="0" w:space="0" w:color="auto"/>
            <w:right w:val="none" w:sz="0" w:space="0" w:color="auto"/>
          </w:divBdr>
        </w:div>
        <w:div w:id="1757091506">
          <w:marLeft w:val="706"/>
          <w:marRight w:val="0"/>
          <w:marTop w:val="0"/>
          <w:marBottom w:val="0"/>
          <w:divBdr>
            <w:top w:val="none" w:sz="0" w:space="0" w:color="auto"/>
            <w:left w:val="none" w:sz="0" w:space="0" w:color="auto"/>
            <w:bottom w:val="none" w:sz="0" w:space="0" w:color="auto"/>
            <w:right w:val="none" w:sz="0" w:space="0" w:color="auto"/>
          </w:divBdr>
        </w:div>
      </w:divsChild>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22528942">
      <w:bodyDiv w:val="1"/>
      <w:marLeft w:val="0"/>
      <w:marRight w:val="0"/>
      <w:marTop w:val="0"/>
      <w:marBottom w:val="0"/>
      <w:divBdr>
        <w:top w:val="none" w:sz="0" w:space="0" w:color="auto"/>
        <w:left w:val="none" w:sz="0" w:space="0" w:color="auto"/>
        <w:bottom w:val="none" w:sz="0" w:space="0" w:color="auto"/>
        <w:right w:val="none" w:sz="0" w:space="0" w:color="auto"/>
      </w:divBdr>
      <w:divsChild>
        <w:div w:id="1622806625">
          <w:marLeft w:val="547"/>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57959864">
      <w:bodyDiv w:val="1"/>
      <w:marLeft w:val="0"/>
      <w:marRight w:val="0"/>
      <w:marTop w:val="0"/>
      <w:marBottom w:val="0"/>
      <w:divBdr>
        <w:top w:val="none" w:sz="0" w:space="0" w:color="auto"/>
        <w:left w:val="none" w:sz="0" w:space="0" w:color="auto"/>
        <w:bottom w:val="none" w:sz="0" w:space="0" w:color="auto"/>
        <w:right w:val="none" w:sz="0" w:space="0" w:color="auto"/>
      </w:divBdr>
      <w:divsChild>
        <w:div w:id="94910444">
          <w:marLeft w:val="547"/>
          <w:marRight w:val="0"/>
          <w:marTop w:val="0"/>
          <w:marBottom w:val="0"/>
          <w:divBdr>
            <w:top w:val="none" w:sz="0" w:space="0" w:color="auto"/>
            <w:left w:val="none" w:sz="0" w:space="0" w:color="auto"/>
            <w:bottom w:val="none" w:sz="0" w:space="0" w:color="auto"/>
            <w:right w:val="none" w:sz="0" w:space="0" w:color="auto"/>
          </w:divBdr>
        </w:div>
        <w:div w:id="1118916764">
          <w:marLeft w:val="547"/>
          <w:marRight w:val="0"/>
          <w:marTop w:val="0"/>
          <w:marBottom w:val="0"/>
          <w:divBdr>
            <w:top w:val="none" w:sz="0" w:space="0" w:color="auto"/>
            <w:left w:val="none" w:sz="0" w:space="0" w:color="auto"/>
            <w:bottom w:val="none" w:sz="0" w:space="0" w:color="auto"/>
            <w:right w:val="none" w:sz="0" w:space="0" w:color="auto"/>
          </w:divBdr>
        </w:div>
        <w:div w:id="826089442">
          <w:marLeft w:val="547"/>
          <w:marRight w:val="0"/>
          <w:marTop w:val="0"/>
          <w:marBottom w:val="0"/>
          <w:divBdr>
            <w:top w:val="none" w:sz="0" w:space="0" w:color="auto"/>
            <w:left w:val="none" w:sz="0" w:space="0" w:color="auto"/>
            <w:bottom w:val="none" w:sz="0" w:space="0" w:color="auto"/>
            <w:right w:val="none" w:sz="0" w:space="0" w:color="auto"/>
          </w:divBdr>
        </w:div>
        <w:div w:id="2011056061">
          <w:marLeft w:val="547"/>
          <w:marRight w:val="0"/>
          <w:marTop w:val="0"/>
          <w:marBottom w:val="0"/>
          <w:divBdr>
            <w:top w:val="none" w:sz="0" w:space="0" w:color="auto"/>
            <w:left w:val="none" w:sz="0" w:space="0" w:color="auto"/>
            <w:bottom w:val="none" w:sz="0" w:space="0" w:color="auto"/>
            <w:right w:val="none" w:sz="0" w:space="0" w:color="auto"/>
          </w:divBdr>
        </w:div>
        <w:div w:id="794787049">
          <w:marLeft w:val="547"/>
          <w:marRight w:val="0"/>
          <w:marTop w:val="0"/>
          <w:marBottom w:val="0"/>
          <w:divBdr>
            <w:top w:val="none" w:sz="0" w:space="0" w:color="auto"/>
            <w:left w:val="none" w:sz="0" w:space="0" w:color="auto"/>
            <w:bottom w:val="none" w:sz="0" w:space="0" w:color="auto"/>
            <w:right w:val="none" w:sz="0" w:space="0" w:color="auto"/>
          </w:divBdr>
        </w:div>
        <w:div w:id="655769750">
          <w:marLeft w:val="547"/>
          <w:marRight w:val="0"/>
          <w:marTop w:val="0"/>
          <w:marBottom w:val="0"/>
          <w:divBdr>
            <w:top w:val="none" w:sz="0" w:space="0" w:color="auto"/>
            <w:left w:val="none" w:sz="0" w:space="0" w:color="auto"/>
            <w:bottom w:val="none" w:sz="0" w:space="0" w:color="auto"/>
            <w:right w:val="none" w:sz="0" w:space="0" w:color="auto"/>
          </w:divBdr>
        </w:div>
        <w:div w:id="573973661">
          <w:marLeft w:val="547"/>
          <w:marRight w:val="0"/>
          <w:marTop w:val="0"/>
          <w:marBottom w:val="0"/>
          <w:divBdr>
            <w:top w:val="none" w:sz="0" w:space="0" w:color="auto"/>
            <w:left w:val="none" w:sz="0" w:space="0" w:color="auto"/>
            <w:bottom w:val="none" w:sz="0" w:space="0" w:color="auto"/>
            <w:right w:val="none" w:sz="0" w:space="0" w:color="auto"/>
          </w:divBdr>
        </w:div>
        <w:div w:id="1156604096">
          <w:marLeft w:val="547"/>
          <w:marRight w:val="0"/>
          <w:marTop w:val="0"/>
          <w:marBottom w:val="0"/>
          <w:divBdr>
            <w:top w:val="none" w:sz="0" w:space="0" w:color="auto"/>
            <w:left w:val="none" w:sz="0" w:space="0" w:color="auto"/>
            <w:bottom w:val="none" w:sz="0" w:space="0" w:color="auto"/>
            <w:right w:val="none" w:sz="0" w:space="0" w:color="auto"/>
          </w:divBdr>
        </w:div>
        <w:div w:id="1033309070">
          <w:marLeft w:val="547"/>
          <w:marRight w:val="0"/>
          <w:marTop w:val="0"/>
          <w:marBottom w:val="0"/>
          <w:divBdr>
            <w:top w:val="none" w:sz="0" w:space="0" w:color="auto"/>
            <w:left w:val="none" w:sz="0" w:space="0" w:color="auto"/>
            <w:bottom w:val="none" w:sz="0" w:space="0" w:color="auto"/>
            <w:right w:val="none" w:sz="0" w:space="0" w:color="auto"/>
          </w:divBdr>
        </w:div>
        <w:div w:id="422264669">
          <w:marLeft w:val="547"/>
          <w:marRight w:val="0"/>
          <w:marTop w:val="0"/>
          <w:marBottom w:val="0"/>
          <w:divBdr>
            <w:top w:val="none" w:sz="0" w:space="0" w:color="auto"/>
            <w:left w:val="none" w:sz="0" w:space="0" w:color="auto"/>
            <w:bottom w:val="none" w:sz="0" w:space="0" w:color="auto"/>
            <w:right w:val="none" w:sz="0" w:space="0" w:color="auto"/>
          </w:divBdr>
        </w:div>
        <w:div w:id="1802649913">
          <w:marLeft w:val="547"/>
          <w:marRight w:val="0"/>
          <w:marTop w:val="0"/>
          <w:marBottom w:val="0"/>
          <w:divBdr>
            <w:top w:val="none" w:sz="0" w:space="0" w:color="auto"/>
            <w:left w:val="none" w:sz="0" w:space="0" w:color="auto"/>
            <w:bottom w:val="none" w:sz="0" w:space="0" w:color="auto"/>
            <w:right w:val="none" w:sz="0" w:space="0" w:color="auto"/>
          </w:divBdr>
        </w:div>
        <w:div w:id="2130277197">
          <w:marLeft w:val="547"/>
          <w:marRight w:val="0"/>
          <w:marTop w:val="0"/>
          <w:marBottom w:val="0"/>
          <w:divBdr>
            <w:top w:val="none" w:sz="0" w:space="0" w:color="auto"/>
            <w:left w:val="none" w:sz="0" w:space="0" w:color="auto"/>
            <w:bottom w:val="none" w:sz="0" w:space="0" w:color="auto"/>
            <w:right w:val="none" w:sz="0" w:space="0" w:color="auto"/>
          </w:divBdr>
        </w:div>
        <w:div w:id="1208563944">
          <w:marLeft w:val="547"/>
          <w:marRight w:val="0"/>
          <w:marTop w:val="0"/>
          <w:marBottom w:val="0"/>
          <w:divBdr>
            <w:top w:val="none" w:sz="0" w:space="0" w:color="auto"/>
            <w:left w:val="none" w:sz="0" w:space="0" w:color="auto"/>
            <w:bottom w:val="none" w:sz="0" w:space="0" w:color="auto"/>
            <w:right w:val="none" w:sz="0" w:space="0" w:color="auto"/>
          </w:divBdr>
        </w:div>
        <w:div w:id="448551957">
          <w:marLeft w:val="547"/>
          <w:marRight w:val="0"/>
          <w:marTop w:val="0"/>
          <w:marBottom w:val="0"/>
          <w:divBdr>
            <w:top w:val="none" w:sz="0" w:space="0" w:color="auto"/>
            <w:left w:val="none" w:sz="0" w:space="0" w:color="auto"/>
            <w:bottom w:val="none" w:sz="0" w:space="0" w:color="auto"/>
            <w:right w:val="none" w:sz="0" w:space="0" w:color="auto"/>
          </w:divBdr>
        </w:div>
        <w:div w:id="222182410">
          <w:marLeft w:val="547"/>
          <w:marRight w:val="0"/>
          <w:marTop w:val="0"/>
          <w:marBottom w:val="0"/>
          <w:divBdr>
            <w:top w:val="none" w:sz="0" w:space="0" w:color="auto"/>
            <w:left w:val="none" w:sz="0" w:space="0" w:color="auto"/>
            <w:bottom w:val="none" w:sz="0" w:space="0" w:color="auto"/>
            <w:right w:val="none" w:sz="0" w:space="0" w:color="auto"/>
          </w:divBdr>
        </w:div>
        <w:div w:id="53166521">
          <w:marLeft w:val="547"/>
          <w:marRight w:val="0"/>
          <w:marTop w:val="0"/>
          <w:marBottom w:val="0"/>
          <w:divBdr>
            <w:top w:val="none" w:sz="0" w:space="0" w:color="auto"/>
            <w:left w:val="none" w:sz="0" w:space="0" w:color="auto"/>
            <w:bottom w:val="none" w:sz="0" w:space="0" w:color="auto"/>
            <w:right w:val="none" w:sz="0" w:space="0" w:color="auto"/>
          </w:divBdr>
        </w:div>
      </w:divsChild>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58908264">
      <w:bodyDiv w:val="1"/>
      <w:marLeft w:val="0"/>
      <w:marRight w:val="0"/>
      <w:marTop w:val="0"/>
      <w:marBottom w:val="0"/>
      <w:divBdr>
        <w:top w:val="none" w:sz="0" w:space="0" w:color="auto"/>
        <w:left w:val="none" w:sz="0" w:space="0" w:color="auto"/>
        <w:bottom w:val="none" w:sz="0" w:space="0" w:color="auto"/>
        <w:right w:val="none" w:sz="0" w:space="0" w:color="auto"/>
      </w:divBdr>
      <w:divsChild>
        <w:div w:id="1830362893">
          <w:marLeft w:val="547"/>
          <w:marRight w:val="0"/>
          <w:marTop w:val="0"/>
          <w:marBottom w:val="0"/>
          <w:divBdr>
            <w:top w:val="none" w:sz="0" w:space="0" w:color="auto"/>
            <w:left w:val="none" w:sz="0" w:space="0" w:color="auto"/>
            <w:bottom w:val="none" w:sz="0" w:space="0" w:color="auto"/>
            <w:right w:val="none" w:sz="0" w:space="0" w:color="auto"/>
          </w:divBdr>
        </w:div>
        <w:div w:id="278222359">
          <w:marLeft w:val="547"/>
          <w:marRight w:val="0"/>
          <w:marTop w:val="0"/>
          <w:marBottom w:val="0"/>
          <w:divBdr>
            <w:top w:val="none" w:sz="0" w:space="0" w:color="auto"/>
            <w:left w:val="none" w:sz="0" w:space="0" w:color="auto"/>
            <w:bottom w:val="none" w:sz="0" w:space="0" w:color="auto"/>
            <w:right w:val="none" w:sz="0" w:space="0" w:color="auto"/>
          </w:divBdr>
        </w:div>
        <w:div w:id="751777797">
          <w:marLeft w:val="547"/>
          <w:marRight w:val="0"/>
          <w:marTop w:val="0"/>
          <w:marBottom w:val="0"/>
          <w:divBdr>
            <w:top w:val="none" w:sz="0" w:space="0" w:color="auto"/>
            <w:left w:val="none" w:sz="0" w:space="0" w:color="auto"/>
            <w:bottom w:val="none" w:sz="0" w:space="0" w:color="auto"/>
            <w:right w:val="none" w:sz="0" w:space="0" w:color="auto"/>
          </w:divBdr>
        </w:div>
        <w:div w:id="1225490171">
          <w:marLeft w:val="547"/>
          <w:marRight w:val="0"/>
          <w:marTop w:val="0"/>
          <w:marBottom w:val="0"/>
          <w:divBdr>
            <w:top w:val="none" w:sz="0" w:space="0" w:color="auto"/>
            <w:left w:val="none" w:sz="0" w:space="0" w:color="auto"/>
            <w:bottom w:val="none" w:sz="0" w:space="0" w:color="auto"/>
            <w:right w:val="none" w:sz="0" w:space="0" w:color="auto"/>
          </w:divBdr>
        </w:div>
        <w:div w:id="665665841">
          <w:marLeft w:val="547"/>
          <w:marRight w:val="0"/>
          <w:marTop w:val="0"/>
          <w:marBottom w:val="0"/>
          <w:divBdr>
            <w:top w:val="none" w:sz="0" w:space="0" w:color="auto"/>
            <w:left w:val="none" w:sz="0" w:space="0" w:color="auto"/>
            <w:bottom w:val="none" w:sz="0" w:space="0" w:color="auto"/>
            <w:right w:val="none" w:sz="0" w:space="0" w:color="auto"/>
          </w:divBdr>
        </w:div>
        <w:div w:id="2126804508">
          <w:marLeft w:val="547"/>
          <w:marRight w:val="0"/>
          <w:marTop w:val="0"/>
          <w:marBottom w:val="0"/>
          <w:divBdr>
            <w:top w:val="none" w:sz="0" w:space="0" w:color="auto"/>
            <w:left w:val="none" w:sz="0" w:space="0" w:color="auto"/>
            <w:bottom w:val="none" w:sz="0" w:space="0" w:color="auto"/>
            <w:right w:val="none" w:sz="0" w:space="0" w:color="auto"/>
          </w:divBdr>
        </w:div>
        <w:div w:id="344669314">
          <w:marLeft w:val="547"/>
          <w:marRight w:val="0"/>
          <w:marTop w:val="0"/>
          <w:marBottom w:val="0"/>
          <w:divBdr>
            <w:top w:val="none" w:sz="0" w:space="0" w:color="auto"/>
            <w:left w:val="none" w:sz="0" w:space="0" w:color="auto"/>
            <w:bottom w:val="none" w:sz="0" w:space="0" w:color="auto"/>
            <w:right w:val="none" w:sz="0" w:space="0" w:color="auto"/>
          </w:divBdr>
        </w:div>
        <w:div w:id="856433082">
          <w:marLeft w:val="547"/>
          <w:marRight w:val="0"/>
          <w:marTop w:val="0"/>
          <w:marBottom w:val="0"/>
          <w:divBdr>
            <w:top w:val="none" w:sz="0" w:space="0" w:color="auto"/>
            <w:left w:val="none" w:sz="0" w:space="0" w:color="auto"/>
            <w:bottom w:val="none" w:sz="0" w:space="0" w:color="auto"/>
            <w:right w:val="none" w:sz="0" w:space="0" w:color="auto"/>
          </w:divBdr>
        </w:div>
        <w:div w:id="1493066729">
          <w:marLeft w:val="547"/>
          <w:marRight w:val="0"/>
          <w:marTop w:val="0"/>
          <w:marBottom w:val="0"/>
          <w:divBdr>
            <w:top w:val="none" w:sz="0" w:space="0" w:color="auto"/>
            <w:left w:val="none" w:sz="0" w:space="0" w:color="auto"/>
            <w:bottom w:val="none" w:sz="0" w:space="0" w:color="auto"/>
            <w:right w:val="none" w:sz="0" w:space="0" w:color="auto"/>
          </w:divBdr>
        </w:div>
        <w:div w:id="216867184">
          <w:marLeft w:val="547"/>
          <w:marRight w:val="0"/>
          <w:marTop w:val="0"/>
          <w:marBottom w:val="0"/>
          <w:divBdr>
            <w:top w:val="none" w:sz="0" w:space="0" w:color="auto"/>
            <w:left w:val="none" w:sz="0" w:space="0" w:color="auto"/>
            <w:bottom w:val="none" w:sz="0" w:space="0" w:color="auto"/>
            <w:right w:val="none" w:sz="0" w:space="0" w:color="auto"/>
          </w:divBdr>
        </w:div>
        <w:div w:id="1543594273">
          <w:marLeft w:val="547"/>
          <w:marRight w:val="0"/>
          <w:marTop w:val="0"/>
          <w:marBottom w:val="0"/>
          <w:divBdr>
            <w:top w:val="none" w:sz="0" w:space="0" w:color="auto"/>
            <w:left w:val="none" w:sz="0" w:space="0" w:color="auto"/>
            <w:bottom w:val="none" w:sz="0" w:space="0" w:color="auto"/>
            <w:right w:val="none" w:sz="0" w:space="0" w:color="auto"/>
          </w:divBdr>
        </w:div>
        <w:div w:id="1165708832">
          <w:marLeft w:val="547"/>
          <w:marRight w:val="0"/>
          <w:marTop w:val="0"/>
          <w:marBottom w:val="0"/>
          <w:divBdr>
            <w:top w:val="none" w:sz="0" w:space="0" w:color="auto"/>
            <w:left w:val="none" w:sz="0" w:space="0" w:color="auto"/>
            <w:bottom w:val="none" w:sz="0" w:space="0" w:color="auto"/>
            <w:right w:val="none" w:sz="0" w:space="0" w:color="auto"/>
          </w:divBdr>
        </w:div>
        <w:div w:id="1601569989">
          <w:marLeft w:val="547"/>
          <w:marRight w:val="0"/>
          <w:marTop w:val="0"/>
          <w:marBottom w:val="0"/>
          <w:divBdr>
            <w:top w:val="none" w:sz="0" w:space="0" w:color="auto"/>
            <w:left w:val="none" w:sz="0" w:space="0" w:color="auto"/>
            <w:bottom w:val="none" w:sz="0" w:space="0" w:color="auto"/>
            <w:right w:val="none" w:sz="0" w:space="0" w:color="auto"/>
          </w:divBdr>
        </w:div>
        <w:div w:id="1080637848">
          <w:marLeft w:val="547"/>
          <w:marRight w:val="0"/>
          <w:marTop w:val="0"/>
          <w:marBottom w:val="0"/>
          <w:divBdr>
            <w:top w:val="none" w:sz="0" w:space="0" w:color="auto"/>
            <w:left w:val="none" w:sz="0" w:space="0" w:color="auto"/>
            <w:bottom w:val="none" w:sz="0" w:space="0" w:color="auto"/>
            <w:right w:val="none" w:sz="0" w:space="0" w:color="auto"/>
          </w:divBdr>
        </w:div>
        <w:div w:id="245579051">
          <w:marLeft w:val="547"/>
          <w:marRight w:val="0"/>
          <w:marTop w:val="0"/>
          <w:marBottom w:val="0"/>
          <w:divBdr>
            <w:top w:val="none" w:sz="0" w:space="0" w:color="auto"/>
            <w:left w:val="none" w:sz="0" w:space="0" w:color="auto"/>
            <w:bottom w:val="none" w:sz="0" w:space="0" w:color="auto"/>
            <w:right w:val="none" w:sz="0" w:space="0" w:color="auto"/>
          </w:divBdr>
        </w:div>
        <w:div w:id="1523082910">
          <w:marLeft w:val="547"/>
          <w:marRight w:val="0"/>
          <w:marTop w:val="0"/>
          <w:marBottom w:val="0"/>
          <w:divBdr>
            <w:top w:val="none" w:sz="0" w:space="0" w:color="auto"/>
            <w:left w:val="none" w:sz="0" w:space="0" w:color="auto"/>
            <w:bottom w:val="none" w:sz="0" w:space="0" w:color="auto"/>
            <w:right w:val="none" w:sz="0" w:space="0" w:color="auto"/>
          </w:divBdr>
        </w:div>
      </w:divsChild>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59773444">
      <w:bodyDiv w:val="1"/>
      <w:marLeft w:val="0"/>
      <w:marRight w:val="0"/>
      <w:marTop w:val="0"/>
      <w:marBottom w:val="0"/>
      <w:divBdr>
        <w:top w:val="none" w:sz="0" w:space="0" w:color="auto"/>
        <w:left w:val="none" w:sz="0" w:space="0" w:color="auto"/>
        <w:bottom w:val="none" w:sz="0" w:space="0" w:color="auto"/>
        <w:right w:val="none" w:sz="0" w:space="0" w:color="auto"/>
      </w:divBdr>
    </w:div>
    <w:div w:id="1383825246">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39968531">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48392079">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78066173">
      <w:bodyDiv w:val="1"/>
      <w:marLeft w:val="0"/>
      <w:marRight w:val="0"/>
      <w:marTop w:val="0"/>
      <w:marBottom w:val="0"/>
      <w:divBdr>
        <w:top w:val="none" w:sz="0" w:space="0" w:color="auto"/>
        <w:left w:val="none" w:sz="0" w:space="0" w:color="auto"/>
        <w:bottom w:val="none" w:sz="0" w:space="0" w:color="auto"/>
        <w:right w:val="none" w:sz="0" w:space="0" w:color="auto"/>
      </w:divBdr>
    </w:div>
    <w:div w:id="1803965145">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42038488">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901138736">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65983976">
      <w:bodyDiv w:val="1"/>
      <w:marLeft w:val="0"/>
      <w:marRight w:val="0"/>
      <w:marTop w:val="0"/>
      <w:marBottom w:val="0"/>
      <w:divBdr>
        <w:top w:val="none" w:sz="0" w:space="0" w:color="auto"/>
        <w:left w:val="none" w:sz="0" w:space="0" w:color="auto"/>
        <w:bottom w:val="none" w:sz="0" w:space="0" w:color="auto"/>
        <w:right w:val="none" w:sz="0" w:space="0" w:color="auto"/>
      </w:divBdr>
      <w:divsChild>
        <w:div w:id="280579702">
          <w:marLeft w:val="1714"/>
          <w:marRight w:val="0"/>
          <w:marTop w:val="100"/>
          <w:marBottom w:val="0"/>
          <w:divBdr>
            <w:top w:val="none" w:sz="0" w:space="0" w:color="auto"/>
            <w:left w:val="none" w:sz="0" w:space="0" w:color="auto"/>
            <w:bottom w:val="none" w:sz="0" w:space="0" w:color="auto"/>
            <w:right w:val="none" w:sz="0" w:space="0" w:color="auto"/>
          </w:divBdr>
        </w:div>
        <w:div w:id="707141335">
          <w:marLeft w:val="994"/>
          <w:marRight w:val="0"/>
          <w:marTop w:val="100"/>
          <w:marBottom w:val="0"/>
          <w:divBdr>
            <w:top w:val="none" w:sz="0" w:space="0" w:color="auto"/>
            <w:left w:val="none" w:sz="0" w:space="0" w:color="auto"/>
            <w:bottom w:val="none" w:sz="0" w:space="0" w:color="auto"/>
            <w:right w:val="none" w:sz="0" w:space="0" w:color="auto"/>
          </w:divBdr>
        </w:div>
        <w:div w:id="997340102">
          <w:marLeft w:val="274"/>
          <w:marRight w:val="0"/>
          <w:marTop w:val="200"/>
          <w:marBottom w:val="0"/>
          <w:divBdr>
            <w:top w:val="none" w:sz="0" w:space="0" w:color="auto"/>
            <w:left w:val="none" w:sz="0" w:space="0" w:color="auto"/>
            <w:bottom w:val="none" w:sz="0" w:space="0" w:color="auto"/>
            <w:right w:val="none" w:sz="0" w:space="0" w:color="auto"/>
          </w:divBdr>
        </w:div>
        <w:div w:id="1014259556">
          <w:marLeft w:val="274"/>
          <w:marRight w:val="0"/>
          <w:marTop w:val="200"/>
          <w:marBottom w:val="0"/>
          <w:divBdr>
            <w:top w:val="none" w:sz="0" w:space="0" w:color="auto"/>
            <w:left w:val="none" w:sz="0" w:space="0" w:color="auto"/>
            <w:bottom w:val="none" w:sz="0" w:space="0" w:color="auto"/>
            <w:right w:val="none" w:sz="0" w:space="0" w:color="auto"/>
          </w:divBdr>
        </w:div>
        <w:div w:id="1097170863">
          <w:marLeft w:val="994"/>
          <w:marRight w:val="0"/>
          <w:marTop w:val="100"/>
          <w:marBottom w:val="0"/>
          <w:divBdr>
            <w:top w:val="none" w:sz="0" w:space="0" w:color="auto"/>
            <w:left w:val="none" w:sz="0" w:space="0" w:color="auto"/>
            <w:bottom w:val="none" w:sz="0" w:space="0" w:color="auto"/>
            <w:right w:val="none" w:sz="0" w:space="0" w:color="auto"/>
          </w:divBdr>
        </w:div>
        <w:div w:id="1357468662">
          <w:marLeft w:val="994"/>
          <w:marRight w:val="0"/>
          <w:marTop w:val="100"/>
          <w:marBottom w:val="0"/>
          <w:divBdr>
            <w:top w:val="none" w:sz="0" w:space="0" w:color="auto"/>
            <w:left w:val="none" w:sz="0" w:space="0" w:color="auto"/>
            <w:bottom w:val="none" w:sz="0" w:space="0" w:color="auto"/>
            <w:right w:val="none" w:sz="0" w:space="0" w:color="auto"/>
          </w:divBdr>
        </w:div>
        <w:div w:id="1503399554">
          <w:marLeft w:val="274"/>
          <w:marRight w:val="0"/>
          <w:marTop w:val="200"/>
          <w:marBottom w:val="0"/>
          <w:divBdr>
            <w:top w:val="none" w:sz="0" w:space="0" w:color="auto"/>
            <w:left w:val="none" w:sz="0" w:space="0" w:color="auto"/>
            <w:bottom w:val="none" w:sz="0" w:space="0" w:color="auto"/>
            <w:right w:val="none" w:sz="0" w:space="0" w:color="auto"/>
          </w:divBdr>
        </w:div>
        <w:div w:id="1587689898">
          <w:marLeft w:val="994"/>
          <w:marRight w:val="0"/>
          <w:marTop w:val="100"/>
          <w:marBottom w:val="0"/>
          <w:divBdr>
            <w:top w:val="none" w:sz="0" w:space="0" w:color="auto"/>
            <w:left w:val="none" w:sz="0" w:space="0" w:color="auto"/>
            <w:bottom w:val="none" w:sz="0" w:space="0" w:color="auto"/>
            <w:right w:val="none" w:sz="0" w:space="0" w:color="auto"/>
          </w:divBdr>
        </w:div>
        <w:div w:id="1734816304">
          <w:marLeft w:val="274"/>
          <w:marRight w:val="0"/>
          <w:marTop w:val="200"/>
          <w:marBottom w:val="0"/>
          <w:divBdr>
            <w:top w:val="none" w:sz="0" w:space="0" w:color="auto"/>
            <w:left w:val="none" w:sz="0" w:space="0" w:color="auto"/>
            <w:bottom w:val="none" w:sz="0" w:space="0" w:color="auto"/>
            <w:right w:val="none" w:sz="0" w:space="0" w:color="auto"/>
          </w:divBdr>
        </w:div>
      </w:divsChild>
    </w:div>
    <w:div w:id="2082366858">
      <w:bodyDiv w:val="1"/>
      <w:marLeft w:val="0"/>
      <w:marRight w:val="0"/>
      <w:marTop w:val="0"/>
      <w:marBottom w:val="0"/>
      <w:divBdr>
        <w:top w:val="none" w:sz="0" w:space="0" w:color="auto"/>
        <w:left w:val="none" w:sz="0" w:space="0" w:color="auto"/>
        <w:bottom w:val="none" w:sz="0" w:space="0" w:color="auto"/>
        <w:right w:val="none" w:sz="0" w:space="0" w:color="auto"/>
      </w:divBdr>
    </w:div>
    <w:div w:id="2096197824">
      <w:bodyDiv w:val="1"/>
      <w:marLeft w:val="0"/>
      <w:marRight w:val="0"/>
      <w:marTop w:val="0"/>
      <w:marBottom w:val="0"/>
      <w:divBdr>
        <w:top w:val="none" w:sz="0" w:space="0" w:color="auto"/>
        <w:left w:val="none" w:sz="0" w:space="0" w:color="auto"/>
        <w:bottom w:val="none" w:sz="0" w:space="0" w:color="auto"/>
        <w:right w:val="none" w:sz="0" w:space="0" w:color="auto"/>
      </w:divBdr>
      <w:divsChild>
        <w:div w:id="169071980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penergynetworks.co.uk/pages/transmission_connections.aspx" TargetMode="External"/></Relationship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mments" Target="comments.xml"/><Relationship Id="rId26" Type="http://schemas.openxmlformats.org/officeDocument/2006/relationships/image" Target="media/image1.png"/><Relationship Id="rId21" Type="http://schemas.microsoft.com/office/2018/08/relationships/commentsExtensible" Target="commentsExtensible.xml"/><Relationship Id="rId34"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nationalgrideso.com/document/182121/download" TargetMode="External"/><Relationship Id="rId25" Type="http://schemas.openxmlformats.org/officeDocument/2006/relationships/hyperlink" Target="https://www.nationalgrideso.com/document/182121/download"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usc.team@nationalgrideso.com" TargetMode="External"/><Relationship Id="rId20" Type="http://schemas.microsoft.com/office/2016/09/relationships/commentsIds" Target="commentsIds.xml"/><Relationship Id="rId29" Type="http://schemas.openxmlformats.org/officeDocument/2006/relationships/image" Target="media/image3.png"/><Relationship Id="rId1" Type="http://schemas.openxmlformats.org/officeDocument/2006/relationships/customXml" Target="../customXml/item1.xml"/><Relationship Id="rId37" Type="http://schemas.openxmlformats.org/officeDocument/2006/relationships/glossaryDocument" Target="glossary/document.xml"/><Relationship Id="rId11" Type="http://schemas.openxmlformats.org/officeDocument/2006/relationships/webSettings" Target="webSettings.xml"/><Relationship Id="rId24" Type="http://schemas.openxmlformats.org/officeDocument/2006/relationships/hyperlink" Target="https://www.nationalgrideso.com/industry-information/codes/connection-and-use-system-code-cusc-old/modifications/cmp353-stabilising"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grahame.neale@nationalgrideso.com" TargetMode="External"/><Relationship Id="rId23" Type="http://schemas.openxmlformats.org/officeDocument/2006/relationships/hyperlink" Target="https://www.nationalgrideso.com/industry-information/codes/connection-and-use-system-code-cusc-old/modifications/cmp353-stabilising" TargetMode="External"/><Relationship Id="rId28" Type="http://schemas.openxmlformats.org/officeDocument/2006/relationships/hyperlink" Target="https://www.nationalgrideso.com/document/204196/download" TargetMode="External"/><Relationship Id="rId36" Type="http://schemas.microsoft.com/office/2011/relationships/people" Target="people.xml"/><Relationship Id="rId10" Type="http://schemas.openxmlformats.org/officeDocument/2006/relationships/settings" Target="settings.xml"/><Relationship Id="rId19" Type="http://schemas.microsoft.com/office/2011/relationships/commentsExtended" Target="commentsExtended.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nsillito@peakgen.com" TargetMode="External"/><Relationship Id="rId22" Type="http://schemas.openxmlformats.org/officeDocument/2006/relationships/hyperlink" Target="https://www.ofgem.gov.uk/publications/tnuos-call-evidence-next-steps" TargetMode="External"/><Relationship Id="rId27" Type="http://schemas.openxmlformats.org/officeDocument/2006/relationships/image" Target="media/image2.emf"/><Relationship Id="rId30" Type="http://schemas.openxmlformats.org/officeDocument/2006/relationships/hyperlink" Target="mailto:cusc.team@nationalgrideso.com" TargetMode="External"/><Relationship Id="rId35" Type="http://schemas.openxmlformats.org/officeDocument/2006/relationships/fontTable" Target="fontTable.xml"/><Relationship Id="rId8"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spenergynetworks.co.uk/pages/transmission_connections.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musaka\National%20Grid\Code%20Administrator%20-%20Team%20documents\SOPs%20and%20Templates\Modification%20and%20Panel%20templates\2.%20Report%20templates\Workgroup%20Consultation%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58077EF9F924DE694A56BADBEA848DB"/>
        <w:category>
          <w:name w:val="General"/>
          <w:gallery w:val="placeholder"/>
        </w:category>
        <w:types>
          <w:type w:val="bbPlcHdr"/>
        </w:types>
        <w:behaviors>
          <w:behavior w:val="content"/>
        </w:behaviors>
        <w:guid w:val="{96EE497D-8683-4556-84C6-316AD6390541}"/>
      </w:docPartPr>
      <w:docPartBody>
        <w:p w:rsidR="00B20D8F" w:rsidRDefault="00624541" w:rsidP="00624541">
          <w:pPr>
            <w:pStyle w:val="358077EF9F924DE694A56BADBEA848DB"/>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AD5FE6D4CF214E99A56F1660377CC1C0"/>
        <w:category>
          <w:name w:val="General"/>
          <w:gallery w:val="placeholder"/>
        </w:category>
        <w:types>
          <w:type w:val="bbPlcHdr"/>
        </w:types>
        <w:behaviors>
          <w:behavior w:val="content"/>
        </w:behaviors>
        <w:guid w:val="{B9475099-A94B-4E25-80F7-5135F04BD7AD}"/>
      </w:docPartPr>
      <w:docPartBody>
        <w:p w:rsidR="00B20D8F" w:rsidRDefault="00624541" w:rsidP="00624541">
          <w:pPr>
            <w:pStyle w:val="AD5FE6D4CF214E99A56F1660377CC1C0"/>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98D748CE78CD466B8995EED3B36E33F5"/>
        <w:category>
          <w:name w:val="General"/>
          <w:gallery w:val="placeholder"/>
        </w:category>
        <w:types>
          <w:type w:val="bbPlcHdr"/>
        </w:types>
        <w:behaviors>
          <w:behavior w:val="content"/>
        </w:behaviors>
        <w:guid w:val="{DEC656F0-33D8-4AE2-8A70-57535EA2CBE0}"/>
      </w:docPartPr>
      <w:docPartBody>
        <w:p w:rsidR="00B20D8F" w:rsidRDefault="00624541" w:rsidP="00624541">
          <w:pPr>
            <w:pStyle w:val="98D748CE78CD466B8995EED3B36E33F5"/>
          </w:pPr>
          <w:r w:rsidRPr="00973D5A">
            <w:rPr>
              <w:rStyle w:val="PlaceholderText"/>
            </w:rPr>
            <w:t>youremail@.com</w:t>
          </w:r>
        </w:p>
      </w:docPartBody>
    </w:docPart>
    <w:docPart>
      <w:docPartPr>
        <w:name w:val="4F16B7FBE4BD44C2A6A8739D5748A045"/>
        <w:category>
          <w:name w:val="General"/>
          <w:gallery w:val="placeholder"/>
        </w:category>
        <w:types>
          <w:type w:val="bbPlcHdr"/>
        </w:types>
        <w:behaviors>
          <w:behavior w:val="content"/>
        </w:behaviors>
        <w:guid w:val="{7D18722E-C57C-4C99-B0E3-B4A50B539825}"/>
      </w:docPartPr>
      <w:docPartBody>
        <w:p w:rsidR="00624541" w:rsidRPr="002A4279" w:rsidRDefault="00624541" w:rsidP="00F26F17">
          <w:pPr>
            <w:rPr>
              <w:rStyle w:val="PlaceholderText"/>
            </w:rPr>
          </w:pPr>
          <w:r w:rsidRPr="002A4279">
            <w:rPr>
              <w:rStyle w:val="PlaceholderText"/>
            </w:rPr>
            <w:t xml:space="preserve">[Detail the proposed legal text or proposed route to finalise the legal text. </w:t>
          </w:r>
        </w:p>
        <w:p w:rsidR="00B20D8F" w:rsidRDefault="00624541" w:rsidP="00624541">
          <w:pPr>
            <w:pStyle w:val="4F16B7FBE4BD44C2A6A8739D5748A045"/>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D24DA331D13D4267AA3C3893D4588C72"/>
        <w:category>
          <w:name w:val="General"/>
          <w:gallery w:val="placeholder"/>
        </w:category>
        <w:types>
          <w:type w:val="bbPlcHdr"/>
        </w:types>
        <w:behaviors>
          <w:behavior w:val="content"/>
        </w:behaviors>
        <w:guid w:val="{ED01CFE1-678A-4290-8CB2-4A380A7B5B68}"/>
      </w:docPartPr>
      <w:docPartBody>
        <w:p w:rsidR="00B20D8F" w:rsidRDefault="00624541" w:rsidP="00624541">
          <w:pPr>
            <w:pStyle w:val="D24DA331D13D4267AA3C3893D4588C7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FCC56B86017F40FAA31CA3526E18F3DB"/>
        <w:category>
          <w:name w:val="General"/>
          <w:gallery w:val="placeholder"/>
        </w:category>
        <w:types>
          <w:type w:val="bbPlcHdr"/>
        </w:types>
        <w:behaviors>
          <w:behavior w:val="content"/>
        </w:behaviors>
        <w:guid w:val="{1B698266-8E85-4A4E-8F21-C70DD107D81C}"/>
      </w:docPartPr>
      <w:docPartBody>
        <w:p w:rsidR="00717794" w:rsidRDefault="00C230F4">
          <w:pPr>
            <w:pStyle w:val="FCC56B86017F40FAA31CA3526E18F3DB"/>
          </w:pPr>
          <w:r w:rsidRPr="00625C74">
            <w:rPr>
              <w:rStyle w:val="PlaceholderText"/>
            </w:rPr>
            <w:t>Click or tap here to enter text.</w:t>
          </w:r>
        </w:p>
      </w:docPartBody>
    </w:docPart>
    <w:docPart>
      <w:docPartPr>
        <w:name w:val="C305DBD4D3C9451FA3FD1F0339748BCB"/>
        <w:category>
          <w:name w:val="General"/>
          <w:gallery w:val="placeholder"/>
        </w:category>
        <w:types>
          <w:type w:val="bbPlcHdr"/>
        </w:types>
        <w:behaviors>
          <w:behavior w:val="content"/>
        </w:behaviors>
        <w:guid w:val="{39CD683E-1DC2-4767-8A6F-D9DBDCB7D325}"/>
      </w:docPartPr>
      <w:docPartBody>
        <w:p w:rsidR="00717794" w:rsidRDefault="00C230F4">
          <w:pPr>
            <w:pStyle w:val="C305DBD4D3C9451FA3FD1F0339748BCB"/>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ACD70F8698C74219BF4E45EA768A9B7E"/>
        <w:category>
          <w:name w:val="General"/>
          <w:gallery w:val="placeholder"/>
        </w:category>
        <w:types>
          <w:type w:val="bbPlcHdr"/>
        </w:types>
        <w:behaviors>
          <w:behavior w:val="content"/>
        </w:behaviors>
        <w:guid w:val="{98319726-5866-40A6-874C-4E300C182855}"/>
      </w:docPartPr>
      <w:docPartBody>
        <w:p w:rsidR="00FC3C91" w:rsidRDefault="00FC3C91" w:rsidP="00FC3C91">
          <w:pPr>
            <w:pStyle w:val="ACD70F8698C74219BF4E45EA768A9B7E"/>
          </w:pPr>
          <w:r w:rsidRPr="00625C74">
            <w:rPr>
              <w:rStyle w:val="PlaceholderText"/>
            </w:rPr>
            <w:t>Choose an item.</w:t>
          </w:r>
        </w:p>
      </w:docPartBody>
    </w:docPart>
    <w:docPart>
      <w:docPartPr>
        <w:name w:val="3B242514C77D44C49DDA675036154D1E"/>
        <w:category>
          <w:name w:val="General"/>
          <w:gallery w:val="placeholder"/>
        </w:category>
        <w:types>
          <w:type w:val="bbPlcHdr"/>
        </w:types>
        <w:behaviors>
          <w:behavior w:val="content"/>
        </w:behaviors>
        <w:guid w:val="{818841F5-ECDE-4555-9552-2951BA4372AD}"/>
      </w:docPartPr>
      <w:docPartBody>
        <w:p w:rsidR="00FC3C91" w:rsidRDefault="00FC3C91" w:rsidP="00FC3C91">
          <w:pPr>
            <w:pStyle w:val="3B242514C77D44C49DDA675036154D1E"/>
          </w:pPr>
          <w:r>
            <w:rPr>
              <w:rStyle w:val="PlaceholderText"/>
            </w:rPr>
            <w:t>[Please provide your rationale]</w:t>
          </w:r>
        </w:p>
      </w:docPartBody>
    </w:docPart>
    <w:docPart>
      <w:docPartPr>
        <w:name w:val="65DF924F1AC748E9A42FFDC776AD11AA"/>
        <w:category>
          <w:name w:val="General"/>
          <w:gallery w:val="placeholder"/>
        </w:category>
        <w:types>
          <w:type w:val="bbPlcHdr"/>
        </w:types>
        <w:behaviors>
          <w:behavior w:val="content"/>
        </w:behaviors>
        <w:guid w:val="{7C0902F3-E1C4-484D-AA50-875DD903781B}"/>
      </w:docPartPr>
      <w:docPartBody>
        <w:p w:rsidR="00FC3C91" w:rsidRDefault="00FC3C91" w:rsidP="00FC3C91">
          <w:pPr>
            <w:pStyle w:val="65DF924F1AC748E9A42FFDC776AD11AA"/>
          </w:pPr>
          <w:r w:rsidRPr="00625C74">
            <w:rPr>
              <w:rStyle w:val="PlaceholderText"/>
            </w:rPr>
            <w:t>Choose an item.</w:t>
          </w:r>
        </w:p>
      </w:docPartBody>
    </w:docPart>
    <w:docPart>
      <w:docPartPr>
        <w:name w:val="9669F11214244AFE9FAB9338FBD76A7C"/>
        <w:category>
          <w:name w:val="General"/>
          <w:gallery w:val="placeholder"/>
        </w:category>
        <w:types>
          <w:type w:val="bbPlcHdr"/>
        </w:types>
        <w:behaviors>
          <w:behavior w:val="content"/>
        </w:behaviors>
        <w:guid w:val="{B429DFE2-D627-4B24-9D59-0BB8181F31EF}"/>
      </w:docPartPr>
      <w:docPartBody>
        <w:p w:rsidR="00FC3C91" w:rsidRDefault="00FC3C91" w:rsidP="00FC3C91">
          <w:pPr>
            <w:pStyle w:val="9669F11214244AFE9FAB9338FBD76A7C"/>
          </w:pPr>
          <w:r>
            <w:rPr>
              <w:rStyle w:val="PlaceholderText"/>
            </w:rPr>
            <w:t>[Please provide your rationale]</w:t>
          </w:r>
        </w:p>
      </w:docPartBody>
    </w:docPart>
    <w:docPart>
      <w:docPartPr>
        <w:name w:val="5A8FB14A39A64146B2A19D98D458304C"/>
        <w:category>
          <w:name w:val="General"/>
          <w:gallery w:val="placeholder"/>
        </w:category>
        <w:types>
          <w:type w:val="bbPlcHdr"/>
        </w:types>
        <w:behaviors>
          <w:behavior w:val="content"/>
        </w:behaviors>
        <w:guid w:val="{73F0EAD4-CEDD-4F3A-97C0-2DFD9E1B2487}"/>
      </w:docPartPr>
      <w:docPartBody>
        <w:p w:rsidR="00FC3C91" w:rsidRDefault="00FC3C91" w:rsidP="00FC3C91">
          <w:pPr>
            <w:pStyle w:val="5A8FB14A39A64146B2A19D98D458304C"/>
          </w:pPr>
          <w:r w:rsidRPr="00625C74">
            <w:rPr>
              <w:rStyle w:val="PlaceholderText"/>
            </w:rPr>
            <w:t>Choose an item.</w:t>
          </w:r>
        </w:p>
      </w:docPartBody>
    </w:docPart>
    <w:docPart>
      <w:docPartPr>
        <w:name w:val="E42F29152C6D4D32A63CB5B5786DA668"/>
        <w:category>
          <w:name w:val="General"/>
          <w:gallery w:val="placeholder"/>
        </w:category>
        <w:types>
          <w:type w:val="bbPlcHdr"/>
        </w:types>
        <w:behaviors>
          <w:behavior w:val="content"/>
        </w:behaviors>
        <w:guid w:val="{E9ED1E44-C4DE-4C3B-B735-46230C9D1C4B}"/>
      </w:docPartPr>
      <w:docPartBody>
        <w:p w:rsidR="00FC3C91" w:rsidRDefault="00FC3C91" w:rsidP="00FC3C91">
          <w:pPr>
            <w:pStyle w:val="E42F29152C6D4D32A63CB5B5786DA668"/>
          </w:pPr>
          <w:r>
            <w:rPr>
              <w:rStyle w:val="PlaceholderText"/>
            </w:rPr>
            <w:t>[Please provide your rationale]</w:t>
          </w:r>
        </w:p>
      </w:docPartBody>
    </w:docPart>
    <w:docPart>
      <w:docPartPr>
        <w:name w:val="2165094712404B15BFDCA45A122DFF82"/>
        <w:category>
          <w:name w:val="General"/>
          <w:gallery w:val="placeholder"/>
        </w:category>
        <w:types>
          <w:type w:val="bbPlcHdr"/>
        </w:types>
        <w:behaviors>
          <w:behavior w:val="content"/>
        </w:behaviors>
        <w:guid w:val="{CDAEBDA5-6078-4757-8B27-CDD3C747198C}"/>
      </w:docPartPr>
      <w:docPartBody>
        <w:p w:rsidR="00FC3C91" w:rsidRDefault="00FC3C91" w:rsidP="00FC3C91">
          <w:pPr>
            <w:pStyle w:val="2165094712404B15BFDCA45A122DFF82"/>
          </w:pPr>
          <w:r w:rsidRPr="00625C74">
            <w:rPr>
              <w:rStyle w:val="PlaceholderText"/>
            </w:rPr>
            <w:t>Choose an item.</w:t>
          </w:r>
        </w:p>
      </w:docPartBody>
    </w:docPart>
    <w:docPart>
      <w:docPartPr>
        <w:name w:val="E498D902534047929076FAE0616C4874"/>
        <w:category>
          <w:name w:val="General"/>
          <w:gallery w:val="placeholder"/>
        </w:category>
        <w:types>
          <w:type w:val="bbPlcHdr"/>
        </w:types>
        <w:behaviors>
          <w:behavior w:val="content"/>
        </w:behaviors>
        <w:guid w:val="{56E765FA-EA55-4220-B8B3-EE04ED81C0FC}"/>
      </w:docPartPr>
      <w:docPartBody>
        <w:p w:rsidR="00FC3C91" w:rsidRDefault="00FC3C91" w:rsidP="00FC3C91">
          <w:pPr>
            <w:pStyle w:val="E498D902534047929076FAE0616C4874"/>
          </w:pPr>
          <w:r w:rsidRPr="00625C74">
            <w:rPr>
              <w:rStyle w:val="PlaceholderText"/>
            </w:rPr>
            <w:t>Choose an item.</w:t>
          </w:r>
        </w:p>
      </w:docPartBody>
    </w:docPart>
    <w:docPart>
      <w:docPartPr>
        <w:name w:val="640923E156F54F09ADA4279FAF17BA0A"/>
        <w:category>
          <w:name w:val="General"/>
          <w:gallery w:val="placeholder"/>
        </w:category>
        <w:types>
          <w:type w:val="bbPlcHdr"/>
        </w:types>
        <w:behaviors>
          <w:behavior w:val="content"/>
        </w:behaviors>
        <w:guid w:val="{3862C270-CCCC-4661-8E71-CB8E60998782}"/>
      </w:docPartPr>
      <w:docPartBody>
        <w:p w:rsidR="00FC3C91" w:rsidRDefault="00FC3C91" w:rsidP="00FC3C91">
          <w:pPr>
            <w:pStyle w:val="640923E156F54F09ADA4279FAF17BA0A"/>
          </w:pPr>
          <w:r>
            <w:rPr>
              <w:rStyle w:val="PlaceholderText"/>
            </w:rPr>
            <w:t>[Please provide your rationale]</w:t>
          </w:r>
        </w:p>
      </w:docPartBody>
    </w:docPart>
    <w:docPart>
      <w:docPartPr>
        <w:name w:val="7A2EBB85B3A941DABC2DBB9C26868D68"/>
        <w:category>
          <w:name w:val="General"/>
          <w:gallery w:val="placeholder"/>
        </w:category>
        <w:types>
          <w:type w:val="bbPlcHdr"/>
        </w:types>
        <w:behaviors>
          <w:behavior w:val="content"/>
        </w:behaviors>
        <w:guid w:val="{6F6254E1-CFF5-48EC-96D2-4FBEAC1B19DC}"/>
      </w:docPartPr>
      <w:docPartBody>
        <w:p w:rsidR="00FC3C91" w:rsidRDefault="00FC3C91" w:rsidP="00FC3C91">
          <w:pPr>
            <w:pStyle w:val="7A2EBB85B3A941DABC2DBB9C26868D68"/>
          </w:pPr>
          <w:r w:rsidRPr="00625C74">
            <w:rPr>
              <w:rStyle w:val="PlaceholderText"/>
            </w:rPr>
            <w:t>Choose an item.</w:t>
          </w:r>
        </w:p>
      </w:docPartBody>
    </w:docPart>
    <w:docPart>
      <w:docPartPr>
        <w:name w:val="774264B72561468BACD4BE2D2322724F"/>
        <w:category>
          <w:name w:val="General"/>
          <w:gallery w:val="placeholder"/>
        </w:category>
        <w:types>
          <w:type w:val="bbPlcHdr"/>
        </w:types>
        <w:behaviors>
          <w:behavior w:val="content"/>
        </w:behaviors>
        <w:guid w:val="{0B9D6402-90B4-4EAD-9135-DAFA89531978}"/>
      </w:docPartPr>
      <w:docPartBody>
        <w:p w:rsidR="00FC3C91" w:rsidRDefault="00FC3C91" w:rsidP="00FC3C91">
          <w:pPr>
            <w:pStyle w:val="774264B72561468BACD4BE2D2322724F"/>
          </w:pPr>
          <w:r w:rsidRPr="00625C74">
            <w:rPr>
              <w:rStyle w:val="PlaceholderText"/>
            </w:rPr>
            <w:t>Choose an item.</w:t>
          </w:r>
        </w:p>
      </w:docPartBody>
    </w:docPart>
    <w:docPart>
      <w:docPartPr>
        <w:name w:val="816DA9CA075D4E49BE3DED2F81CCA080"/>
        <w:category>
          <w:name w:val="General"/>
          <w:gallery w:val="placeholder"/>
        </w:category>
        <w:types>
          <w:type w:val="bbPlcHdr"/>
        </w:types>
        <w:behaviors>
          <w:behavior w:val="content"/>
        </w:behaviors>
        <w:guid w:val="{C58E9625-F4A6-4806-81B7-C37B341C9809}"/>
      </w:docPartPr>
      <w:docPartBody>
        <w:p w:rsidR="00FC3C91" w:rsidRDefault="00FC3C91" w:rsidP="00FC3C91">
          <w:pPr>
            <w:pStyle w:val="816DA9CA075D4E49BE3DED2F81CCA080"/>
          </w:pPr>
          <w:r w:rsidRPr="00625C74">
            <w:rPr>
              <w:rStyle w:val="PlaceholderText"/>
            </w:rPr>
            <w:t>Choose an item.</w:t>
          </w:r>
        </w:p>
      </w:docPartBody>
    </w:docPart>
    <w:docPart>
      <w:docPartPr>
        <w:name w:val="C10206B3FC354C62AB61CCA0FDC287A5"/>
        <w:category>
          <w:name w:val="General"/>
          <w:gallery w:val="placeholder"/>
        </w:category>
        <w:types>
          <w:type w:val="bbPlcHdr"/>
        </w:types>
        <w:behaviors>
          <w:behavior w:val="content"/>
        </w:behaviors>
        <w:guid w:val="{6D4CCCBE-A471-4FAD-BCA5-B2B6A5C61A36}"/>
      </w:docPartPr>
      <w:docPartBody>
        <w:p w:rsidR="00FC3C91" w:rsidRDefault="00FC3C91" w:rsidP="00FC3C91">
          <w:pPr>
            <w:pStyle w:val="C10206B3FC354C62AB61CCA0FDC287A5"/>
          </w:pPr>
          <w:r>
            <w:rPr>
              <w:rStyle w:val="PlaceholderText"/>
            </w:rPr>
            <w:t>[Please provide your rationale]</w:t>
          </w:r>
        </w:p>
      </w:docPartBody>
    </w:docPart>
    <w:docPart>
      <w:docPartPr>
        <w:name w:val="5CC840CCF4654C90959FD5764B074C97"/>
        <w:category>
          <w:name w:val="General"/>
          <w:gallery w:val="placeholder"/>
        </w:category>
        <w:types>
          <w:type w:val="bbPlcHdr"/>
        </w:types>
        <w:behaviors>
          <w:behavior w:val="content"/>
        </w:behaviors>
        <w:guid w:val="{F14FCF61-2CD6-400B-8937-84ACB375C6CF}"/>
      </w:docPartPr>
      <w:docPartBody>
        <w:p w:rsidR="00FC3C91" w:rsidRDefault="00FC3C91" w:rsidP="00FC3C91">
          <w:pPr>
            <w:pStyle w:val="5CC840CCF4654C90959FD5764B074C97"/>
          </w:pPr>
          <w:r w:rsidRPr="00625C74">
            <w:rPr>
              <w:rStyle w:val="PlaceholderText"/>
            </w:rPr>
            <w:t>Choose an item.</w:t>
          </w:r>
        </w:p>
      </w:docPartBody>
    </w:docPart>
    <w:docPart>
      <w:docPartPr>
        <w:name w:val="2D3E86D4D5FE44789BCB8B8060439AB5"/>
        <w:category>
          <w:name w:val="General"/>
          <w:gallery w:val="placeholder"/>
        </w:category>
        <w:types>
          <w:type w:val="bbPlcHdr"/>
        </w:types>
        <w:behaviors>
          <w:behavior w:val="content"/>
        </w:behaviors>
        <w:guid w:val="{E88E0F9E-E9A9-459C-BBAC-58589CD89203}"/>
      </w:docPartPr>
      <w:docPartBody>
        <w:p w:rsidR="00CA4861" w:rsidRDefault="00FC3C91">
          <w:pPr>
            <w:pStyle w:val="2D3E86D4D5FE44789BCB8B8060439AB5"/>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41"/>
    <w:rsid w:val="0036522D"/>
    <w:rsid w:val="004229AC"/>
    <w:rsid w:val="004C1813"/>
    <w:rsid w:val="004F3328"/>
    <w:rsid w:val="00624541"/>
    <w:rsid w:val="00704101"/>
    <w:rsid w:val="00717794"/>
    <w:rsid w:val="00736245"/>
    <w:rsid w:val="00763398"/>
    <w:rsid w:val="007D6A28"/>
    <w:rsid w:val="00871F00"/>
    <w:rsid w:val="00877AEA"/>
    <w:rsid w:val="00907D84"/>
    <w:rsid w:val="009C18B0"/>
    <w:rsid w:val="00AB3573"/>
    <w:rsid w:val="00B20D8F"/>
    <w:rsid w:val="00B62D8D"/>
    <w:rsid w:val="00B80C7A"/>
    <w:rsid w:val="00BC7016"/>
    <w:rsid w:val="00BD1C3B"/>
    <w:rsid w:val="00C230F4"/>
    <w:rsid w:val="00C76E15"/>
    <w:rsid w:val="00CA068D"/>
    <w:rsid w:val="00CA4861"/>
    <w:rsid w:val="00D20AA6"/>
    <w:rsid w:val="00D849AD"/>
    <w:rsid w:val="00D91832"/>
    <w:rsid w:val="00DD6D21"/>
    <w:rsid w:val="00E2637D"/>
    <w:rsid w:val="00E54ACF"/>
    <w:rsid w:val="00F26F17"/>
    <w:rsid w:val="00F9286F"/>
    <w:rsid w:val="00FC3C91"/>
    <w:rsid w:val="00FD2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3C91"/>
    <w:rPr>
      <w:color w:val="808080"/>
    </w:rPr>
  </w:style>
  <w:style w:type="paragraph" w:customStyle="1" w:styleId="358077EF9F924DE694A56BADBEA848DB">
    <w:name w:val="358077EF9F924DE694A56BADBEA848DB"/>
    <w:rsid w:val="00624541"/>
  </w:style>
  <w:style w:type="paragraph" w:customStyle="1" w:styleId="AD5FE6D4CF214E99A56F1660377CC1C0">
    <w:name w:val="AD5FE6D4CF214E99A56F1660377CC1C0"/>
    <w:rsid w:val="00624541"/>
  </w:style>
  <w:style w:type="paragraph" w:customStyle="1" w:styleId="98D748CE78CD466B8995EED3B36E33F5">
    <w:name w:val="98D748CE78CD466B8995EED3B36E33F5"/>
    <w:rsid w:val="00624541"/>
  </w:style>
  <w:style w:type="paragraph" w:customStyle="1" w:styleId="4F16B7FBE4BD44C2A6A8739D5748A045">
    <w:name w:val="4F16B7FBE4BD44C2A6A8739D5748A045"/>
    <w:rsid w:val="00624541"/>
  </w:style>
  <w:style w:type="paragraph" w:customStyle="1" w:styleId="D24DA331D13D4267AA3C3893D4588C72">
    <w:name w:val="D24DA331D13D4267AA3C3893D4588C72"/>
    <w:rsid w:val="00624541"/>
  </w:style>
  <w:style w:type="paragraph" w:customStyle="1" w:styleId="FCC56B86017F40FAA31CA3526E18F3DB">
    <w:name w:val="FCC56B86017F40FAA31CA3526E18F3DB"/>
  </w:style>
  <w:style w:type="paragraph" w:customStyle="1" w:styleId="C305DBD4D3C9451FA3FD1F0339748BCB">
    <w:name w:val="C305DBD4D3C9451FA3FD1F0339748BCB"/>
  </w:style>
  <w:style w:type="paragraph" w:customStyle="1" w:styleId="ACD70F8698C74219BF4E45EA768A9B7E">
    <w:name w:val="ACD70F8698C74219BF4E45EA768A9B7E"/>
    <w:rsid w:val="00FC3C91"/>
  </w:style>
  <w:style w:type="paragraph" w:customStyle="1" w:styleId="3B242514C77D44C49DDA675036154D1E">
    <w:name w:val="3B242514C77D44C49DDA675036154D1E"/>
    <w:rsid w:val="00FC3C91"/>
  </w:style>
  <w:style w:type="paragraph" w:customStyle="1" w:styleId="65DF924F1AC748E9A42FFDC776AD11AA">
    <w:name w:val="65DF924F1AC748E9A42FFDC776AD11AA"/>
    <w:rsid w:val="00FC3C91"/>
  </w:style>
  <w:style w:type="paragraph" w:customStyle="1" w:styleId="9669F11214244AFE9FAB9338FBD76A7C">
    <w:name w:val="9669F11214244AFE9FAB9338FBD76A7C"/>
    <w:rsid w:val="00FC3C91"/>
  </w:style>
  <w:style w:type="paragraph" w:customStyle="1" w:styleId="5A8FB14A39A64146B2A19D98D458304C">
    <w:name w:val="5A8FB14A39A64146B2A19D98D458304C"/>
    <w:rsid w:val="00FC3C91"/>
  </w:style>
  <w:style w:type="paragraph" w:customStyle="1" w:styleId="E42F29152C6D4D32A63CB5B5786DA668">
    <w:name w:val="E42F29152C6D4D32A63CB5B5786DA668"/>
    <w:rsid w:val="00FC3C91"/>
  </w:style>
  <w:style w:type="paragraph" w:customStyle="1" w:styleId="2165094712404B15BFDCA45A122DFF82">
    <w:name w:val="2165094712404B15BFDCA45A122DFF82"/>
    <w:rsid w:val="00FC3C91"/>
  </w:style>
  <w:style w:type="paragraph" w:customStyle="1" w:styleId="E498D902534047929076FAE0616C4874">
    <w:name w:val="E498D902534047929076FAE0616C4874"/>
    <w:rsid w:val="00FC3C91"/>
  </w:style>
  <w:style w:type="paragraph" w:customStyle="1" w:styleId="640923E156F54F09ADA4279FAF17BA0A">
    <w:name w:val="640923E156F54F09ADA4279FAF17BA0A"/>
    <w:rsid w:val="00FC3C91"/>
  </w:style>
  <w:style w:type="paragraph" w:customStyle="1" w:styleId="7A2EBB85B3A941DABC2DBB9C26868D68">
    <w:name w:val="7A2EBB85B3A941DABC2DBB9C26868D68"/>
    <w:rsid w:val="00FC3C91"/>
  </w:style>
  <w:style w:type="paragraph" w:customStyle="1" w:styleId="774264B72561468BACD4BE2D2322724F">
    <w:name w:val="774264B72561468BACD4BE2D2322724F"/>
    <w:rsid w:val="00FC3C91"/>
  </w:style>
  <w:style w:type="paragraph" w:customStyle="1" w:styleId="816DA9CA075D4E49BE3DED2F81CCA080">
    <w:name w:val="816DA9CA075D4E49BE3DED2F81CCA080"/>
    <w:rsid w:val="00FC3C91"/>
  </w:style>
  <w:style w:type="paragraph" w:customStyle="1" w:styleId="C10206B3FC354C62AB61CCA0FDC287A5">
    <w:name w:val="C10206B3FC354C62AB61CCA0FDC287A5"/>
    <w:rsid w:val="00FC3C91"/>
  </w:style>
  <w:style w:type="paragraph" w:customStyle="1" w:styleId="5CC840CCF4654C90959FD5764B074C97">
    <w:name w:val="5CC840CCF4654C90959FD5764B074C97"/>
    <w:rsid w:val="00FC3C91"/>
  </w:style>
  <w:style w:type="paragraph" w:customStyle="1" w:styleId="2D3E86D4D5FE44789BCB8B8060439AB5">
    <w:name w:val="2D3E86D4D5FE44789BCB8B8060439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A23CCE6F60F27D4DAB7B382D88A1A283" ma:contentTypeVersion="6" ma:contentTypeDescription="Create a new document." ma:contentTypeScope="" ma:versionID="3dbcc0f31d019b1d1b5a82f0bfc72e18">
  <xsd:schema xmlns:xsd="http://www.w3.org/2001/XMLSchema" xmlns:xs="http://www.w3.org/2001/XMLSchema" xmlns:p="http://schemas.microsoft.com/office/2006/metadata/properties" xmlns:ns2="b47e0b02-e66e-46e6-9624-2c7410cea089" xmlns:ns3="1ab80fd1-43e5-4939-82cf-2fd25f588d18" targetNamespace="http://schemas.microsoft.com/office/2006/metadata/properties" ma:root="true" ma:fieldsID="253ec0cff37495fa1b3c639944f5d38b" ns2:_="" ns3:_="">
    <xsd:import namespace="b47e0b02-e66e-46e6-9624-2c7410cea089"/>
    <xsd:import namespace="1ab80fd1-43e5-4939-82cf-2fd25f588d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e0b02-e66e-46e6-9624-2c7410cea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80fd1-43e5-4939-82cf-2fd25f588d1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A44FA-75DB-45A4-9BC3-EB46B3BE053D}">
  <ds:schemaRefs>
    <ds:schemaRef ds:uri="http://schemas.microsoft.com/sharepoint/events"/>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054245ec-5f5f-42b1-a61c-b5033c6a0d56"/>
  </ds:schemaRefs>
</ds:datastoreItem>
</file>

<file path=customXml/itemProps3.xml><?xml version="1.0" encoding="utf-8"?>
<ds:datastoreItem xmlns:ds="http://schemas.openxmlformats.org/officeDocument/2006/customXml" ds:itemID="{7B890461-B27A-46F2-8296-830C31F68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BA326-16F6-4467-AFF8-5E5A98C24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6.xml><?xml version="1.0" encoding="utf-8"?>
<ds:datastoreItem xmlns:ds="http://schemas.openxmlformats.org/officeDocument/2006/customXml" ds:itemID="{4C01EEBD-6CDD-49CF-AE13-F4779DC56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e0b02-e66e-46e6-9624-2c7410cea089"/>
    <ds:schemaRef ds:uri="1ab80fd1-43e5-4939-82cf-2fd25f588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1C17AB7-8D26-4B06-B09E-77F204C4D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templatev4.dotx</Template>
  <TotalTime>205</TotalTime>
  <Pages>24</Pages>
  <Words>7580</Words>
  <Characters>43212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50691</CharactersWithSpaces>
  <SharedDoc>false</SharedDoc>
  <HLinks>
    <vt:vector size="168" baseType="variant">
      <vt:variant>
        <vt:i4>6029342</vt:i4>
      </vt:variant>
      <vt:variant>
        <vt:i4>147</vt:i4>
      </vt:variant>
      <vt:variant>
        <vt:i4>0</vt:i4>
      </vt:variant>
      <vt:variant>
        <vt:i4>5</vt:i4>
      </vt:variant>
      <vt:variant>
        <vt:lpwstr>https://www.nationalgrideso.com/industry-information/codes/connection-and-use-system-code-cusc-old/modifications/cmp375-enduring</vt:lpwstr>
      </vt:variant>
      <vt:variant>
        <vt:lpwstr/>
      </vt:variant>
      <vt:variant>
        <vt:i4>4849703</vt:i4>
      </vt:variant>
      <vt:variant>
        <vt:i4>144</vt:i4>
      </vt:variant>
      <vt:variant>
        <vt:i4>0</vt:i4>
      </vt:variant>
      <vt:variant>
        <vt:i4>5</vt:i4>
      </vt:variant>
      <vt:variant>
        <vt:lpwstr>mailto:cusc.team@nationalgrideso.com</vt:lpwstr>
      </vt:variant>
      <vt:variant>
        <vt:lpwstr/>
      </vt:variant>
      <vt:variant>
        <vt:i4>5636179</vt:i4>
      </vt:variant>
      <vt:variant>
        <vt:i4>141</vt:i4>
      </vt:variant>
      <vt:variant>
        <vt:i4>0</vt:i4>
      </vt:variant>
      <vt:variant>
        <vt:i4>5</vt:i4>
      </vt:variant>
      <vt:variant>
        <vt:lpwstr>https://www.nationalgrideso.com/document/182121/download</vt:lpwstr>
      </vt:variant>
      <vt:variant>
        <vt:lpwstr/>
      </vt:variant>
      <vt:variant>
        <vt:i4>1048630</vt:i4>
      </vt:variant>
      <vt:variant>
        <vt:i4>134</vt:i4>
      </vt:variant>
      <vt:variant>
        <vt:i4>0</vt:i4>
      </vt:variant>
      <vt:variant>
        <vt:i4>5</vt:i4>
      </vt:variant>
      <vt:variant>
        <vt:lpwstr/>
      </vt:variant>
      <vt:variant>
        <vt:lpwstr>_Toc74204576</vt:lpwstr>
      </vt:variant>
      <vt:variant>
        <vt:i4>1245238</vt:i4>
      </vt:variant>
      <vt:variant>
        <vt:i4>128</vt:i4>
      </vt:variant>
      <vt:variant>
        <vt:i4>0</vt:i4>
      </vt:variant>
      <vt:variant>
        <vt:i4>5</vt:i4>
      </vt:variant>
      <vt:variant>
        <vt:lpwstr/>
      </vt:variant>
      <vt:variant>
        <vt:lpwstr>_Toc74204575</vt:lpwstr>
      </vt:variant>
      <vt:variant>
        <vt:i4>1179702</vt:i4>
      </vt:variant>
      <vt:variant>
        <vt:i4>122</vt:i4>
      </vt:variant>
      <vt:variant>
        <vt:i4>0</vt:i4>
      </vt:variant>
      <vt:variant>
        <vt:i4>5</vt:i4>
      </vt:variant>
      <vt:variant>
        <vt:lpwstr/>
      </vt:variant>
      <vt:variant>
        <vt:lpwstr>_Toc74204574</vt:lpwstr>
      </vt:variant>
      <vt:variant>
        <vt:i4>1376310</vt:i4>
      </vt:variant>
      <vt:variant>
        <vt:i4>116</vt:i4>
      </vt:variant>
      <vt:variant>
        <vt:i4>0</vt:i4>
      </vt:variant>
      <vt:variant>
        <vt:i4>5</vt:i4>
      </vt:variant>
      <vt:variant>
        <vt:lpwstr/>
      </vt:variant>
      <vt:variant>
        <vt:lpwstr>_Toc74204573</vt:lpwstr>
      </vt:variant>
      <vt:variant>
        <vt:i4>1310774</vt:i4>
      </vt:variant>
      <vt:variant>
        <vt:i4>110</vt:i4>
      </vt:variant>
      <vt:variant>
        <vt:i4>0</vt:i4>
      </vt:variant>
      <vt:variant>
        <vt:i4>5</vt:i4>
      </vt:variant>
      <vt:variant>
        <vt:lpwstr/>
      </vt:variant>
      <vt:variant>
        <vt:lpwstr>_Toc74204572</vt:lpwstr>
      </vt:variant>
      <vt:variant>
        <vt:i4>1507382</vt:i4>
      </vt:variant>
      <vt:variant>
        <vt:i4>104</vt:i4>
      </vt:variant>
      <vt:variant>
        <vt:i4>0</vt:i4>
      </vt:variant>
      <vt:variant>
        <vt:i4>5</vt:i4>
      </vt:variant>
      <vt:variant>
        <vt:lpwstr/>
      </vt:variant>
      <vt:variant>
        <vt:lpwstr>_Toc74204571</vt:lpwstr>
      </vt:variant>
      <vt:variant>
        <vt:i4>1441846</vt:i4>
      </vt:variant>
      <vt:variant>
        <vt:i4>98</vt:i4>
      </vt:variant>
      <vt:variant>
        <vt:i4>0</vt:i4>
      </vt:variant>
      <vt:variant>
        <vt:i4>5</vt:i4>
      </vt:variant>
      <vt:variant>
        <vt:lpwstr/>
      </vt:variant>
      <vt:variant>
        <vt:lpwstr>_Toc74204570</vt:lpwstr>
      </vt:variant>
      <vt:variant>
        <vt:i4>2031671</vt:i4>
      </vt:variant>
      <vt:variant>
        <vt:i4>92</vt:i4>
      </vt:variant>
      <vt:variant>
        <vt:i4>0</vt:i4>
      </vt:variant>
      <vt:variant>
        <vt:i4>5</vt:i4>
      </vt:variant>
      <vt:variant>
        <vt:lpwstr/>
      </vt:variant>
      <vt:variant>
        <vt:lpwstr>_Toc74204569</vt:lpwstr>
      </vt:variant>
      <vt:variant>
        <vt:i4>1966135</vt:i4>
      </vt:variant>
      <vt:variant>
        <vt:i4>86</vt:i4>
      </vt:variant>
      <vt:variant>
        <vt:i4>0</vt:i4>
      </vt:variant>
      <vt:variant>
        <vt:i4>5</vt:i4>
      </vt:variant>
      <vt:variant>
        <vt:lpwstr/>
      </vt:variant>
      <vt:variant>
        <vt:lpwstr>_Toc74204568</vt:lpwstr>
      </vt:variant>
      <vt:variant>
        <vt:i4>1114167</vt:i4>
      </vt:variant>
      <vt:variant>
        <vt:i4>80</vt:i4>
      </vt:variant>
      <vt:variant>
        <vt:i4>0</vt:i4>
      </vt:variant>
      <vt:variant>
        <vt:i4>5</vt:i4>
      </vt:variant>
      <vt:variant>
        <vt:lpwstr/>
      </vt:variant>
      <vt:variant>
        <vt:lpwstr>_Toc74204567</vt:lpwstr>
      </vt:variant>
      <vt:variant>
        <vt:i4>1048631</vt:i4>
      </vt:variant>
      <vt:variant>
        <vt:i4>74</vt:i4>
      </vt:variant>
      <vt:variant>
        <vt:i4>0</vt:i4>
      </vt:variant>
      <vt:variant>
        <vt:i4>5</vt:i4>
      </vt:variant>
      <vt:variant>
        <vt:lpwstr/>
      </vt:variant>
      <vt:variant>
        <vt:lpwstr>_Toc74204566</vt:lpwstr>
      </vt:variant>
      <vt:variant>
        <vt:i4>1245239</vt:i4>
      </vt:variant>
      <vt:variant>
        <vt:i4>68</vt:i4>
      </vt:variant>
      <vt:variant>
        <vt:i4>0</vt:i4>
      </vt:variant>
      <vt:variant>
        <vt:i4>5</vt:i4>
      </vt:variant>
      <vt:variant>
        <vt:lpwstr/>
      </vt:variant>
      <vt:variant>
        <vt:lpwstr>_Toc74204565</vt:lpwstr>
      </vt:variant>
      <vt:variant>
        <vt:i4>1179703</vt:i4>
      </vt:variant>
      <vt:variant>
        <vt:i4>62</vt:i4>
      </vt:variant>
      <vt:variant>
        <vt:i4>0</vt:i4>
      </vt:variant>
      <vt:variant>
        <vt:i4>5</vt:i4>
      </vt:variant>
      <vt:variant>
        <vt:lpwstr/>
      </vt:variant>
      <vt:variant>
        <vt:lpwstr>_Toc74204564</vt:lpwstr>
      </vt:variant>
      <vt:variant>
        <vt:i4>1376311</vt:i4>
      </vt:variant>
      <vt:variant>
        <vt:i4>56</vt:i4>
      </vt:variant>
      <vt:variant>
        <vt:i4>0</vt:i4>
      </vt:variant>
      <vt:variant>
        <vt:i4>5</vt:i4>
      </vt:variant>
      <vt:variant>
        <vt:lpwstr/>
      </vt:variant>
      <vt:variant>
        <vt:lpwstr>_Toc74204563</vt:lpwstr>
      </vt:variant>
      <vt:variant>
        <vt:i4>1310775</vt:i4>
      </vt:variant>
      <vt:variant>
        <vt:i4>50</vt:i4>
      </vt:variant>
      <vt:variant>
        <vt:i4>0</vt:i4>
      </vt:variant>
      <vt:variant>
        <vt:i4>5</vt:i4>
      </vt:variant>
      <vt:variant>
        <vt:lpwstr/>
      </vt:variant>
      <vt:variant>
        <vt:lpwstr>_Toc74204562</vt:lpwstr>
      </vt:variant>
      <vt:variant>
        <vt:i4>1507383</vt:i4>
      </vt:variant>
      <vt:variant>
        <vt:i4>44</vt:i4>
      </vt:variant>
      <vt:variant>
        <vt:i4>0</vt:i4>
      </vt:variant>
      <vt:variant>
        <vt:i4>5</vt:i4>
      </vt:variant>
      <vt:variant>
        <vt:lpwstr/>
      </vt:variant>
      <vt:variant>
        <vt:lpwstr>_Toc74204561</vt:lpwstr>
      </vt:variant>
      <vt:variant>
        <vt:i4>1441847</vt:i4>
      </vt:variant>
      <vt:variant>
        <vt:i4>38</vt:i4>
      </vt:variant>
      <vt:variant>
        <vt:i4>0</vt:i4>
      </vt:variant>
      <vt:variant>
        <vt:i4>5</vt:i4>
      </vt:variant>
      <vt:variant>
        <vt:lpwstr/>
      </vt:variant>
      <vt:variant>
        <vt:lpwstr>_Toc74204560</vt:lpwstr>
      </vt:variant>
      <vt:variant>
        <vt:i4>2031668</vt:i4>
      </vt:variant>
      <vt:variant>
        <vt:i4>32</vt:i4>
      </vt:variant>
      <vt:variant>
        <vt:i4>0</vt:i4>
      </vt:variant>
      <vt:variant>
        <vt:i4>5</vt:i4>
      </vt:variant>
      <vt:variant>
        <vt:lpwstr/>
      </vt:variant>
      <vt:variant>
        <vt:lpwstr>_Toc74204559</vt:lpwstr>
      </vt:variant>
      <vt:variant>
        <vt:i4>1966132</vt:i4>
      </vt:variant>
      <vt:variant>
        <vt:i4>26</vt:i4>
      </vt:variant>
      <vt:variant>
        <vt:i4>0</vt:i4>
      </vt:variant>
      <vt:variant>
        <vt:i4>5</vt:i4>
      </vt:variant>
      <vt:variant>
        <vt:lpwstr/>
      </vt:variant>
      <vt:variant>
        <vt:lpwstr>_Toc74204558</vt:lpwstr>
      </vt:variant>
      <vt:variant>
        <vt:i4>1114164</vt:i4>
      </vt:variant>
      <vt:variant>
        <vt:i4>20</vt:i4>
      </vt:variant>
      <vt:variant>
        <vt:i4>0</vt:i4>
      </vt:variant>
      <vt:variant>
        <vt:i4>5</vt:i4>
      </vt:variant>
      <vt:variant>
        <vt:lpwstr/>
      </vt:variant>
      <vt:variant>
        <vt:lpwstr>_Toc74204557</vt:lpwstr>
      </vt:variant>
      <vt:variant>
        <vt:i4>1048628</vt:i4>
      </vt:variant>
      <vt:variant>
        <vt:i4>14</vt:i4>
      </vt:variant>
      <vt:variant>
        <vt:i4>0</vt:i4>
      </vt:variant>
      <vt:variant>
        <vt:i4>5</vt:i4>
      </vt:variant>
      <vt:variant>
        <vt:lpwstr/>
      </vt:variant>
      <vt:variant>
        <vt:lpwstr>_Toc74204556</vt:lpwstr>
      </vt:variant>
      <vt:variant>
        <vt:i4>4849703</vt:i4>
      </vt:variant>
      <vt:variant>
        <vt:i4>9</vt:i4>
      </vt:variant>
      <vt:variant>
        <vt:i4>0</vt:i4>
      </vt:variant>
      <vt:variant>
        <vt:i4>5</vt:i4>
      </vt:variant>
      <vt:variant>
        <vt:lpwstr>mailto:cusc.team@nationalgrideso.com</vt:lpwstr>
      </vt:variant>
      <vt:variant>
        <vt:lpwstr/>
      </vt:variant>
      <vt:variant>
        <vt:i4>1310836</vt:i4>
      </vt:variant>
      <vt:variant>
        <vt:i4>6</vt:i4>
      </vt:variant>
      <vt:variant>
        <vt:i4>0</vt:i4>
      </vt:variant>
      <vt:variant>
        <vt:i4>5</vt:i4>
      </vt:variant>
      <vt:variant>
        <vt:lpwstr>mailto:grahame.neale@nationalgrideso.com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Musaka(ESO), Sally</dc:creator>
  <cp:keywords/>
  <dc:description/>
  <cp:lastModifiedBy>Mullen (ESO), Paul J</cp:lastModifiedBy>
  <cp:revision>102</cp:revision>
  <dcterms:created xsi:type="dcterms:W3CDTF">2022-04-07T08:37:00Z</dcterms:created>
  <dcterms:modified xsi:type="dcterms:W3CDTF">2022-04-07T14:17:00Z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dlc_DocIdItemGuid">
    <vt:lpwstr>0e77a040-2e05-48a2-bf45-1d6a4c8b70f9</vt:lpwstr>
  </property>
  <property fmtid="{D5CDD505-2E9C-101B-9397-08002B2CF9AE}" pid="4" name="MSIP_Label_b8d9a29f-7d17-4193-85e4-1bef0fc2e901_Enabled">
    <vt:lpwstr>true</vt:lpwstr>
  </property>
  <property fmtid="{D5CDD505-2E9C-101B-9397-08002B2CF9AE}" pid="5" name="MSIP_Label_b8d9a29f-7d17-4193-85e4-1bef0fc2e901_SetDate">
    <vt:lpwstr>2022-03-25T14:06:05Z</vt:lpwstr>
  </property>
  <property fmtid="{D5CDD505-2E9C-101B-9397-08002B2CF9AE}" pid="6" name="MSIP_Label_b8d9a29f-7d17-4193-85e4-1bef0fc2e901_Method">
    <vt:lpwstr>Standard</vt:lpwstr>
  </property>
  <property fmtid="{D5CDD505-2E9C-101B-9397-08002B2CF9AE}" pid="7" name="MSIP_Label_b8d9a29f-7d17-4193-85e4-1bef0fc2e901_Name">
    <vt:lpwstr>b8d9a29f-7d17-4193-85e4-1bef0fc2e901</vt:lpwstr>
  </property>
  <property fmtid="{D5CDD505-2E9C-101B-9397-08002B2CF9AE}" pid="8" name="MSIP_Label_b8d9a29f-7d17-4193-85e4-1bef0fc2e901_SiteId">
    <vt:lpwstr>100b3c99-f3e2-4da0-9c8a-b9d345742c36</vt:lpwstr>
  </property>
  <property fmtid="{D5CDD505-2E9C-101B-9397-08002B2CF9AE}" pid="9" name="MSIP_Label_b8d9a29f-7d17-4193-85e4-1bef0fc2e901_ActionId">
    <vt:lpwstr>9af8fbe7-bf5d-4bb2-8cfb-e09e5060c8c4</vt:lpwstr>
  </property>
  <property fmtid="{D5CDD505-2E9C-101B-9397-08002B2CF9AE}" pid="10" name="MSIP_Label_b8d9a29f-7d17-4193-85e4-1bef0fc2e901_ContentBits">
    <vt:lpwstr>1</vt:lpwstr>
  </property>
</Properties>
</file>